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071F9D" w14:textId="77777777" w:rsidR="00862FF2" w:rsidRPr="004842F0" w:rsidRDefault="00862FF2" w:rsidP="00862FF2">
      <w:pPr>
        <w:spacing w:line="240" w:lineRule="auto"/>
        <w:jc w:val="center"/>
        <w:rPr>
          <w:rFonts w:ascii="Cambria" w:hAnsi="Cambria"/>
          <w:b/>
          <w:bCs/>
          <w:sz w:val="22"/>
        </w:rPr>
      </w:pPr>
      <w:r w:rsidRPr="004842F0">
        <w:rPr>
          <w:rFonts w:ascii="Cambria" w:hAnsi="Cambria"/>
          <w:b/>
          <w:bCs/>
          <w:caps/>
          <w:sz w:val="22"/>
        </w:rPr>
        <w:t>Zmluva o dielo</w:t>
      </w:r>
    </w:p>
    <w:p w14:paraId="40549E7B" w14:textId="04F7B44A" w:rsidR="00862FF2" w:rsidRDefault="00862FF2" w:rsidP="00862FF2">
      <w:pPr>
        <w:keepNext/>
        <w:keepLines/>
        <w:spacing w:before="0" w:line="240" w:lineRule="auto"/>
        <w:jc w:val="center"/>
        <w:rPr>
          <w:rFonts w:ascii="Cambria" w:hAnsi="Cambria" w:cs="Arial"/>
          <w:color w:val="000000"/>
          <w:sz w:val="22"/>
        </w:rPr>
      </w:pPr>
      <w:r w:rsidRPr="004842F0">
        <w:rPr>
          <w:rFonts w:ascii="Cambria" w:hAnsi="Cambria" w:cs="Arial"/>
          <w:bCs/>
          <w:sz w:val="22"/>
        </w:rPr>
        <w:t>č.</w:t>
      </w:r>
    </w:p>
    <w:p w14:paraId="6AB34189" w14:textId="7F731FA8" w:rsidR="00A73DBA" w:rsidRPr="004842F0" w:rsidRDefault="00A73DBA" w:rsidP="00862FF2">
      <w:pPr>
        <w:keepNext/>
        <w:keepLines/>
        <w:spacing w:before="0" w:line="240" w:lineRule="auto"/>
        <w:jc w:val="center"/>
        <w:rPr>
          <w:rFonts w:ascii="Cambria" w:hAnsi="Cambria" w:cs="Arial"/>
          <w:bCs/>
          <w:sz w:val="22"/>
        </w:rPr>
      </w:pPr>
      <w:r>
        <w:rPr>
          <w:rFonts w:ascii="Cambria" w:hAnsi="Cambria" w:cs="Arial"/>
          <w:bCs/>
          <w:sz w:val="22"/>
        </w:rPr>
        <w:t>„</w:t>
      </w:r>
      <w:r w:rsidRPr="00A65268">
        <w:rPr>
          <w:rFonts w:ascii="Cambria" w:hAnsi="Cambria" w:cs="Arial"/>
          <w:bCs/>
          <w:sz w:val="22"/>
        </w:rPr>
        <w:t>KANALIZÁCIA A ČOV Kráľová pri Senci, Hrubá Borša, Kostolná pri Dunaji</w:t>
      </w:r>
      <w:r>
        <w:rPr>
          <w:rFonts w:ascii="Cambria" w:hAnsi="Cambria" w:cs="Arial"/>
          <w:bCs/>
          <w:sz w:val="22"/>
        </w:rPr>
        <w:t>“</w:t>
      </w:r>
    </w:p>
    <w:p w14:paraId="0950A35D" w14:textId="77777777" w:rsidR="00862FF2" w:rsidRPr="004842F0" w:rsidRDefault="00862FF2" w:rsidP="00862FF2">
      <w:pPr>
        <w:keepNext/>
        <w:keepLines/>
        <w:spacing w:before="0" w:line="240" w:lineRule="auto"/>
        <w:jc w:val="center"/>
        <w:rPr>
          <w:rFonts w:ascii="Cambria" w:hAnsi="Cambria" w:cs="Arial"/>
          <w:bCs/>
          <w:sz w:val="22"/>
        </w:rPr>
      </w:pPr>
      <w:r w:rsidRPr="004842F0">
        <w:rPr>
          <w:rFonts w:ascii="Cambria" w:hAnsi="Cambria" w:cs="Arial"/>
          <w:bCs/>
          <w:sz w:val="22"/>
        </w:rPr>
        <w:t>uzatvorená podľa ustanovenia § 536 a</w:t>
      </w:r>
      <w:r w:rsidRPr="004842F0">
        <w:rPr>
          <w:rFonts w:ascii="Cambria" w:hAnsi="Cambria" w:cs="Calibri"/>
          <w:bCs/>
          <w:sz w:val="22"/>
        </w:rPr>
        <w:t> </w:t>
      </w:r>
      <w:proofErr w:type="spellStart"/>
      <w:r w:rsidRPr="004842F0">
        <w:rPr>
          <w:rFonts w:ascii="Cambria" w:hAnsi="Cambria" w:cs="Arial"/>
          <w:bCs/>
          <w:sz w:val="22"/>
        </w:rPr>
        <w:t>nasl</w:t>
      </w:r>
      <w:proofErr w:type="spellEnd"/>
      <w:r w:rsidRPr="004842F0">
        <w:rPr>
          <w:rFonts w:ascii="Cambria" w:hAnsi="Cambria" w:cs="Arial"/>
          <w:bCs/>
          <w:sz w:val="22"/>
        </w:rPr>
        <w:t>. Obchodného zákonníka,</w:t>
      </w:r>
    </w:p>
    <w:p w14:paraId="7597CF9E" w14:textId="77777777" w:rsidR="00862FF2" w:rsidRPr="004842F0" w:rsidRDefault="00862FF2" w:rsidP="00862FF2">
      <w:pPr>
        <w:keepNext/>
        <w:keepLines/>
        <w:spacing w:before="0" w:line="240" w:lineRule="auto"/>
        <w:jc w:val="center"/>
        <w:rPr>
          <w:rFonts w:ascii="Cambria" w:hAnsi="Cambria" w:cs="Arial"/>
          <w:bCs/>
          <w:sz w:val="22"/>
        </w:rPr>
      </w:pPr>
      <w:r w:rsidRPr="004842F0">
        <w:rPr>
          <w:rFonts w:ascii="Cambria" w:hAnsi="Cambria" w:cs="Arial"/>
          <w:bCs/>
          <w:sz w:val="22"/>
        </w:rPr>
        <w:t>medzi zmluvnými stranami</w:t>
      </w:r>
    </w:p>
    <w:p w14:paraId="5C04E060" w14:textId="77777777" w:rsidR="00862FF2" w:rsidRPr="004842F0" w:rsidRDefault="00862FF2" w:rsidP="00862FF2">
      <w:pPr>
        <w:keepNext/>
        <w:keepLines/>
        <w:spacing w:before="0" w:line="240" w:lineRule="auto"/>
        <w:jc w:val="center"/>
        <w:rPr>
          <w:rFonts w:ascii="Cambria" w:hAnsi="Cambria" w:cs="Arial"/>
          <w:bCs/>
          <w:sz w:val="22"/>
        </w:rPr>
      </w:pPr>
    </w:p>
    <w:p w14:paraId="4220A601" w14:textId="77777777" w:rsidR="00862FF2" w:rsidRPr="004842F0" w:rsidRDefault="00862FF2" w:rsidP="00862FF2">
      <w:pPr>
        <w:spacing w:before="0" w:line="240" w:lineRule="auto"/>
        <w:jc w:val="both"/>
        <w:rPr>
          <w:rFonts w:ascii="Cambria" w:hAnsi="Cambria"/>
          <w:sz w:val="22"/>
        </w:rPr>
      </w:pPr>
    </w:p>
    <w:p w14:paraId="798D5A1D" w14:textId="77777777" w:rsidR="00862FF2" w:rsidRPr="004842F0" w:rsidRDefault="00862FF2" w:rsidP="00862FF2">
      <w:pPr>
        <w:spacing w:before="0" w:line="240" w:lineRule="auto"/>
        <w:jc w:val="both"/>
        <w:rPr>
          <w:rFonts w:ascii="Cambria" w:hAnsi="Cambria" w:cs="Arial"/>
          <w:b/>
          <w:color w:val="000000"/>
          <w:sz w:val="22"/>
        </w:rPr>
      </w:pPr>
      <w:r w:rsidRPr="004842F0">
        <w:rPr>
          <w:rFonts w:ascii="Cambria" w:hAnsi="Cambria" w:cs="Arial"/>
          <w:b/>
          <w:color w:val="000000"/>
          <w:sz w:val="22"/>
        </w:rPr>
        <w:t>Objednávateľ:</w:t>
      </w:r>
      <w:r w:rsidRPr="004842F0">
        <w:rPr>
          <w:rFonts w:ascii="Cambria" w:hAnsi="Cambria" w:cs="Arial"/>
          <w:b/>
          <w:color w:val="000000"/>
          <w:sz w:val="22"/>
        </w:rPr>
        <w:tab/>
      </w:r>
      <w:r w:rsidRPr="004842F0">
        <w:rPr>
          <w:rFonts w:ascii="Cambria" w:hAnsi="Cambria" w:cs="Arial"/>
          <w:b/>
          <w:color w:val="000000"/>
          <w:sz w:val="22"/>
        </w:rPr>
        <w:tab/>
      </w:r>
    </w:p>
    <w:p w14:paraId="3EC6FE00" w14:textId="0D280691" w:rsidR="00862FF2" w:rsidRPr="004842F0" w:rsidRDefault="00862FF2" w:rsidP="00862FF2">
      <w:pPr>
        <w:suppressAutoHyphens/>
        <w:spacing w:before="0" w:line="240" w:lineRule="auto"/>
        <w:ind w:left="1985" w:hanging="1985"/>
        <w:jc w:val="both"/>
        <w:rPr>
          <w:rFonts w:ascii="Cambria" w:hAnsi="Cambria" w:cs="Arial"/>
          <w:b/>
          <w:sz w:val="22"/>
        </w:rPr>
      </w:pPr>
      <w:r w:rsidRPr="004842F0">
        <w:rPr>
          <w:rFonts w:ascii="Cambria" w:hAnsi="Cambria" w:cs="Arial"/>
          <w:sz w:val="22"/>
        </w:rPr>
        <w:t>Názov:</w:t>
      </w:r>
      <w:r w:rsidRPr="004842F0">
        <w:rPr>
          <w:rFonts w:ascii="Cambria" w:hAnsi="Cambria" w:cs="Arial"/>
          <w:sz w:val="22"/>
        </w:rPr>
        <w:tab/>
      </w:r>
    </w:p>
    <w:p w14:paraId="730B1C64" w14:textId="539095EE" w:rsidR="00862FF2" w:rsidRPr="004842F0" w:rsidRDefault="00862FF2" w:rsidP="00862FF2">
      <w:pPr>
        <w:suppressAutoHyphens/>
        <w:spacing w:before="0" w:line="240" w:lineRule="auto"/>
        <w:ind w:left="1985" w:hanging="1985"/>
        <w:jc w:val="both"/>
        <w:rPr>
          <w:rFonts w:ascii="Cambria" w:hAnsi="Cambria" w:cs="Arial"/>
          <w:sz w:val="22"/>
        </w:rPr>
      </w:pPr>
      <w:r w:rsidRPr="004842F0">
        <w:rPr>
          <w:rFonts w:ascii="Cambria" w:hAnsi="Cambria" w:cs="Arial"/>
          <w:sz w:val="22"/>
        </w:rPr>
        <w:t>Sídlo:</w:t>
      </w:r>
      <w:r w:rsidRPr="004842F0">
        <w:rPr>
          <w:rFonts w:ascii="Cambria" w:hAnsi="Cambria" w:cs="Arial"/>
          <w:sz w:val="22"/>
        </w:rPr>
        <w:tab/>
        <w:t xml:space="preserve"> </w:t>
      </w:r>
    </w:p>
    <w:p w14:paraId="0C4D12BB" w14:textId="6CD4C092" w:rsidR="00862FF2" w:rsidRPr="004842F0" w:rsidRDefault="00862FF2" w:rsidP="00862FF2">
      <w:pPr>
        <w:suppressAutoHyphens/>
        <w:spacing w:before="0" w:line="240" w:lineRule="auto"/>
        <w:ind w:left="1985" w:hanging="1985"/>
        <w:jc w:val="both"/>
        <w:rPr>
          <w:rFonts w:ascii="Cambria" w:hAnsi="Cambria" w:cs="Arial"/>
          <w:sz w:val="22"/>
        </w:rPr>
      </w:pPr>
      <w:r w:rsidRPr="004842F0">
        <w:rPr>
          <w:rFonts w:ascii="Cambria" w:hAnsi="Cambria" w:cs="Arial"/>
          <w:sz w:val="22"/>
        </w:rPr>
        <w:t xml:space="preserve">IČO: </w:t>
      </w:r>
      <w:r w:rsidRPr="004842F0">
        <w:rPr>
          <w:rFonts w:ascii="Cambria" w:hAnsi="Cambria" w:cs="Arial"/>
          <w:sz w:val="22"/>
        </w:rPr>
        <w:tab/>
      </w:r>
    </w:p>
    <w:p w14:paraId="03D440B7" w14:textId="38EC9D92" w:rsidR="00862FF2" w:rsidRPr="004842F0" w:rsidRDefault="00862FF2" w:rsidP="00862FF2">
      <w:pPr>
        <w:suppressAutoHyphens/>
        <w:spacing w:before="0" w:line="240" w:lineRule="auto"/>
        <w:ind w:left="1985" w:hanging="1985"/>
        <w:jc w:val="both"/>
        <w:rPr>
          <w:rFonts w:ascii="Cambria" w:hAnsi="Cambria" w:cs="Arial"/>
          <w:sz w:val="22"/>
        </w:rPr>
      </w:pPr>
      <w:r w:rsidRPr="004842F0">
        <w:rPr>
          <w:rFonts w:ascii="Cambria" w:hAnsi="Cambria" w:cs="Arial"/>
          <w:sz w:val="22"/>
        </w:rPr>
        <w:t>DIČ:</w:t>
      </w:r>
      <w:r w:rsidRPr="004842F0">
        <w:rPr>
          <w:rFonts w:ascii="Cambria" w:hAnsi="Cambria" w:cs="Arial"/>
          <w:sz w:val="22"/>
        </w:rPr>
        <w:tab/>
      </w:r>
    </w:p>
    <w:p w14:paraId="00C3697A" w14:textId="227767A8" w:rsidR="00862FF2" w:rsidRPr="004842F0" w:rsidRDefault="00862FF2" w:rsidP="00862FF2">
      <w:pPr>
        <w:suppressAutoHyphens/>
        <w:spacing w:before="0" w:line="240" w:lineRule="auto"/>
        <w:ind w:left="1985" w:hanging="1985"/>
        <w:jc w:val="both"/>
        <w:rPr>
          <w:rFonts w:ascii="Cambria" w:hAnsi="Cambria" w:cs="Arial"/>
          <w:sz w:val="22"/>
        </w:rPr>
      </w:pPr>
      <w:r w:rsidRPr="004842F0">
        <w:rPr>
          <w:rFonts w:ascii="Cambria" w:hAnsi="Cambria" w:cs="Arial"/>
          <w:sz w:val="22"/>
        </w:rPr>
        <w:t>Bankové spojenie:</w:t>
      </w:r>
      <w:r w:rsidRPr="004842F0">
        <w:rPr>
          <w:rFonts w:ascii="Cambria" w:hAnsi="Cambria" w:cs="Arial"/>
          <w:sz w:val="22"/>
        </w:rPr>
        <w:tab/>
      </w:r>
    </w:p>
    <w:p w14:paraId="63B21B40" w14:textId="59D04BA8" w:rsidR="00862FF2" w:rsidRPr="004842F0" w:rsidRDefault="00862FF2" w:rsidP="00862FF2">
      <w:pPr>
        <w:suppressAutoHyphens/>
        <w:spacing w:before="0" w:line="240" w:lineRule="auto"/>
        <w:ind w:left="1985" w:hanging="1985"/>
        <w:jc w:val="both"/>
        <w:rPr>
          <w:rFonts w:ascii="Cambria" w:hAnsi="Cambria" w:cs="Arial"/>
          <w:sz w:val="22"/>
        </w:rPr>
      </w:pPr>
      <w:r w:rsidRPr="004842F0">
        <w:rPr>
          <w:rFonts w:ascii="Cambria" w:hAnsi="Cambria" w:cs="Arial"/>
          <w:sz w:val="22"/>
        </w:rPr>
        <w:t xml:space="preserve">IBAN: </w:t>
      </w:r>
      <w:r w:rsidRPr="004842F0">
        <w:rPr>
          <w:rFonts w:ascii="Cambria" w:hAnsi="Cambria" w:cs="Arial"/>
          <w:sz w:val="22"/>
        </w:rPr>
        <w:tab/>
      </w:r>
    </w:p>
    <w:p w14:paraId="42CC4D5A" w14:textId="26F34BA4" w:rsidR="00862FF2" w:rsidRPr="004842F0" w:rsidRDefault="00862FF2" w:rsidP="00862FF2">
      <w:pPr>
        <w:suppressAutoHyphens/>
        <w:spacing w:before="0" w:line="240" w:lineRule="auto"/>
        <w:ind w:left="1985" w:hanging="1985"/>
        <w:jc w:val="both"/>
        <w:rPr>
          <w:rFonts w:ascii="Cambria" w:hAnsi="Cambria" w:cs="Arial"/>
          <w:sz w:val="22"/>
        </w:rPr>
      </w:pPr>
      <w:r w:rsidRPr="004842F0">
        <w:rPr>
          <w:rFonts w:ascii="Cambria" w:hAnsi="Cambria" w:cs="Arial"/>
          <w:sz w:val="22"/>
        </w:rPr>
        <w:t>Zastúpený</w:t>
      </w:r>
      <w:r w:rsidRPr="004842F0">
        <w:rPr>
          <w:rFonts w:ascii="Cambria" w:hAnsi="Cambria"/>
          <w:sz w:val="22"/>
        </w:rPr>
        <w:t>:</w:t>
      </w:r>
      <w:r w:rsidRPr="004842F0">
        <w:rPr>
          <w:rFonts w:ascii="Cambria" w:hAnsi="Cambria"/>
          <w:sz w:val="22"/>
        </w:rPr>
        <w:tab/>
      </w:r>
    </w:p>
    <w:p w14:paraId="32C0589A" w14:textId="77777777" w:rsidR="00862FF2" w:rsidRPr="004842F0" w:rsidRDefault="00862FF2" w:rsidP="00862FF2">
      <w:pPr>
        <w:pStyle w:val="BodyText"/>
        <w:jc w:val="both"/>
        <w:rPr>
          <w:rFonts w:ascii="Cambria" w:hAnsi="Cambria" w:cs="Arial"/>
          <w:sz w:val="22"/>
        </w:rPr>
      </w:pPr>
      <w:r w:rsidRPr="004842F0">
        <w:rPr>
          <w:rFonts w:ascii="Cambria" w:hAnsi="Cambria" w:cs="Arial"/>
          <w:sz w:val="22"/>
        </w:rPr>
        <w:t>a</w:t>
      </w:r>
    </w:p>
    <w:p w14:paraId="1813DCCC" w14:textId="77777777" w:rsidR="00862FF2" w:rsidRPr="004842F0" w:rsidRDefault="00862FF2" w:rsidP="00862FF2">
      <w:pPr>
        <w:pStyle w:val="BodyTextIndent2"/>
        <w:spacing w:after="240"/>
        <w:ind w:left="0"/>
        <w:rPr>
          <w:rFonts w:ascii="Cambria" w:hAnsi="Cambria" w:cs="Arial"/>
          <w:b/>
          <w:sz w:val="22"/>
          <w:szCs w:val="22"/>
        </w:rPr>
      </w:pPr>
      <w:r w:rsidRPr="004842F0">
        <w:rPr>
          <w:rFonts w:ascii="Cambria" w:hAnsi="Cambria" w:cs="Arial"/>
          <w:b/>
          <w:sz w:val="22"/>
          <w:szCs w:val="22"/>
        </w:rPr>
        <w:t>Zhotoviteľ:</w:t>
      </w:r>
    </w:p>
    <w:p w14:paraId="4D0A3136" w14:textId="77777777" w:rsidR="00862FF2" w:rsidRPr="004842F0" w:rsidRDefault="00862FF2" w:rsidP="00862FF2">
      <w:pPr>
        <w:suppressAutoHyphens/>
        <w:spacing w:before="0" w:line="240" w:lineRule="auto"/>
        <w:ind w:left="1985" w:hanging="1985"/>
        <w:jc w:val="both"/>
        <w:rPr>
          <w:rFonts w:ascii="Cambria" w:hAnsi="Cambria" w:cs="Arial"/>
          <w:sz w:val="22"/>
        </w:rPr>
      </w:pPr>
      <w:r w:rsidRPr="004842F0">
        <w:rPr>
          <w:rFonts w:ascii="Cambria" w:hAnsi="Cambria" w:cs="Arial"/>
          <w:sz w:val="22"/>
        </w:rPr>
        <w:t>Obchodné meno:</w:t>
      </w:r>
      <w:r w:rsidRPr="004842F0">
        <w:rPr>
          <w:rFonts w:ascii="Cambria" w:hAnsi="Cambria" w:cs="Arial"/>
          <w:sz w:val="22"/>
        </w:rPr>
        <w:tab/>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p>
    <w:p w14:paraId="1B0EB9D0" w14:textId="77777777" w:rsidR="00862FF2" w:rsidRPr="004842F0" w:rsidRDefault="00862FF2" w:rsidP="00862FF2">
      <w:pPr>
        <w:suppressAutoHyphens/>
        <w:spacing w:before="0" w:line="240" w:lineRule="auto"/>
        <w:ind w:left="1985" w:hanging="1985"/>
        <w:jc w:val="both"/>
        <w:rPr>
          <w:rFonts w:ascii="Cambria" w:hAnsi="Cambria" w:cs="Arial"/>
          <w:color w:val="000000"/>
          <w:sz w:val="22"/>
        </w:rPr>
      </w:pPr>
      <w:r w:rsidRPr="004842F0">
        <w:rPr>
          <w:rFonts w:ascii="Cambria" w:hAnsi="Cambria" w:cs="Arial"/>
          <w:color w:val="000000"/>
          <w:sz w:val="22"/>
        </w:rPr>
        <w:t>Sídlo:</w:t>
      </w:r>
      <w:r w:rsidRPr="004842F0">
        <w:rPr>
          <w:rFonts w:ascii="Cambria" w:hAnsi="Cambria" w:cs="Arial"/>
          <w:color w:val="000000"/>
          <w:sz w:val="22"/>
        </w:rPr>
        <w:tab/>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p>
    <w:p w14:paraId="1EFB2832" w14:textId="77777777" w:rsidR="00862FF2" w:rsidRPr="004842F0" w:rsidRDefault="00862FF2" w:rsidP="00862FF2">
      <w:pPr>
        <w:tabs>
          <w:tab w:val="left" w:pos="851"/>
        </w:tabs>
        <w:suppressAutoHyphens/>
        <w:spacing w:before="0" w:line="240" w:lineRule="auto"/>
        <w:ind w:left="1985" w:hanging="1985"/>
        <w:jc w:val="both"/>
        <w:rPr>
          <w:rFonts w:ascii="Cambria" w:hAnsi="Cambria" w:cs="Arial"/>
          <w:sz w:val="22"/>
        </w:rPr>
      </w:pPr>
      <w:r w:rsidRPr="004842F0">
        <w:rPr>
          <w:rFonts w:ascii="Cambria" w:hAnsi="Cambria" w:cs="Arial"/>
          <w:color w:val="000000"/>
          <w:sz w:val="22"/>
        </w:rPr>
        <w:t xml:space="preserve">IČO: </w:t>
      </w:r>
      <w:r w:rsidRPr="004842F0">
        <w:rPr>
          <w:rFonts w:ascii="Cambria" w:hAnsi="Cambria" w:cs="Arial"/>
          <w:color w:val="000000"/>
          <w:sz w:val="22"/>
        </w:rPr>
        <w:tab/>
      </w:r>
      <w:r w:rsidRPr="004842F0">
        <w:rPr>
          <w:rFonts w:ascii="Cambria" w:hAnsi="Cambria" w:cs="Arial"/>
          <w:color w:val="000000"/>
          <w:sz w:val="22"/>
        </w:rPr>
        <w:tab/>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p>
    <w:p w14:paraId="2441D285" w14:textId="77777777" w:rsidR="00862FF2" w:rsidRPr="004842F0" w:rsidRDefault="00862FF2" w:rsidP="00862FF2">
      <w:pPr>
        <w:suppressAutoHyphens/>
        <w:spacing w:before="0" w:line="240" w:lineRule="auto"/>
        <w:ind w:left="1985" w:hanging="1985"/>
        <w:jc w:val="both"/>
        <w:rPr>
          <w:rFonts w:ascii="Cambria" w:hAnsi="Cambria" w:cs="Arial"/>
          <w:color w:val="000000"/>
          <w:sz w:val="22"/>
        </w:rPr>
      </w:pPr>
      <w:r w:rsidRPr="004842F0">
        <w:rPr>
          <w:rFonts w:ascii="Cambria" w:hAnsi="Cambria" w:cs="Arial"/>
          <w:color w:val="000000"/>
          <w:sz w:val="22"/>
        </w:rPr>
        <w:t>DIČ:</w:t>
      </w:r>
      <w:r w:rsidRPr="004842F0">
        <w:rPr>
          <w:rFonts w:ascii="Cambria" w:hAnsi="Cambria" w:cs="Arial"/>
          <w:color w:val="000000"/>
          <w:sz w:val="22"/>
        </w:rPr>
        <w:tab/>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p>
    <w:p w14:paraId="0C35EF51" w14:textId="77777777" w:rsidR="00862FF2" w:rsidRPr="004842F0" w:rsidRDefault="00862FF2" w:rsidP="00862FF2">
      <w:pPr>
        <w:suppressAutoHyphens/>
        <w:spacing w:before="0" w:line="240" w:lineRule="auto"/>
        <w:ind w:left="1985" w:hanging="1985"/>
        <w:jc w:val="both"/>
        <w:rPr>
          <w:rFonts w:ascii="Cambria" w:hAnsi="Cambria" w:cs="Arial"/>
          <w:color w:val="000000"/>
          <w:sz w:val="22"/>
        </w:rPr>
      </w:pPr>
      <w:r w:rsidRPr="004842F0">
        <w:rPr>
          <w:rFonts w:ascii="Cambria" w:hAnsi="Cambria" w:cs="Arial"/>
          <w:color w:val="000000"/>
          <w:sz w:val="22"/>
        </w:rPr>
        <w:t xml:space="preserve">IČ DPH:   </w:t>
      </w:r>
      <w:r w:rsidRPr="004842F0">
        <w:rPr>
          <w:rFonts w:ascii="Cambria" w:hAnsi="Cambria" w:cs="Arial"/>
          <w:color w:val="000000"/>
          <w:sz w:val="22"/>
        </w:rPr>
        <w:tab/>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p>
    <w:p w14:paraId="0C2AB658" w14:textId="77777777" w:rsidR="00862FF2" w:rsidRPr="004842F0" w:rsidRDefault="00862FF2" w:rsidP="00862FF2">
      <w:pPr>
        <w:spacing w:before="0" w:line="240" w:lineRule="auto"/>
        <w:jc w:val="both"/>
        <w:rPr>
          <w:rFonts w:ascii="Cambria" w:hAnsi="Cambria" w:cs="Arial"/>
          <w:sz w:val="22"/>
        </w:rPr>
      </w:pPr>
      <w:r w:rsidRPr="004842F0">
        <w:rPr>
          <w:rFonts w:ascii="Cambria" w:hAnsi="Cambria" w:cs="Arial"/>
          <w:sz w:val="22"/>
        </w:rPr>
        <w:t>Spoločnosť zapísaná v Obchodnom registri Okresného súdu</w:t>
      </w:r>
      <w:r w:rsidRPr="004842F0">
        <w:rPr>
          <w:rFonts w:ascii="Cambria" w:hAnsi="Cambria" w:cs="Arial"/>
          <w:color w:val="000000"/>
          <w:sz w:val="22"/>
        </w:rPr>
        <w:t xml:space="preserve"> </w:t>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r w:rsidRPr="004842F0">
        <w:rPr>
          <w:rFonts w:ascii="Cambria" w:hAnsi="Cambria" w:cs="Arial"/>
          <w:color w:val="000000"/>
          <w:sz w:val="22"/>
        </w:rPr>
        <w:t>,</w:t>
      </w:r>
      <w:r w:rsidRPr="004842F0">
        <w:rPr>
          <w:rFonts w:ascii="Cambria" w:hAnsi="Cambria" w:cs="Arial"/>
          <w:sz w:val="22"/>
        </w:rPr>
        <w:t xml:space="preserve"> oddiel: </w:t>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r w:rsidRPr="004842F0">
        <w:rPr>
          <w:rFonts w:ascii="Cambria" w:hAnsi="Cambria" w:cs="Arial"/>
          <w:color w:val="000000"/>
          <w:sz w:val="22"/>
        </w:rPr>
        <w:t>,</w:t>
      </w:r>
      <w:r w:rsidRPr="004842F0">
        <w:rPr>
          <w:rFonts w:ascii="Cambria" w:hAnsi="Cambria" w:cs="Arial"/>
          <w:sz w:val="22"/>
        </w:rPr>
        <w:t xml:space="preserve"> vložka číslo: </w:t>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p>
    <w:p w14:paraId="5DA1FF1F" w14:textId="77777777" w:rsidR="00862FF2" w:rsidRPr="004842F0" w:rsidRDefault="00862FF2" w:rsidP="00862FF2">
      <w:pPr>
        <w:spacing w:before="0" w:line="240" w:lineRule="auto"/>
        <w:jc w:val="both"/>
        <w:rPr>
          <w:rFonts w:ascii="Cambria" w:hAnsi="Cambria" w:cs="Arial"/>
          <w:sz w:val="22"/>
        </w:rPr>
      </w:pPr>
      <w:r w:rsidRPr="004842F0">
        <w:rPr>
          <w:rFonts w:ascii="Cambria" w:hAnsi="Cambria" w:cs="Arial"/>
          <w:sz w:val="22"/>
        </w:rPr>
        <w:t>V</w:t>
      </w:r>
      <w:r w:rsidRPr="004842F0">
        <w:rPr>
          <w:rFonts w:ascii="Cambria" w:hAnsi="Cambria" w:cs="Calibri"/>
          <w:sz w:val="22"/>
        </w:rPr>
        <w:t> </w:t>
      </w:r>
      <w:r w:rsidRPr="004842F0">
        <w:rPr>
          <w:rFonts w:ascii="Cambria" w:hAnsi="Cambria" w:cs="Arial"/>
          <w:sz w:val="22"/>
        </w:rPr>
        <w:t>mene spolo</w:t>
      </w:r>
      <w:r w:rsidRPr="004842F0">
        <w:rPr>
          <w:rFonts w:ascii="Cambria" w:hAnsi="Cambria" w:cs="Proba Pro"/>
          <w:sz w:val="22"/>
        </w:rPr>
        <w:t>č</w:t>
      </w:r>
      <w:r w:rsidRPr="004842F0">
        <w:rPr>
          <w:rFonts w:ascii="Cambria" w:hAnsi="Cambria" w:cs="Arial"/>
          <w:sz w:val="22"/>
        </w:rPr>
        <w:t xml:space="preserve">nosti </w:t>
      </w:r>
    </w:p>
    <w:p w14:paraId="2AC52819" w14:textId="77777777" w:rsidR="00862FF2" w:rsidRPr="004842F0" w:rsidRDefault="00862FF2" w:rsidP="00862FF2">
      <w:pPr>
        <w:suppressAutoHyphens/>
        <w:spacing w:before="0" w:line="240" w:lineRule="auto"/>
        <w:ind w:left="1985" w:hanging="1985"/>
        <w:jc w:val="both"/>
        <w:rPr>
          <w:rFonts w:ascii="Cambria" w:hAnsi="Cambria" w:cs="Arial"/>
          <w:color w:val="000000"/>
          <w:sz w:val="22"/>
        </w:rPr>
      </w:pPr>
      <w:r w:rsidRPr="004842F0">
        <w:rPr>
          <w:rFonts w:ascii="Cambria" w:hAnsi="Cambria" w:cs="Arial"/>
          <w:sz w:val="22"/>
        </w:rPr>
        <w:t>koná:</w:t>
      </w:r>
      <w:r w:rsidRPr="004842F0">
        <w:rPr>
          <w:rFonts w:ascii="Cambria" w:hAnsi="Cambria" w:cs="Arial"/>
          <w:sz w:val="22"/>
        </w:rPr>
        <w:tab/>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p>
    <w:p w14:paraId="68A006C5" w14:textId="77777777" w:rsidR="00862FF2" w:rsidRPr="004842F0" w:rsidRDefault="00862FF2" w:rsidP="00862FF2">
      <w:pPr>
        <w:suppressAutoHyphens/>
        <w:spacing w:before="0" w:line="240" w:lineRule="auto"/>
        <w:ind w:left="1985" w:hanging="1985"/>
        <w:jc w:val="both"/>
        <w:rPr>
          <w:rFonts w:ascii="Cambria" w:hAnsi="Cambria"/>
          <w:sz w:val="22"/>
        </w:rPr>
      </w:pPr>
      <w:r w:rsidRPr="004842F0">
        <w:rPr>
          <w:rFonts w:ascii="Cambria" w:hAnsi="Cambria" w:cs="Arial"/>
          <w:sz w:val="22"/>
        </w:rPr>
        <w:t>IBAN:</w:t>
      </w:r>
      <w:r w:rsidRPr="004842F0">
        <w:rPr>
          <w:rFonts w:ascii="Cambria" w:hAnsi="Cambria" w:cs="Arial"/>
          <w:sz w:val="22"/>
        </w:rPr>
        <w:tab/>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p>
    <w:p w14:paraId="5E309C8A" w14:textId="77777777" w:rsidR="00862FF2" w:rsidRPr="004842F0" w:rsidRDefault="00862FF2" w:rsidP="00862FF2">
      <w:pPr>
        <w:spacing w:before="360" w:after="360" w:line="240" w:lineRule="auto"/>
        <w:jc w:val="both"/>
        <w:rPr>
          <w:rFonts w:ascii="Cambria" w:hAnsi="Cambria" w:cs="Arial"/>
          <w:b/>
          <w:color w:val="000000"/>
          <w:sz w:val="22"/>
        </w:rPr>
      </w:pPr>
      <w:r w:rsidRPr="004842F0">
        <w:rPr>
          <w:rFonts w:ascii="Cambria" w:hAnsi="Cambria" w:cs="Arial"/>
          <w:b/>
          <w:color w:val="000000"/>
          <w:sz w:val="22"/>
        </w:rPr>
        <w:t>PREAMBULA</w:t>
      </w:r>
    </w:p>
    <w:p w14:paraId="09F24655" w14:textId="796D6FB9" w:rsidR="00862FF2" w:rsidRPr="004842F0" w:rsidRDefault="00862FF2" w:rsidP="00426C94">
      <w:pPr>
        <w:numPr>
          <w:ilvl w:val="0"/>
          <w:numId w:val="15"/>
        </w:numPr>
        <w:spacing w:before="0" w:after="120" w:line="240" w:lineRule="auto"/>
        <w:ind w:left="709" w:hanging="709"/>
        <w:jc w:val="both"/>
        <w:rPr>
          <w:rFonts w:ascii="Cambria" w:hAnsi="Cambria" w:cs="Arial"/>
          <w:color w:val="000000"/>
          <w:sz w:val="22"/>
        </w:rPr>
      </w:pPr>
      <w:bookmarkStart w:id="0" w:name="_Ref485111977"/>
      <w:r w:rsidRPr="004842F0">
        <w:rPr>
          <w:rFonts w:ascii="Cambria" w:hAnsi="Cambria" w:cs="Arial"/>
          <w:color w:val="000000"/>
          <w:sz w:val="22"/>
        </w:rPr>
        <w:t xml:space="preserve">Dňa </w:t>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r w:rsidRPr="004842F0">
        <w:rPr>
          <w:rFonts w:ascii="Cambria" w:hAnsi="Cambria" w:cs="Arial"/>
          <w:color w:val="000000"/>
          <w:sz w:val="22"/>
        </w:rPr>
        <w:t xml:space="preserve"> bola zo strany Objednávateľa vystupujúceho v</w:t>
      </w:r>
      <w:r w:rsidRPr="004842F0">
        <w:rPr>
          <w:rFonts w:ascii="Cambria" w:hAnsi="Cambria" w:cs="Calibri"/>
          <w:color w:val="000000"/>
          <w:sz w:val="22"/>
        </w:rPr>
        <w:t> </w:t>
      </w:r>
      <w:r w:rsidRPr="004842F0">
        <w:rPr>
          <w:rFonts w:ascii="Cambria" w:hAnsi="Cambria" w:cs="Arial"/>
          <w:color w:val="000000"/>
          <w:sz w:val="22"/>
        </w:rPr>
        <w:t>pr</w:t>
      </w:r>
      <w:r w:rsidRPr="004842F0">
        <w:rPr>
          <w:rFonts w:ascii="Cambria" w:hAnsi="Cambria" w:cs="Proba Pro"/>
          <w:color w:val="000000"/>
          <w:sz w:val="22"/>
        </w:rPr>
        <w:t>á</w:t>
      </w:r>
      <w:r w:rsidRPr="004842F0">
        <w:rPr>
          <w:rFonts w:ascii="Cambria" w:hAnsi="Cambria" w:cs="Arial"/>
          <w:color w:val="000000"/>
          <w:sz w:val="22"/>
        </w:rPr>
        <w:t>vnom postaven</w:t>
      </w:r>
      <w:r w:rsidRPr="004842F0">
        <w:rPr>
          <w:rFonts w:ascii="Cambria" w:hAnsi="Cambria" w:cs="Proba Pro"/>
          <w:color w:val="000000"/>
          <w:sz w:val="22"/>
        </w:rPr>
        <w:t>í</w:t>
      </w:r>
      <w:r w:rsidRPr="004842F0">
        <w:rPr>
          <w:rFonts w:ascii="Cambria" w:hAnsi="Cambria" w:cs="Arial"/>
          <w:color w:val="000000"/>
          <w:sz w:val="22"/>
        </w:rPr>
        <w:t xml:space="preserve"> verejn</w:t>
      </w:r>
      <w:r w:rsidRPr="004842F0">
        <w:rPr>
          <w:rFonts w:ascii="Cambria" w:hAnsi="Cambria" w:cs="Proba Pro"/>
          <w:color w:val="000000"/>
          <w:sz w:val="22"/>
        </w:rPr>
        <w:t>é</w:t>
      </w:r>
      <w:r w:rsidRPr="004842F0">
        <w:rPr>
          <w:rFonts w:ascii="Cambria" w:hAnsi="Cambria" w:cs="Arial"/>
          <w:color w:val="000000"/>
          <w:sz w:val="22"/>
        </w:rPr>
        <w:t>ho obstar</w:t>
      </w:r>
      <w:r w:rsidRPr="004842F0">
        <w:rPr>
          <w:rFonts w:ascii="Cambria" w:hAnsi="Cambria" w:cs="Proba Pro"/>
          <w:color w:val="000000"/>
          <w:sz w:val="22"/>
        </w:rPr>
        <w:t>á</w:t>
      </w:r>
      <w:r w:rsidRPr="004842F0">
        <w:rPr>
          <w:rFonts w:ascii="Cambria" w:hAnsi="Cambria" w:cs="Arial"/>
          <w:color w:val="000000"/>
          <w:sz w:val="22"/>
        </w:rPr>
        <w:t>vate</w:t>
      </w:r>
      <w:r w:rsidRPr="004842F0">
        <w:rPr>
          <w:rFonts w:ascii="Cambria" w:hAnsi="Cambria" w:cs="Proba Pro"/>
          <w:color w:val="000000"/>
          <w:sz w:val="22"/>
        </w:rPr>
        <w:t>ľ</w:t>
      </w:r>
      <w:r w:rsidRPr="004842F0">
        <w:rPr>
          <w:rFonts w:ascii="Cambria" w:hAnsi="Cambria" w:cs="Arial"/>
          <w:color w:val="000000"/>
          <w:sz w:val="22"/>
        </w:rPr>
        <w:t>a pod</w:t>
      </w:r>
      <w:r w:rsidRPr="004842F0">
        <w:rPr>
          <w:rFonts w:ascii="Cambria" w:hAnsi="Cambria" w:cs="Proba Pro"/>
          <w:color w:val="000000"/>
          <w:sz w:val="22"/>
        </w:rPr>
        <w:t>ľ</w:t>
      </w:r>
      <w:r w:rsidRPr="004842F0">
        <w:rPr>
          <w:rFonts w:ascii="Cambria" w:hAnsi="Cambria" w:cs="Arial"/>
          <w:color w:val="000000"/>
          <w:sz w:val="22"/>
        </w:rPr>
        <w:t>a Z</w:t>
      </w:r>
      <w:r w:rsidRPr="004842F0">
        <w:rPr>
          <w:rFonts w:ascii="Cambria" w:hAnsi="Cambria" w:cs="Proba Pro"/>
          <w:color w:val="000000"/>
          <w:sz w:val="22"/>
        </w:rPr>
        <w:t>á</w:t>
      </w:r>
      <w:r w:rsidRPr="004842F0">
        <w:rPr>
          <w:rFonts w:ascii="Cambria" w:hAnsi="Cambria" w:cs="Arial"/>
          <w:color w:val="000000"/>
          <w:sz w:val="22"/>
        </w:rPr>
        <w:t>kona o</w:t>
      </w:r>
      <w:r w:rsidRPr="004842F0">
        <w:rPr>
          <w:rFonts w:ascii="Cambria" w:hAnsi="Cambria" w:cs="Calibri"/>
          <w:color w:val="000000"/>
          <w:sz w:val="22"/>
        </w:rPr>
        <w:t> </w:t>
      </w:r>
      <w:r w:rsidRPr="004842F0">
        <w:rPr>
          <w:rFonts w:ascii="Cambria" w:hAnsi="Cambria" w:cs="Arial"/>
          <w:color w:val="000000"/>
          <w:sz w:val="22"/>
        </w:rPr>
        <w:t xml:space="preserve">verejnom </w:t>
      </w:r>
      <w:r w:rsidRPr="004842F0">
        <w:rPr>
          <w:rFonts w:ascii="Cambria" w:hAnsi="Cambria" w:cs="Calibri"/>
          <w:color w:val="000000"/>
          <w:sz w:val="22"/>
        </w:rPr>
        <w:t xml:space="preserve">obstarávaní vyhlásená súťaž na obstaranie </w:t>
      </w:r>
      <w:r w:rsidR="00445FCD" w:rsidRPr="004842F0">
        <w:rPr>
          <w:rFonts w:ascii="Cambria" w:hAnsi="Cambria" w:cs="Calibri"/>
          <w:color w:val="000000"/>
          <w:sz w:val="22"/>
        </w:rPr>
        <w:t>nad</w:t>
      </w:r>
      <w:r w:rsidRPr="004842F0">
        <w:rPr>
          <w:rFonts w:ascii="Cambria" w:hAnsi="Cambria" w:cs="Calibri"/>
          <w:color w:val="000000"/>
          <w:sz w:val="22"/>
        </w:rPr>
        <w:t xml:space="preserve">limitnej zákazky s predmetom zákazky </w:t>
      </w:r>
      <w:r w:rsidR="00B047C1">
        <w:rPr>
          <w:rFonts w:ascii="Cambria" w:hAnsi="Cambria" w:cs="Calibri"/>
          <w:color w:val="000000"/>
          <w:sz w:val="22"/>
        </w:rPr>
        <w:t>„</w:t>
      </w:r>
      <w:r w:rsidR="00B047C1" w:rsidRPr="00B047C1">
        <w:rPr>
          <w:rFonts w:ascii="Cambria" w:hAnsi="Cambria" w:cs="Calibri"/>
          <w:color w:val="000000"/>
          <w:sz w:val="22"/>
        </w:rPr>
        <w:t>Kanalizácia a ČOV - Kráľová pri Senci, Kostolná pri Dunaji a Hrubá Borša</w:t>
      </w:r>
      <w:r w:rsidR="00B047C1">
        <w:rPr>
          <w:rFonts w:ascii="Cambria" w:hAnsi="Cambria" w:cs="Calibri"/>
          <w:color w:val="000000"/>
          <w:sz w:val="22"/>
        </w:rPr>
        <w:t>“</w:t>
      </w:r>
      <w:r w:rsidRPr="004842F0">
        <w:rPr>
          <w:rFonts w:ascii="Cambria" w:hAnsi="Cambria" w:cs="Calibri"/>
          <w:color w:val="000000"/>
          <w:sz w:val="22"/>
        </w:rPr>
        <w:t xml:space="preserve"> k</w:t>
      </w:r>
      <w:r w:rsidRPr="004842F0">
        <w:rPr>
          <w:rFonts w:ascii="Cambria" w:hAnsi="Cambria" w:cs="Arial"/>
          <w:color w:val="000000"/>
          <w:sz w:val="22"/>
        </w:rPr>
        <w:t xml:space="preserve">torej oznámenie bolo uverejnené vo Vestníku verejného obstarávania č. </w:t>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r w:rsidRPr="004842F0">
        <w:rPr>
          <w:rFonts w:ascii="Cambria" w:hAnsi="Cambria" w:cs="Arial"/>
          <w:color w:val="000000"/>
          <w:sz w:val="22"/>
        </w:rPr>
        <w:t xml:space="preserve"> pod označením </w:t>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r w:rsidRPr="004842F0">
        <w:rPr>
          <w:rFonts w:ascii="Cambria" w:hAnsi="Cambria" w:cs="Arial"/>
          <w:color w:val="000000"/>
          <w:sz w:val="22"/>
        </w:rPr>
        <w:t xml:space="preserve"> (ďalej aj ako „</w:t>
      </w:r>
      <w:r w:rsidRPr="004842F0">
        <w:rPr>
          <w:rFonts w:ascii="Cambria" w:hAnsi="Cambria" w:cs="Arial"/>
          <w:b/>
          <w:color w:val="000000"/>
          <w:sz w:val="22"/>
        </w:rPr>
        <w:t>Súťaž</w:t>
      </w:r>
      <w:r w:rsidRPr="004842F0">
        <w:rPr>
          <w:rFonts w:ascii="Cambria" w:hAnsi="Cambria" w:cs="Arial"/>
          <w:color w:val="000000"/>
          <w:sz w:val="22"/>
        </w:rPr>
        <w:t>“);</w:t>
      </w:r>
      <w:bookmarkEnd w:id="0"/>
    </w:p>
    <w:p w14:paraId="2E80E972" w14:textId="77777777" w:rsidR="00862FF2" w:rsidRPr="004842F0" w:rsidRDefault="00862FF2" w:rsidP="00426C94">
      <w:pPr>
        <w:numPr>
          <w:ilvl w:val="0"/>
          <w:numId w:val="15"/>
        </w:numPr>
        <w:spacing w:before="0" w:after="120" w:line="240" w:lineRule="auto"/>
        <w:ind w:left="709" w:hanging="709"/>
        <w:jc w:val="both"/>
        <w:rPr>
          <w:rFonts w:ascii="Cambria" w:hAnsi="Cambria" w:cs="Arial"/>
          <w:color w:val="000000"/>
          <w:sz w:val="22"/>
        </w:rPr>
      </w:pPr>
      <w:r w:rsidRPr="004842F0">
        <w:rPr>
          <w:rFonts w:ascii="Cambria" w:hAnsi="Cambria" w:cs="Arial"/>
          <w:color w:val="000000"/>
          <w:sz w:val="22"/>
        </w:rPr>
        <w:t>Ponuka Zhotoviteľa predložená do Súťaže bola na základe kritérií Súťaže vyhodnotená ako úspešná a</w:t>
      </w:r>
      <w:r w:rsidRPr="004842F0">
        <w:rPr>
          <w:rFonts w:ascii="Cambria" w:hAnsi="Cambria" w:cs="Calibri"/>
          <w:color w:val="000000"/>
          <w:sz w:val="22"/>
        </w:rPr>
        <w:t> </w:t>
      </w:r>
      <w:r w:rsidRPr="004842F0">
        <w:rPr>
          <w:rFonts w:ascii="Cambria" w:hAnsi="Cambria" w:cs="Arial"/>
          <w:color w:val="000000"/>
          <w:sz w:val="22"/>
        </w:rPr>
        <w:t>Objedn</w:t>
      </w:r>
      <w:r w:rsidRPr="004842F0">
        <w:rPr>
          <w:rFonts w:ascii="Cambria" w:hAnsi="Cambria" w:cs="Proba Pro"/>
          <w:color w:val="000000"/>
          <w:sz w:val="22"/>
        </w:rPr>
        <w:t>á</w:t>
      </w:r>
      <w:r w:rsidRPr="004842F0">
        <w:rPr>
          <w:rFonts w:ascii="Cambria" w:hAnsi="Cambria" w:cs="Arial"/>
          <w:color w:val="000000"/>
          <w:sz w:val="22"/>
        </w:rPr>
        <w:t>vate</w:t>
      </w:r>
      <w:r w:rsidRPr="004842F0">
        <w:rPr>
          <w:rFonts w:ascii="Cambria" w:hAnsi="Cambria" w:cs="Proba Pro"/>
          <w:color w:val="000000"/>
          <w:sz w:val="22"/>
        </w:rPr>
        <w:t>ľ</w:t>
      </w:r>
      <w:r w:rsidRPr="004842F0">
        <w:rPr>
          <w:rFonts w:ascii="Cambria" w:hAnsi="Cambria" w:cs="Arial"/>
          <w:color w:val="000000"/>
          <w:sz w:val="22"/>
        </w:rPr>
        <w:t xml:space="preserve"> t</w:t>
      </w:r>
      <w:r w:rsidRPr="004842F0">
        <w:rPr>
          <w:rFonts w:ascii="Cambria" w:hAnsi="Cambria" w:cs="Proba Pro"/>
          <w:color w:val="000000"/>
          <w:sz w:val="22"/>
        </w:rPr>
        <w:t>ú</w:t>
      </w:r>
      <w:r w:rsidRPr="004842F0">
        <w:rPr>
          <w:rFonts w:ascii="Cambria" w:hAnsi="Cambria" w:cs="Arial"/>
          <w:color w:val="000000"/>
          <w:sz w:val="22"/>
        </w:rPr>
        <w:t>to Ponuku Zhotovite</w:t>
      </w:r>
      <w:r w:rsidRPr="004842F0">
        <w:rPr>
          <w:rFonts w:ascii="Cambria" w:hAnsi="Cambria" w:cs="Proba Pro"/>
          <w:color w:val="000000"/>
          <w:sz w:val="22"/>
        </w:rPr>
        <w:t>ľ</w:t>
      </w:r>
      <w:r w:rsidRPr="004842F0">
        <w:rPr>
          <w:rFonts w:ascii="Cambria" w:hAnsi="Cambria" w:cs="Arial"/>
          <w:color w:val="000000"/>
          <w:sz w:val="22"/>
        </w:rPr>
        <w:t>a prijal;</w:t>
      </w:r>
    </w:p>
    <w:p w14:paraId="22888798" w14:textId="437B7164" w:rsidR="00862FF2" w:rsidRPr="00A73DBA" w:rsidRDefault="00862FF2" w:rsidP="000F2825">
      <w:pPr>
        <w:numPr>
          <w:ilvl w:val="0"/>
          <w:numId w:val="15"/>
        </w:numPr>
        <w:spacing w:before="0" w:after="120" w:line="240" w:lineRule="auto"/>
        <w:ind w:left="709" w:hanging="709"/>
        <w:jc w:val="both"/>
        <w:rPr>
          <w:rFonts w:ascii="Cambria" w:hAnsi="Cambria" w:cs="Arial"/>
          <w:color w:val="000000"/>
          <w:sz w:val="22"/>
        </w:rPr>
      </w:pPr>
      <w:bookmarkStart w:id="1" w:name="_Ref485111919"/>
      <w:r w:rsidRPr="00A73DBA">
        <w:rPr>
          <w:rFonts w:ascii="Cambria" w:hAnsi="Cambria" w:cs="Arial"/>
          <w:color w:val="000000"/>
          <w:sz w:val="22"/>
        </w:rPr>
        <w:t xml:space="preserve">Predmet plnenia tejto Zmluvy bude </w:t>
      </w:r>
      <w:r w:rsidR="00DB4A30">
        <w:rPr>
          <w:rFonts w:ascii="Cambria" w:hAnsi="Cambria" w:cs="Arial"/>
          <w:color w:val="000000"/>
          <w:sz w:val="22"/>
        </w:rPr>
        <w:t>spolu</w:t>
      </w:r>
      <w:r w:rsidRPr="002C3DC9">
        <w:rPr>
          <w:rFonts w:ascii="Cambria" w:hAnsi="Cambria" w:cs="Arial"/>
          <w:color w:val="000000"/>
          <w:sz w:val="22"/>
        </w:rPr>
        <w:t>financovaný z</w:t>
      </w:r>
      <w:r w:rsidRPr="002C3DC9">
        <w:rPr>
          <w:rFonts w:ascii="Cambria" w:hAnsi="Cambria" w:cs="Calibri"/>
          <w:color w:val="000000"/>
          <w:sz w:val="22"/>
        </w:rPr>
        <w:t> </w:t>
      </w:r>
      <w:r w:rsidRPr="00362762">
        <w:rPr>
          <w:rFonts w:ascii="Cambria" w:hAnsi="Cambria" w:cs="Arial"/>
          <w:color w:val="000000"/>
          <w:sz w:val="22"/>
        </w:rPr>
        <w:t>nen</w:t>
      </w:r>
      <w:r w:rsidRPr="000B6001">
        <w:rPr>
          <w:rFonts w:ascii="Cambria" w:hAnsi="Cambria" w:cs="Proba Pro"/>
          <w:color w:val="000000"/>
          <w:sz w:val="22"/>
        </w:rPr>
        <w:t>á</w:t>
      </w:r>
      <w:r w:rsidRPr="00FF0158">
        <w:rPr>
          <w:rFonts w:ascii="Cambria" w:hAnsi="Cambria" w:cs="Arial"/>
          <w:color w:val="000000"/>
          <w:sz w:val="22"/>
        </w:rPr>
        <w:t>vratn</w:t>
      </w:r>
      <w:r w:rsidRPr="00AC7DE1">
        <w:rPr>
          <w:rFonts w:ascii="Cambria" w:hAnsi="Cambria" w:cs="Proba Pro"/>
          <w:color w:val="000000"/>
          <w:sz w:val="22"/>
        </w:rPr>
        <w:t>é</w:t>
      </w:r>
      <w:r w:rsidRPr="00AC7DE1">
        <w:rPr>
          <w:rFonts w:ascii="Cambria" w:hAnsi="Cambria" w:cs="Arial"/>
          <w:color w:val="000000"/>
          <w:sz w:val="22"/>
        </w:rPr>
        <w:t>ho finan</w:t>
      </w:r>
      <w:r w:rsidRPr="00AC7DE1">
        <w:rPr>
          <w:rFonts w:ascii="Cambria" w:hAnsi="Cambria" w:cs="Proba Pro"/>
          <w:color w:val="000000"/>
          <w:sz w:val="22"/>
        </w:rPr>
        <w:t>č</w:t>
      </w:r>
      <w:r w:rsidRPr="00AC7DE1">
        <w:rPr>
          <w:rFonts w:ascii="Cambria" w:hAnsi="Cambria" w:cs="Arial"/>
          <w:color w:val="000000"/>
          <w:sz w:val="22"/>
        </w:rPr>
        <w:t>n</w:t>
      </w:r>
      <w:r w:rsidRPr="00AC7DE1">
        <w:rPr>
          <w:rFonts w:ascii="Cambria" w:hAnsi="Cambria" w:cs="Proba Pro"/>
          <w:color w:val="000000"/>
          <w:sz w:val="22"/>
        </w:rPr>
        <w:t>é</w:t>
      </w:r>
      <w:r w:rsidRPr="00AB3E1A">
        <w:rPr>
          <w:rFonts w:ascii="Cambria" w:hAnsi="Cambria" w:cs="Arial"/>
          <w:color w:val="000000"/>
          <w:sz w:val="22"/>
        </w:rPr>
        <w:t>ho pr</w:t>
      </w:r>
      <w:r w:rsidRPr="00A73DBA">
        <w:rPr>
          <w:rFonts w:ascii="Cambria" w:hAnsi="Cambria" w:cs="Proba Pro"/>
          <w:color w:val="000000"/>
          <w:sz w:val="22"/>
        </w:rPr>
        <w:t>í</w:t>
      </w:r>
      <w:r w:rsidRPr="00A73DBA">
        <w:rPr>
          <w:rFonts w:ascii="Cambria" w:hAnsi="Cambria" w:cs="Arial"/>
          <w:color w:val="000000"/>
          <w:sz w:val="22"/>
        </w:rPr>
        <w:t>spevku poskytnut</w:t>
      </w:r>
      <w:r w:rsidRPr="00A73DBA">
        <w:rPr>
          <w:rFonts w:ascii="Cambria" w:hAnsi="Cambria" w:cs="Proba Pro"/>
          <w:color w:val="000000"/>
          <w:sz w:val="22"/>
        </w:rPr>
        <w:t>é</w:t>
      </w:r>
      <w:r w:rsidRPr="00A73DBA">
        <w:rPr>
          <w:rFonts w:ascii="Cambria" w:hAnsi="Cambria" w:cs="Arial"/>
          <w:color w:val="000000"/>
          <w:sz w:val="22"/>
        </w:rPr>
        <w:t xml:space="preserve">ho Objednávateľovi zo strany </w:t>
      </w:r>
      <w:r w:rsidR="00A73DBA" w:rsidRPr="00A73DBA">
        <w:rPr>
          <w:rFonts w:ascii="Cambria" w:hAnsi="Cambria" w:cs="Calibri"/>
          <w:color w:val="000000"/>
          <w:sz w:val="22"/>
        </w:rPr>
        <w:t>Ministerstva životného prostredia Slovenskej republiky</w:t>
      </w:r>
      <w:r w:rsidR="004842F0" w:rsidRPr="00A73DBA">
        <w:rPr>
          <w:rFonts w:ascii="Cambria" w:hAnsi="Cambria" w:cs="Arial"/>
          <w:color w:val="000000"/>
          <w:sz w:val="22"/>
        </w:rPr>
        <w:t xml:space="preserve"> </w:t>
      </w:r>
      <w:r w:rsidRPr="00A73DBA">
        <w:rPr>
          <w:rFonts w:ascii="Cambria" w:hAnsi="Cambria" w:cs="Arial"/>
          <w:color w:val="000000"/>
          <w:sz w:val="22"/>
        </w:rPr>
        <w:t>(ďalej aj ako „</w:t>
      </w:r>
      <w:r w:rsidRPr="00A73DBA">
        <w:rPr>
          <w:rFonts w:ascii="Cambria" w:hAnsi="Cambria" w:cs="Arial"/>
          <w:b/>
          <w:color w:val="000000"/>
          <w:sz w:val="22"/>
        </w:rPr>
        <w:t>Poskytovateľ NFP</w:t>
      </w:r>
      <w:r w:rsidRPr="00A73DBA">
        <w:rPr>
          <w:rFonts w:ascii="Cambria" w:hAnsi="Cambria" w:cs="Arial"/>
          <w:color w:val="000000"/>
          <w:sz w:val="22"/>
        </w:rPr>
        <w:t xml:space="preserve">“) na základe Zmluvy o poskytnutí nenávratného finančného príspevku č. </w:t>
      </w:r>
      <w:r w:rsidRPr="00A73DBA">
        <w:rPr>
          <w:rFonts w:ascii="Cambria" w:hAnsi="Cambria" w:cs="Arial"/>
          <w:i/>
          <w:sz w:val="22"/>
        </w:rPr>
        <w:t>[</w:t>
      </w:r>
      <w:r w:rsidRPr="00A73DBA">
        <w:rPr>
          <w:rFonts w:ascii="Cambria" w:hAnsi="Cambria" w:cs="Arial"/>
          <w:i/>
          <w:sz w:val="22"/>
          <w:highlight w:val="lightGray"/>
        </w:rPr>
        <w:t>doplní verejný obstarávateľ</w:t>
      </w:r>
      <w:r w:rsidRPr="00A73DBA">
        <w:rPr>
          <w:rFonts w:ascii="Cambria" w:hAnsi="Cambria" w:cs="Arial"/>
          <w:i/>
          <w:sz w:val="22"/>
        </w:rPr>
        <w:t>]</w:t>
      </w:r>
      <w:r w:rsidRPr="00A73DBA">
        <w:rPr>
          <w:rFonts w:ascii="Cambria" w:hAnsi="Cambria" w:cs="Arial"/>
          <w:color w:val="000000"/>
          <w:sz w:val="22"/>
        </w:rPr>
        <w:t xml:space="preserve"> (ďalej aj ako „</w:t>
      </w:r>
      <w:r w:rsidRPr="00A73DBA">
        <w:rPr>
          <w:rFonts w:ascii="Cambria" w:hAnsi="Cambria" w:cs="Arial"/>
          <w:b/>
          <w:color w:val="000000"/>
          <w:sz w:val="22"/>
        </w:rPr>
        <w:t>Zmluva o NFP</w:t>
      </w:r>
      <w:r w:rsidRPr="00A73DBA">
        <w:rPr>
          <w:rFonts w:ascii="Cambria" w:hAnsi="Cambria" w:cs="Arial"/>
          <w:color w:val="000000"/>
          <w:sz w:val="22"/>
        </w:rPr>
        <w:t>“) v</w:t>
      </w:r>
      <w:r w:rsidRPr="00A73DBA">
        <w:rPr>
          <w:rFonts w:ascii="Cambria" w:hAnsi="Cambria" w:cs="Calibri"/>
          <w:color w:val="000000"/>
          <w:sz w:val="22"/>
        </w:rPr>
        <w:t> </w:t>
      </w:r>
      <w:r w:rsidRPr="00A73DBA">
        <w:rPr>
          <w:rFonts w:ascii="Cambria" w:hAnsi="Cambria" w:cs="Arial"/>
          <w:color w:val="000000"/>
          <w:sz w:val="22"/>
        </w:rPr>
        <w:t>r</w:t>
      </w:r>
      <w:r w:rsidRPr="00A73DBA">
        <w:rPr>
          <w:rFonts w:ascii="Cambria" w:hAnsi="Cambria" w:cs="Proba Pro"/>
          <w:color w:val="000000"/>
          <w:sz w:val="22"/>
        </w:rPr>
        <w:t>á</w:t>
      </w:r>
      <w:r w:rsidRPr="00A73DBA">
        <w:rPr>
          <w:rFonts w:ascii="Cambria" w:hAnsi="Cambria" w:cs="Arial"/>
          <w:color w:val="000000"/>
          <w:sz w:val="22"/>
        </w:rPr>
        <w:t xml:space="preserve">mci </w:t>
      </w:r>
      <w:r w:rsidR="00A73DBA" w:rsidRPr="00A73DBA">
        <w:rPr>
          <w:rFonts w:ascii="Cambria" w:hAnsi="Cambria" w:cs="Arial"/>
          <w:color w:val="000000"/>
          <w:sz w:val="22"/>
        </w:rPr>
        <w:t xml:space="preserve">Operačného programu Kvalita životného prostredia na základe výzvy OPKZP-PO1-SC121-2018-43 Výstavba stokovej siete a čistiarní odpadových vôd v aglomeráciách do 2 000EO, ktoré zasahujú do chránených </w:t>
      </w:r>
      <w:proofErr w:type="spellStart"/>
      <w:r w:rsidR="00A73DBA" w:rsidRPr="00A73DBA">
        <w:rPr>
          <w:rFonts w:ascii="Cambria" w:hAnsi="Cambria" w:cs="Arial"/>
          <w:color w:val="000000"/>
          <w:sz w:val="22"/>
        </w:rPr>
        <w:t>vodohospodárských</w:t>
      </w:r>
      <w:proofErr w:type="spellEnd"/>
      <w:r w:rsidR="00A73DBA" w:rsidRPr="00A73DBA">
        <w:rPr>
          <w:rFonts w:ascii="Cambria" w:hAnsi="Cambria" w:cs="Arial"/>
          <w:color w:val="000000"/>
          <w:sz w:val="22"/>
        </w:rPr>
        <w:t xml:space="preserve"> oblastí s veľkokapacitnými vodnými zdrojmi podzemných vôd a z vlastných rozpočtových prostriedkov Objednávateľa</w:t>
      </w:r>
      <w:r w:rsidRPr="00A73DBA">
        <w:rPr>
          <w:rFonts w:ascii="Cambria" w:hAnsi="Cambria" w:cs="Arial"/>
          <w:color w:val="000000"/>
          <w:sz w:val="22"/>
        </w:rPr>
        <w:t>;</w:t>
      </w:r>
      <w:bookmarkEnd w:id="1"/>
    </w:p>
    <w:p w14:paraId="6AC68924" w14:textId="77777777" w:rsidR="00862FF2" w:rsidRPr="004842F0" w:rsidRDefault="00862FF2" w:rsidP="00862FF2">
      <w:pPr>
        <w:pStyle w:val="ListParagraph"/>
        <w:spacing w:after="120"/>
        <w:ind w:left="0"/>
        <w:jc w:val="both"/>
        <w:rPr>
          <w:rFonts w:ascii="Cambria" w:hAnsi="Cambria"/>
          <w:sz w:val="22"/>
          <w:szCs w:val="22"/>
        </w:rPr>
      </w:pPr>
      <w:r w:rsidRPr="004842F0">
        <w:rPr>
          <w:rFonts w:ascii="Cambria" w:hAnsi="Cambria"/>
          <w:sz w:val="22"/>
          <w:szCs w:val="22"/>
        </w:rPr>
        <w:t>Vzhľadom na vyššie uvedené sa Zmluvné strany dohodli a</w:t>
      </w:r>
      <w:r w:rsidRPr="004842F0">
        <w:rPr>
          <w:rFonts w:ascii="Cambria" w:hAnsi="Cambria" w:cs="Calibri"/>
          <w:sz w:val="22"/>
          <w:szCs w:val="22"/>
        </w:rPr>
        <w:t> </w:t>
      </w:r>
      <w:r w:rsidRPr="004842F0">
        <w:rPr>
          <w:rFonts w:ascii="Cambria" w:hAnsi="Cambria"/>
          <w:sz w:val="22"/>
          <w:szCs w:val="22"/>
        </w:rPr>
        <w:t>uzatv</w:t>
      </w:r>
      <w:r w:rsidRPr="004842F0">
        <w:rPr>
          <w:rFonts w:ascii="Cambria" w:hAnsi="Cambria" w:cs="Proba Pro"/>
          <w:sz w:val="22"/>
          <w:szCs w:val="22"/>
        </w:rPr>
        <w:t>á</w:t>
      </w:r>
      <w:r w:rsidRPr="004842F0">
        <w:rPr>
          <w:rFonts w:ascii="Cambria" w:hAnsi="Cambria"/>
          <w:sz w:val="22"/>
          <w:szCs w:val="22"/>
        </w:rPr>
        <w:t>raj</w:t>
      </w:r>
      <w:r w:rsidRPr="004842F0">
        <w:rPr>
          <w:rFonts w:ascii="Cambria" w:hAnsi="Cambria" w:cs="Proba Pro"/>
          <w:sz w:val="22"/>
          <w:szCs w:val="22"/>
        </w:rPr>
        <w:t>ú</w:t>
      </w:r>
      <w:r w:rsidRPr="004842F0">
        <w:rPr>
          <w:rFonts w:ascii="Cambria" w:hAnsi="Cambria"/>
          <w:sz w:val="22"/>
          <w:szCs w:val="22"/>
        </w:rPr>
        <w:t xml:space="preserve"> t</w:t>
      </w:r>
      <w:r w:rsidRPr="004842F0">
        <w:rPr>
          <w:rFonts w:ascii="Cambria" w:hAnsi="Cambria" w:cs="Proba Pro"/>
          <w:sz w:val="22"/>
          <w:szCs w:val="22"/>
        </w:rPr>
        <w:t>ú</w:t>
      </w:r>
      <w:r w:rsidRPr="004842F0">
        <w:rPr>
          <w:rFonts w:ascii="Cambria" w:hAnsi="Cambria"/>
          <w:sz w:val="22"/>
          <w:szCs w:val="22"/>
        </w:rPr>
        <w:t>to Zmluvu v</w:t>
      </w:r>
      <w:r w:rsidRPr="004842F0">
        <w:rPr>
          <w:rFonts w:ascii="Cambria" w:hAnsi="Cambria" w:cs="Calibri"/>
          <w:sz w:val="22"/>
          <w:szCs w:val="22"/>
        </w:rPr>
        <w:t> </w:t>
      </w:r>
      <w:r w:rsidRPr="004842F0">
        <w:rPr>
          <w:rFonts w:ascii="Cambria" w:hAnsi="Cambria"/>
          <w:sz w:val="22"/>
          <w:szCs w:val="22"/>
        </w:rPr>
        <w:t>nasledovnom znen</w:t>
      </w:r>
      <w:r w:rsidRPr="004842F0">
        <w:rPr>
          <w:rFonts w:ascii="Cambria" w:hAnsi="Cambria" w:cs="Proba Pro"/>
          <w:sz w:val="22"/>
          <w:szCs w:val="22"/>
        </w:rPr>
        <w:t>í</w:t>
      </w:r>
      <w:r w:rsidRPr="004842F0">
        <w:rPr>
          <w:rFonts w:ascii="Cambria" w:hAnsi="Cambria"/>
          <w:sz w:val="22"/>
          <w:szCs w:val="22"/>
        </w:rPr>
        <w:t>:</w:t>
      </w:r>
    </w:p>
    <w:p w14:paraId="5D880963" w14:textId="77777777" w:rsidR="00862FF2" w:rsidRPr="004842F0" w:rsidRDefault="00862FF2" w:rsidP="00862FF2">
      <w:pPr>
        <w:pStyle w:val="ListParagraph"/>
        <w:spacing w:after="120"/>
        <w:ind w:left="0"/>
        <w:jc w:val="both"/>
        <w:rPr>
          <w:rFonts w:ascii="Cambria" w:hAnsi="Cambria"/>
          <w:sz w:val="22"/>
          <w:szCs w:val="22"/>
        </w:rPr>
      </w:pPr>
    </w:p>
    <w:p w14:paraId="46DCF69A" w14:textId="77777777" w:rsidR="00862FF2" w:rsidRPr="004842F0" w:rsidRDefault="00862FF2" w:rsidP="00426C94">
      <w:pPr>
        <w:numPr>
          <w:ilvl w:val="0"/>
          <w:numId w:val="16"/>
        </w:numPr>
        <w:spacing w:before="0" w:after="120" w:line="240" w:lineRule="auto"/>
        <w:jc w:val="both"/>
        <w:rPr>
          <w:rFonts w:ascii="Cambria" w:hAnsi="Cambria"/>
          <w:b/>
          <w:sz w:val="22"/>
        </w:rPr>
      </w:pPr>
      <w:r w:rsidRPr="004842F0">
        <w:rPr>
          <w:rFonts w:ascii="Cambria" w:hAnsi="Cambria"/>
          <w:b/>
          <w:sz w:val="22"/>
        </w:rPr>
        <w:lastRenderedPageBreak/>
        <w:t>ÚVODNÉ USTANOVENIA</w:t>
      </w:r>
    </w:p>
    <w:p w14:paraId="25ED5168" w14:textId="77777777" w:rsidR="00862FF2" w:rsidRPr="004842F0" w:rsidRDefault="00862FF2" w:rsidP="00426C94">
      <w:pPr>
        <w:numPr>
          <w:ilvl w:val="1"/>
          <w:numId w:val="16"/>
        </w:numPr>
        <w:spacing w:before="0" w:after="120" w:line="240" w:lineRule="auto"/>
        <w:jc w:val="both"/>
        <w:rPr>
          <w:rFonts w:ascii="Cambria" w:hAnsi="Cambria"/>
          <w:b/>
          <w:sz w:val="22"/>
        </w:rPr>
      </w:pPr>
      <w:r w:rsidRPr="004842F0">
        <w:rPr>
          <w:rFonts w:ascii="Cambria" w:hAnsi="Cambria"/>
          <w:b/>
          <w:sz w:val="22"/>
        </w:rPr>
        <w:t>Definície</w:t>
      </w:r>
    </w:p>
    <w:p w14:paraId="1C58C5FF" w14:textId="7777777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sz w:val="22"/>
          <w:szCs w:val="22"/>
        </w:rPr>
        <w:t>V</w:t>
      </w:r>
      <w:r w:rsidRPr="004842F0">
        <w:rPr>
          <w:rFonts w:ascii="Cambria" w:hAnsi="Cambria" w:cs="Calibri"/>
          <w:sz w:val="22"/>
          <w:szCs w:val="22"/>
        </w:rPr>
        <w:t> </w:t>
      </w:r>
      <w:r w:rsidRPr="004842F0">
        <w:rPr>
          <w:rFonts w:ascii="Cambria" w:hAnsi="Cambria"/>
          <w:sz w:val="22"/>
          <w:szCs w:val="22"/>
        </w:rPr>
        <w:t>tejto Zmluve bud</w:t>
      </w:r>
      <w:r w:rsidRPr="004842F0">
        <w:rPr>
          <w:rFonts w:ascii="Cambria" w:hAnsi="Cambria" w:cs="Proba Pro"/>
          <w:sz w:val="22"/>
          <w:szCs w:val="22"/>
        </w:rPr>
        <w:t>ú</w:t>
      </w:r>
      <w:r w:rsidRPr="004842F0">
        <w:rPr>
          <w:rFonts w:ascii="Cambria" w:hAnsi="Cambria"/>
          <w:sz w:val="22"/>
          <w:szCs w:val="22"/>
        </w:rPr>
        <w:t xml:space="preserve"> ma</w:t>
      </w:r>
      <w:r w:rsidRPr="004842F0">
        <w:rPr>
          <w:rFonts w:ascii="Cambria" w:hAnsi="Cambria" w:cs="Proba Pro"/>
          <w:sz w:val="22"/>
          <w:szCs w:val="22"/>
        </w:rPr>
        <w:t>ť</w:t>
      </w:r>
      <w:r w:rsidRPr="004842F0">
        <w:rPr>
          <w:rFonts w:ascii="Cambria" w:hAnsi="Cambria"/>
          <w:sz w:val="22"/>
          <w:szCs w:val="22"/>
        </w:rPr>
        <w:t xml:space="preserve"> nasledovn</w:t>
      </w:r>
      <w:r w:rsidRPr="004842F0">
        <w:rPr>
          <w:rFonts w:ascii="Cambria" w:hAnsi="Cambria" w:cs="Proba Pro"/>
          <w:sz w:val="22"/>
          <w:szCs w:val="22"/>
        </w:rPr>
        <w:t>é</w:t>
      </w:r>
      <w:r w:rsidRPr="004842F0">
        <w:rPr>
          <w:rFonts w:ascii="Cambria" w:hAnsi="Cambria"/>
          <w:sz w:val="22"/>
          <w:szCs w:val="22"/>
        </w:rPr>
        <w:t xml:space="preserve"> v</w:t>
      </w:r>
      <w:r w:rsidRPr="004842F0">
        <w:rPr>
          <w:rFonts w:ascii="Cambria" w:hAnsi="Cambria" w:cs="Proba Pro"/>
          <w:sz w:val="22"/>
          <w:szCs w:val="22"/>
        </w:rPr>
        <w:t>ý</w:t>
      </w:r>
      <w:r w:rsidRPr="004842F0">
        <w:rPr>
          <w:rFonts w:ascii="Cambria" w:hAnsi="Cambria"/>
          <w:sz w:val="22"/>
          <w:szCs w:val="22"/>
        </w:rPr>
        <w:t>razy a</w:t>
      </w:r>
      <w:r w:rsidRPr="004842F0">
        <w:rPr>
          <w:rFonts w:ascii="Cambria" w:hAnsi="Cambria" w:cs="Calibri"/>
          <w:sz w:val="22"/>
          <w:szCs w:val="22"/>
        </w:rPr>
        <w:t> </w:t>
      </w:r>
      <w:r w:rsidRPr="004842F0">
        <w:rPr>
          <w:rFonts w:ascii="Cambria" w:hAnsi="Cambria"/>
          <w:sz w:val="22"/>
          <w:szCs w:val="22"/>
        </w:rPr>
        <w:t>slov</w:t>
      </w:r>
      <w:r w:rsidRPr="004842F0">
        <w:rPr>
          <w:rFonts w:ascii="Cambria" w:hAnsi="Cambria" w:cs="Proba Pro"/>
          <w:sz w:val="22"/>
          <w:szCs w:val="22"/>
        </w:rPr>
        <w:t>á</w:t>
      </w:r>
      <w:r w:rsidRPr="004842F0">
        <w:rPr>
          <w:rFonts w:ascii="Cambria" w:hAnsi="Cambria"/>
          <w:sz w:val="22"/>
          <w:szCs w:val="22"/>
        </w:rPr>
        <w:t xml:space="preserve"> nap</w:t>
      </w:r>
      <w:r w:rsidRPr="004842F0">
        <w:rPr>
          <w:rFonts w:ascii="Cambria" w:hAnsi="Cambria" w:cs="Proba Pro"/>
          <w:sz w:val="22"/>
          <w:szCs w:val="22"/>
        </w:rPr>
        <w:t>í</w:t>
      </w:r>
      <w:r w:rsidRPr="004842F0">
        <w:rPr>
          <w:rFonts w:ascii="Cambria" w:hAnsi="Cambria"/>
          <w:sz w:val="22"/>
          <w:szCs w:val="22"/>
        </w:rPr>
        <w:t>san</w:t>
      </w:r>
      <w:r w:rsidRPr="004842F0">
        <w:rPr>
          <w:rFonts w:ascii="Cambria" w:hAnsi="Cambria" w:cs="Proba Pro"/>
          <w:sz w:val="22"/>
          <w:szCs w:val="22"/>
        </w:rPr>
        <w:t>é</w:t>
      </w:r>
      <w:r w:rsidRPr="004842F0">
        <w:rPr>
          <w:rFonts w:ascii="Cambria" w:hAnsi="Cambria"/>
          <w:sz w:val="22"/>
          <w:szCs w:val="22"/>
        </w:rPr>
        <w:t xml:space="preserve"> s</w:t>
      </w:r>
      <w:r w:rsidRPr="004842F0">
        <w:rPr>
          <w:rFonts w:ascii="Cambria" w:hAnsi="Cambria" w:cs="Calibri"/>
          <w:sz w:val="22"/>
          <w:szCs w:val="22"/>
        </w:rPr>
        <w:t> </w:t>
      </w:r>
      <w:r w:rsidRPr="004842F0">
        <w:rPr>
          <w:rFonts w:ascii="Cambria" w:hAnsi="Cambria"/>
          <w:sz w:val="22"/>
          <w:szCs w:val="22"/>
        </w:rPr>
        <w:t>ve</w:t>
      </w:r>
      <w:r w:rsidRPr="004842F0">
        <w:rPr>
          <w:rFonts w:ascii="Cambria" w:hAnsi="Cambria" w:cs="Proba Pro"/>
          <w:sz w:val="22"/>
          <w:szCs w:val="22"/>
        </w:rPr>
        <w:t>ľ</w:t>
      </w:r>
      <w:r w:rsidRPr="004842F0">
        <w:rPr>
          <w:rFonts w:ascii="Cambria" w:hAnsi="Cambria"/>
          <w:sz w:val="22"/>
          <w:szCs w:val="22"/>
        </w:rPr>
        <w:t>k</w:t>
      </w:r>
      <w:r w:rsidRPr="004842F0">
        <w:rPr>
          <w:rFonts w:ascii="Cambria" w:hAnsi="Cambria" w:cs="Proba Pro"/>
          <w:sz w:val="22"/>
          <w:szCs w:val="22"/>
        </w:rPr>
        <w:t>ý</w:t>
      </w:r>
      <w:r w:rsidRPr="004842F0">
        <w:rPr>
          <w:rFonts w:ascii="Cambria" w:hAnsi="Cambria"/>
          <w:sz w:val="22"/>
          <w:szCs w:val="22"/>
        </w:rPr>
        <w:t>m za</w:t>
      </w:r>
      <w:r w:rsidRPr="004842F0">
        <w:rPr>
          <w:rFonts w:ascii="Cambria" w:hAnsi="Cambria" w:cs="Proba Pro"/>
          <w:sz w:val="22"/>
          <w:szCs w:val="22"/>
        </w:rPr>
        <w:t>č</w:t>
      </w:r>
      <w:r w:rsidRPr="004842F0">
        <w:rPr>
          <w:rFonts w:ascii="Cambria" w:hAnsi="Cambria"/>
          <w:sz w:val="22"/>
          <w:szCs w:val="22"/>
        </w:rPr>
        <w:t>iato</w:t>
      </w:r>
      <w:r w:rsidRPr="004842F0">
        <w:rPr>
          <w:rFonts w:ascii="Cambria" w:hAnsi="Cambria" w:cs="Proba Pro"/>
          <w:sz w:val="22"/>
          <w:szCs w:val="22"/>
        </w:rPr>
        <w:t>č</w:t>
      </w:r>
      <w:r w:rsidRPr="004842F0">
        <w:rPr>
          <w:rFonts w:ascii="Cambria" w:hAnsi="Cambria"/>
          <w:sz w:val="22"/>
          <w:szCs w:val="22"/>
        </w:rPr>
        <w:t>n</w:t>
      </w:r>
      <w:r w:rsidRPr="004842F0">
        <w:rPr>
          <w:rFonts w:ascii="Cambria" w:hAnsi="Cambria" w:cs="Proba Pro"/>
          <w:sz w:val="22"/>
          <w:szCs w:val="22"/>
        </w:rPr>
        <w:t>ý</w:t>
      </w:r>
      <w:r w:rsidRPr="004842F0">
        <w:rPr>
          <w:rFonts w:ascii="Cambria" w:hAnsi="Cambria"/>
          <w:sz w:val="22"/>
          <w:szCs w:val="22"/>
        </w:rPr>
        <w:t>m p</w:t>
      </w:r>
      <w:r w:rsidRPr="004842F0">
        <w:rPr>
          <w:rFonts w:ascii="Cambria" w:hAnsi="Cambria" w:cs="Proba Pro"/>
          <w:sz w:val="22"/>
          <w:szCs w:val="22"/>
        </w:rPr>
        <w:t>í</w:t>
      </w:r>
      <w:r w:rsidRPr="004842F0">
        <w:rPr>
          <w:rFonts w:ascii="Cambria" w:hAnsi="Cambria"/>
          <w:sz w:val="22"/>
          <w:szCs w:val="22"/>
        </w:rPr>
        <w:t>smenom ni</w:t>
      </w:r>
      <w:r w:rsidRPr="004842F0">
        <w:rPr>
          <w:rFonts w:ascii="Cambria" w:hAnsi="Cambria" w:cs="Proba Pro"/>
          <w:sz w:val="22"/>
          <w:szCs w:val="22"/>
        </w:rPr>
        <w:t>žš</w:t>
      </w:r>
      <w:r w:rsidRPr="004842F0">
        <w:rPr>
          <w:rFonts w:ascii="Cambria" w:hAnsi="Cambria"/>
          <w:sz w:val="22"/>
          <w:szCs w:val="22"/>
        </w:rPr>
        <w:t>ie uveden</w:t>
      </w:r>
      <w:r w:rsidRPr="004842F0">
        <w:rPr>
          <w:rFonts w:ascii="Cambria" w:hAnsi="Cambria" w:cs="Proba Pro"/>
          <w:sz w:val="22"/>
          <w:szCs w:val="22"/>
        </w:rPr>
        <w:t>ý</w:t>
      </w:r>
      <w:r w:rsidRPr="004842F0">
        <w:rPr>
          <w:rFonts w:ascii="Cambria" w:hAnsi="Cambria"/>
          <w:sz w:val="22"/>
          <w:szCs w:val="22"/>
        </w:rPr>
        <w:t xml:space="preserve"> v</w:t>
      </w:r>
      <w:r w:rsidRPr="004842F0">
        <w:rPr>
          <w:rFonts w:ascii="Cambria" w:hAnsi="Cambria" w:cs="Proba Pro"/>
          <w:sz w:val="22"/>
          <w:szCs w:val="22"/>
        </w:rPr>
        <w:t>ý</w:t>
      </w:r>
      <w:r w:rsidRPr="004842F0">
        <w:rPr>
          <w:rFonts w:ascii="Cambria" w:hAnsi="Cambria"/>
          <w:sz w:val="22"/>
          <w:szCs w:val="22"/>
        </w:rPr>
        <w:t>znam:</w:t>
      </w:r>
    </w:p>
    <w:p w14:paraId="14B0787E" w14:textId="77777777" w:rsidR="00862FF2" w:rsidRPr="004842F0" w:rsidRDefault="00862FF2" w:rsidP="00862FF2">
      <w:pPr>
        <w:pStyle w:val="ListParagraph"/>
        <w:spacing w:after="120"/>
        <w:ind w:left="709"/>
        <w:contextualSpacing w:val="0"/>
        <w:jc w:val="both"/>
        <w:rPr>
          <w:rFonts w:ascii="Cambria" w:hAnsi="Cambria"/>
          <w:bCs/>
          <w:iCs/>
          <w:sz w:val="22"/>
          <w:szCs w:val="22"/>
        </w:rPr>
      </w:pPr>
      <w:r w:rsidRPr="004842F0">
        <w:rPr>
          <w:rFonts w:ascii="Cambria" w:hAnsi="Cambria"/>
          <w:b/>
          <w:sz w:val="22"/>
          <w:szCs w:val="22"/>
        </w:rPr>
        <w:t>„Autorský zákon“</w:t>
      </w:r>
      <w:r w:rsidRPr="004842F0">
        <w:rPr>
          <w:rFonts w:ascii="Cambria" w:hAnsi="Cambria"/>
          <w:sz w:val="22"/>
          <w:szCs w:val="22"/>
        </w:rPr>
        <w:t xml:space="preserve"> znamená zákon č</w:t>
      </w:r>
      <w:r w:rsidRPr="004842F0">
        <w:rPr>
          <w:rFonts w:ascii="Cambria" w:hAnsi="Cambria"/>
          <w:bCs/>
          <w:iCs/>
          <w:sz w:val="22"/>
          <w:szCs w:val="22"/>
        </w:rPr>
        <w:t>. 185/2015 Z. z. Autorský zákon v</w:t>
      </w:r>
      <w:r w:rsidRPr="004842F0">
        <w:rPr>
          <w:rFonts w:ascii="Cambria" w:hAnsi="Cambria" w:cs="Calibri"/>
          <w:bCs/>
          <w:iCs/>
          <w:sz w:val="22"/>
          <w:szCs w:val="22"/>
        </w:rPr>
        <w:t> </w:t>
      </w:r>
      <w:r w:rsidRPr="004842F0">
        <w:rPr>
          <w:rFonts w:ascii="Cambria" w:hAnsi="Cambria"/>
          <w:bCs/>
          <w:iCs/>
          <w:sz w:val="22"/>
          <w:szCs w:val="22"/>
        </w:rPr>
        <w:t>znen</w:t>
      </w:r>
      <w:r w:rsidRPr="004842F0">
        <w:rPr>
          <w:rFonts w:ascii="Cambria" w:hAnsi="Cambria" w:cs="Proba Pro"/>
          <w:bCs/>
          <w:iCs/>
          <w:sz w:val="22"/>
          <w:szCs w:val="22"/>
        </w:rPr>
        <w:t>í</w:t>
      </w:r>
      <w:r w:rsidRPr="004842F0">
        <w:rPr>
          <w:rFonts w:ascii="Cambria" w:hAnsi="Cambria"/>
          <w:bCs/>
          <w:iCs/>
          <w:sz w:val="22"/>
          <w:szCs w:val="22"/>
        </w:rPr>
        <w:t xml:space="preserve"> neskor</w:t>
      </w:r>
      <w:r w:rsidRPr="004842F0">
        <w:rPr>
          <w:rFonts w:ascii="Cambria" w:hAnsi="Cambria" w:cs="Proba Pro"/>
          <w:bCs/>
          <w:iCs/>
          <w:sz w:val="22"/>
          <w:szCs w:val="22"/>
        </w:rPr>
        <w:t>ší</w:t>
      </w:r>
      <w:r w:rsidRPr="004842F0">
        <w:rPr>
          <w:rFonts w:ascii="Cambria" w:hAnsi="Cambria"/>
          <w:bCs/>
          <w:iCs/>
          <w:sz w:val="22"/>
          <w:szCs w:val="22"/>
        </w:rPr>
        <w:t xml:space="preserve">ch predpisov. </w:t>
      </w:r>
    </w:p>
    <w:p w14:paraId="510B3DBC" w14:textId="2E231A8D" w:rsidR="00862FF2"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„Banková záruka“</w:t>
      </w:r>
      <w:r w:rsidRPr="004842F0">
        <w:rPr>
          <w:rFonts w:ascii="Cambria" w:hAnsi="Cambria"/>
          <w:sz w:val="22"/>
          <w:szCs w:val="22"/>
        </w:rPr>
        <w:t xml:space="preserve"> má význam uvedený v</w:t>
      </w:r>
      <w:r w:rsidRPr="008A717A">
        <w:rPr>
          <w:rFonts w:ascii="Cambria" w:hAnsi="Cambria"/>
          <w:sz w:val="22"/>
          <w:szCs w:val="22"/>
        </w:rPr>
        <w:t> </w:t>
      </w:r>
      <w:r w:rsidRPr="004842F0">
        <w:rPr>
          <w:rFonts w:ascii="Cambria" w:hAnsi="Cambria"/>
          <w:sz w:val="22"/>
          <w:szCs w:val="22"/>
        </w:rPr>
        <w:t xml:space="preserve">bode </w:t>
      </w:r>
      <w:r w:rsidR="00A249CB">
        <w:rPr>
          <w:rFonts w:ascii="Cambria" w:hAnsi="Cambria"/>
          <w:sz w:val="22"/>
          <w:szCs w:val="22"/>
        </w:rPr>
        <w:fldChar w:fldCharType="begin"/>
      </w:r>
      <w:r w:rsidR="00A249CB">
        <w:rPr>
          <w:rFonts w:ascii="Cambria" w:hAnsi="Cambria"/>
          <w:sz w:val="22"/>
          <w:szCs w:val="22"/>
        </w:rPr>
        <w:instrText xml:space="preserve"> REF _Ref19801270 \r \h </w:instrText>
      </w:r>
      <w:r w:rsidR="00A249CB">
        <w:rPr>
          <w:rFonts w:ascii="Cambria" w:hAnsi="Cambria"/>
          <w:sz w:val="22"/>
          <w:szCs w:val="22"/>
        </w:rPr>
      </w:r>
      <w:r w:rsidR="00A249CB">
        <w:rPr>
          <w:rFonts w:ascii="Cambria" w:hAnsi="Cambria"/>
          <w:sz w:val="22"/>
          <w:szCs w:val="22"/>
        </w:rPr>
        <w:fldChar w:fldCharType="separate"/>
      </w:r>
      <w:r w:rsidR="00EE7B40">
        <w:rPr>
          <w:rFonts w:ascii="Cambria" w:hAnsi="Cambria"/>
          <w:sz w:val="22"/>
          <w:szCs w:val="22"/>
        </w:rPr>
        <w:t>4.12</w:t>
      </w:r>
      <w:r w:rsidR="00A249CB">
        <w:rPr>
          <w:rFonts w:ascii="Cambria" w:hAnsi="Cambria"/>
          <w:sz w:val="22"/>
          <w:szCs w:val="22"/>
        </w:rPr>
        <w:fldChar w:fldCharType="end"/>
      </w:r>
      <w:r w:rsidRPr="004842F0">
        <w:rPr>
          <w:rFonts w:ascii="Cambria" w:hAnsi="Cambria"/>
          <w:sz w:val="22"/>
          <w:szCs w:val="22"/>
        </w:rPr>
        <w:t xml:space="preserve"> tejto Zmluvy.</w:t>
      </w:r>
    </w:p>
    <w:p w14:paraId="1B547809" w14:textId="7E60BE11" w:rsidR="008A717A" w:rsidRPr="008A717A" w:rsidRDefault="008A717A" w:rsidP="008A717A">
      <w:pPr>
        <w:pStyle w:val="ListParagraph"/>
        <w:spacing w:after="120"/>
        <w:ind w:left="709"/>
        <w:contextualSpacing w:val="0"/>
        <w:jc w:val="both"/>
        <w:rPr>
          <w:rFonts w:ascii="Cambria" w:hAnsi="Cambria"/>
          <w:sz w:val="22"/>
          <w:szCs w:val="22"/>
        </w:rPr>
      </w:pPr>
      <w:r w:rsidRPr="008A717A">
        <w:rPr>
          <w:rFonts w:ascii="Cambria" w:hAnsi="Cambria"/>
          <w:sz w:val="22"/>
          <w:szCs w:val="22"/>
        </w:rPr>
        <w:t>„</w:t>
      </w:r>
      <w:r w:rsidRPr="008A717A">
        <w:rPr>
          <w:rFonts w:ascii="Cambria" w:hAnsi="Cambria"/>
          <w:b/>
          <w:bCs/>
          <w:sz w:val="22"/>
          <w:szCs w:val="22"/>
        </w:rPr>
        <w:t>Čistiareň odpadových vôd</w:t>
      </w:r>
      <w:r w:rsidRPr="008A717A">
        <w:rPr>
          <w:rFonts w:ascii="Cambria" w:hAnsi="Cambria"/>
          <w:sz w:val="22"/>
          <w:szCs w:val="22"/>
        </w:rPr>
        <w:t>“ znamená súčasť Diela označen</w:t>
      </w:r>
      <w:r>
        <w:rPr>
          <w:rFonts w:ascii="Cambria" w:hAnsi="Cambria"/>
          <w:sz w:val="22"/>
          <w:szCs w:val="22"/>
        </w:rPr>
        <w:t>ú</w:t>
      </w:r>
      <w:r w:rsidRPr="008A717A">
        <w:rPr>
          <w:rFonts w:ascii="Cambria" w:hAnsi="Cambria"/>
          <w:sz w:val="22"/>
          <w:szCs w:val="22"/>
        </w:rPr>
        <w:t xml:space="preserve"> ako čistiareň odpadových vôd.</w:t>
      </w:r>
    </w:p>
    <w:p w14:paraId="374C2579" w14:textId="600A3B30"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„Dielo“</w:t>
      </w:r>
      <w:r w:rsidRPr="004842F0">
        <w:rPr>
          <w:rFonts w:ascii="Cambria" w:hAnsi="Cambria"/>
          <w:sz w:val="22"/>
          <w:szCs w:val="22"/>
        </w:rPr>
        <w:t xml:space="preserve"> znamená kompletné dielo</w:t>
      </w:r>
      <w:r w:rsidR="00F84984">
        <w:rPr>
          <w:rFonts w:ascii="Cambria" w:hAnsi="Cambria"/>
          <w:sz w:val="22"/>
          <w:szCs w:val="22"/>
        </w:rPr>
        <w:t xml:space="preserve"> – Kanalizácia a Čist</w:t>
      </w:r>
      <w:r w:rsidR="00395EEB">
        <w:rPr>
          <w:rFonts w:ascii="Cambria" w:hAnsi="Cambria"/>
          <w:sz w:val="22"/>
          <w:szCs w:val="22"/>
        </w:rPr>
        <w:t>iareň</w:t>
      </w:r>
      <w:r w:rsidR="00F84984">
        <w:rPr>
          <w:rFonts w:ascii="Cambria" w:hAnsi="Cambria"/>
          <w:sz w:val="22"/>
          <w:szCs w:val="22"/>
        </w:rPr>
        <w:t xml:space="preserve"> odpadových vôd </w:t>
      </w:r>
      <w:r w:rsidR="00B047C1" w:rsidRPr="00B047C1">
        <w:rPr>
          <w:rFonts w:ascii="Cambria" w:hAnsi="Cambria" w:cs="Calibri"/>
          <w:color w:val="000000"/>
          <w:sz w:val="22"/>
        </w:rPr>
        <w:t>Kráľová pri Senci, Kostolná pri Dunaji a Hrubá Borša</w:t>
      </w:r>
      <w:r w:rsidR="00F84984">
        <w:rPr>
          <w:rFonts w:ascii="Cambria" w:hAnsi="Cambria" w:cs="Calibri"/>
          <w:color w:val="000000"/>
          <w:sz w:val="22"/>
        </w:rPr>
        <w:t xml:space="preserve"> </w:t>
      </w:r>
      <w:r w:rsidR="007747CC">
        <w:rPr>
          <w:rFonts w:ascii="Cambria" w:hAnsi="Cambria" w:cs="Calibri"/>
          <w:color w:val="000000"/>
          <w:sz w:val="22"/>
        </w:rPr>
        <w:t>vrátane</w:t>
      </w:r>
      <w:r w:rsidR="007F7EC0">
        <w:rPr>
          <w:rFonts w:ascii="Cambria" w:hAnsi="Cambria"/>
          <w:sz w:val="22"/>
          <w:szCs w:val="22"/>
        </w:rPr>
        <w:t> všetk</w:t>
      </w:r>
      <w:r w:rsidR="007747CC">
        <w:rPr>
          <w:rFonts w:ascii="Cambria" w:hAnsi="Cambria"/>
          <w:sz w:val="22"/>
          <w:szCs w:val="22"/>
        </w:rPr>
        <w:t>ej</w:t>
      </w:r>
      <w:r w:rsidR="007F7EC0">
        <w:rPr>
          <w:rFonts w:ascii="Cambria" w:hAnsi="Cambria"/>
          <w:sz w:val="22"/>
          <w:szCs w:val="22"/>
        </w:rPr>
        <w:t xml:space="preserve"> Dokumentáciu Zhotoviteľa</w:t>
      </w:r>
      <w:r w:rsidR="007747CC">
        <w:rPr>
          <w:rFonts w:ascii="Cambria" w:hAnsi="Cambria"/>
          <w:sz w:val="22"/>
          <w:szCs w:val="22"/>
        </w:rPr>
        <w:t xml:space="preserve"> -</w:t>
      </w:r>
      <w:r w:rsidR="007F7EC0">
        <w:rPr>
          <w:rFonts w:ascii="Cambria" w:hAnsi="Cambria"/>
          <w:sz w:val="22"/>
          <w:szCs w:val="22"/>
        </w:rPr>
        <w:t xml:space="preserve"> </w:t>
      </w:r>
      <w:r w:rsidRPr="004842F0">
        <w:rPr>
          <w:rFonts w:ascii="Cambria" w:hAnsi="Cambria"/>
          <w:sz w:val="22"/>
          <w:szCs w:val="22"/>
        </w:rPr>
        <w:t>ako je</w:t>
      </w:r>
      <w:r w:rsidR="007F7EC0">
        <w:rPr>
          <w:rFonts w:ascii="Cambria" w:hAnsi="Cambria"/>
          <w:sz w:val="22"/>
          <w:szCs w:val="22"/>
        </w:rPr>
        <w:t xml:space="preserve"> to bližšie</w:t>
      </w:r>
      <w:r w:rsidRPr="004842F0">
        <w:rPr>
          <w:rFonts w:ascii="Cambria" w:hAnsi="Cambria"/>
          <w:sz w:val="22"/>
          <w:szCs w:val="22"/>
        </w:rPr>
        <w:t xml:space="preserve"> opísané v</w:t>
      </w:r>
      <w:r w:rsidRPr="004842F0">
        <w:rPr>
          <w:rFonts w:ascii="Cambria" w:hAnsi="Cambria" w:cs="Calibri"/>
          <w:sz w:val="22"/>
          <w:szCs w:val="22"/>
        </w:rPr>
        <w:t>  </w:t>
      </w:r>
      <w:r w:rsidRPr="004842F0">
        <w:rPr>
          <w:rFonts w:ascii="Cambria" w:hAnsi="Cambria" w:cs="Proba Pro"/>
          <w:sz w:val="22"/>
          <w:szCs w:val="22"/>
        </w:rPr>
        <w:t>Š</w:t>
      </w:r>
      <w:r w:rsidRPr="004842F0">
        <w:rPr>
          <w:rFonts w:ascii="Cambria" w:hAnsi="Cambria"/>
          <w:sz w:val="22"/>
          <w:szCs w:val="22"/>
        </w:rPr>
        <w:t>pecifik</w:t>
      </w:r>
      <w:r w:rsidRPr="004842F0">
        <w:rPr>
          <w:rFonts w:ascii="Cambria" w:hAnsi="Cambria" w:cs="Proba Pro"/>
          <w:sz w:val="22"/>
          <w:szCs w:val="22"/>
        </w:rPr>
        <w:t>á</w:t>
      </w:r>
      <w:r w:rsidRPr="004842F0">
        <w:rPr>
          <w:rFonts w:ascii="Cambria" w:hAnsi="Cambria"/>
          <w:sz w:val="22"/>
          <w:szCs w:val="22"/>
        </w:rPr>
        <w:t>ci</w:t>
      </w:r>
      <w:r w:rsidRPr="004842F0">
        <w:rPr>
          <w:rFonts w:ascii="Cambria" w:hAnsi="Cambria" w:cs="Proba Pro"/>
          <w:sz w:val="22"/>
          <w:szCs w:val="22"/>
        </w:rPr>
        <w:t>í</w:t>
      </w:r>
      <w:r w:rsidRPr="004842F0">
        <w:rPr>
          <w:rFonts w:ascii="Cambria" w:hAnsi="Cambria"/>
          <w:sz w:val="22"/>
          <w:szCs w:val="22"/>
        </w:rPr>
        <w:t xml:space="preserve"> predmetu z</w:t>
      </w:r>
      <w:r w:rsidRPr="004842F0">
        <w:rPr>
          <w:rFonts w:ascii="Cambria" w:hAnsi="Cambria" w:cs="Proba Pro"/>
          <w:sz w:val="22"/>
          <w:szCs w:val="22"/>
        </w:rPr>
        <w:t>á</w:t>
      </w:r>
      <w:r w:rsidRPr="004842F0">
        <w:rPr>
          <w:rFonts w:ascii="Cambria" w:hAnsi="Cambria"/>
          <w:sz w:val="22"/>
          <w:szCs w:val="22"/>
        </w:rPr>
        <w:t>kazky a</w:t>
      </w:r>
      <w:r w:rsidR="007F7EC0">
        <w:rPr>
          <w:rFonts w:ascii="Cambria" w:hAnsi="Cambria" w:cs="Calibri"/>
          <w:sz w:val="22"/>
          <w:szCs w:val="22"/>
        </w:rPr>
        <w:t> </w:t>
      </w:r>
      <w:r w:rsidR="007F7EC0">
        <w:rPr>
          <w:rFonts w:ascii="Cambria" w:hAnsi="Cambria"/>
          <w:sz w:val="22"/>
          <w:szCs w:val="22"/>
        </w:rPr>
        <w:t>ostatnej Dokumentácii Objednávateľa</w:t>
      </w:r>
      <w:r w:rsidR="007747CC">
        <w:rPr>
          <w:rFonts w:ascii="Cambria" w:hAnsi="Cambria"/>
          <w:sz w:val="22"/>
          <w:szCs w:val="22"/>
        </w:rPr>
        <w:t xml:space="preserve"> a v ostatných častiach tejto Zmluvy</w:t>
      </w:r>
      <w:r w:rsidRPr="004842F0">
        <w:rPr>
          <w:rFonts w:ascii="Cambria" w:hAnsi="Cambria"/>
          <w:sz w:val="22"/>
          <w:szCs w:val="22"/>
        </w:rPr>
        <w:t>, ktor</w:t>
      </w:r>
      <w:r w:rsidRPr="004842F0">
        <w:rPr>
          <w:rFonts w:ascii="Cambria" w:hAnsi="Cambria" w:cs="Proba Pro"/>
          <w:sz w:val="22"/>
          <w:szCs w:val="22"/>
        </w:rPr>
        <w:t>é</w:t>
      </w:r>
      <w:r w:rsidRPr="004842F0">
        <w:rPr>
          <w:rFonts w:ascii="Cambria" w:hAnsi="Cambria"/>
          <w:sz w:val="22"/>
          <w:szCs w:val="22"/>
        </w:rPr>
        <w:t xml:space="preserve"> m</w:t>
      </w:r>
      <w:r w:rsidRPr="004842F0">
        <w:rPr>
          <w:rFonts w:ascii="Cambria" w:hAnsi="Cambria" w:cs="Proba Pro"/>
          <w:sz w:val="22"/>
          <w:szCs w:val="22"/>
        </w:rPr>
        <w:t>á</w:t>
      </w:r>
      <w:r w:rsidRPr="004842F0">
        <w:rPr>
          <w:rFonts w:ascii="Cambria" w:hAnsi="Cambria"/>
          <w:sz w:val="22"/>
          <w:szCs w:val="22"/>
        </w:rPr>
        <w:t xml:space="preserve"> by</w:t>
      </w:r>
      <w:r w:rsidRPr="004842F0">
        <w:rPr>
          <w:rFonts w:ascii="Cambria" w:hAnsi="Cambria" w:cs="Proba Pro"/>
          <w:sz w:val="22"/>
          <w:szCs w:val="22"/>
        </w:rPr>
        <w:t>ť</w:t>
      </w:r>
      <w:r w:rsidRPr="004842F0">
        <w:rPr>
          <w:rFonts w:ascii="Cambria" w:hAnsi="Cambria"/>
          <w:sz w:val="22"/>
          <w:szCs w:val="22"/>
        </w:rPr>
        <w:t xml:space="preserve"> Zhotoviteľom v</w:t>
      </w:r>
      <w:r w:rsidRPr="004842F0">
        <w:rPr>
          <w:rFonts w:ascii="Cambria" w:hAnsi="Cambria" w:cs="Calibri"/>
          <w:sz w:val="22"/>
          <w:szCs w:val="22"/>
        </w:rPr>
        <w:t> </w:t>
      </w:r>
      <w:r w:rsidRPr="004842F0">
        <w:rPr>
          <w:rFonts w:ascii="Cambria" w:hAnsi="Cambria"/>
          <w:sz w:val="22"/>
          <w:szCs w:val="22"/>
        </w:rPr>
        <w:t>s</w:t>
      </w:r>
      <w:r w:rsidRPr="004842F0">
        <w:rPr>
          <w:rFonts w:ascii="Cambria" w:hAnsi="Cambria" w:cs="Proba Pro"/>
          <w:sz w:val="22"/>
          <w:szCs w:val="22"/>
        </w:rPr>
        <w:t>ú</w:t>
      </w:r>
      <w:r w:rsidRPr="004842F0">
        <w:rPr>
          <w:rFonts w:ascii="Cambria" w:hAnsi="Cambria"/>
          <w:sz w:val="22"/>
          <w:szCs w:val="22"/>
        </w:rPr>
        <w:t>lade s</w:t>
      </w:r>
      <w:r w:rsidRPr="004842F0">
        <w:rPr>
          <w:rFonts w:ascii="Cambria" w:hAnsi="Cambria" w:cs="Calibri"/>
          <w:sz w:val="22"/>
          <w:szCs w:val="22"/>
        </w:rPr>
        <w:t> </w:t>
      </w:r>
      <w:r w:rsidRPr="004842F0">
        <w:rPr>
          <w:rFonts w:ascii="Cambria" w:hAnsi="Cambria"/>
          <w:sz w:val="22"/>
          <w:szCs w:val="22"/>
        </w:rPr>
        <w:t>Ponukou Zhotovite</w:t>
      </w:r>
      <w:r w:rsidRPr="004842F0">
        <w:rPr>
          <w:rFonts w:ascii="Cambria" w:hAnsi="Cambria" w:cs="Proba Pro"/>
          <w:sz w:val="22"/>
          <w:szCs w:val="22"/>
        </w:rPr>
        <w:t>ľ</w:t>
      </w:r>
      <w:r w:rsidRPr="004842F0">
        <w:rPr>
          <w:rFonts w:ascii="Cambria" w:hAnsi="Cambria"/>
          <w:sz w:val="22"/>
          <w:szCs w:val="22"/>
        </w:rPr>
        <w:t>a vykonané podľa tejto Zmluvy</w:t>
      </w:r>
      <w:r w:rsidR="0018114B">
        <w:rPr>
          <w:rFonts w:ascii="Cambria" w:hAnsi="Cambria"/>
          <w:sz w:val="22"/>
          <w:szCs w:val="22"/>
        </w:rPr>
        <w:t xml:space="preserve"> a zahŕňa všetky práce potrebné pre </w:t>
      </w:r>
      <w:r w:rsidR="0018114B" w:rsidRPr="0018114B">
        <w:rPr>
          <w:rFonts w:ascii="Cambria" w:hAnsi="Cambria"/>
          <w:sz w:val="22"/>
          <w:szCs w:val="22"/>
        </w:rPr>
        <w:t>riadne zhotovenie stavby v súlade s</w:t>
      </w:r>
      <w:r w:rsidR="0018114B">
        <w:rPr>
          <w:rFonts w:ascii="Cambria" w:hAnsi="Cambria"/>
          <w:sz w:val="22"/>
          <w:szCs w:val="22"/>
        </w:rPr>
        <w:t> projektovou dokumentáciou stavby „KAN</w:t>
      </w:r>
      <w:r w:rsidR="0018114B" w:rsidRPr="0018114B">
        <w:rPr>
          <w:rFonts w:ascii="Cambria" w:hAnsi="Cambria"/>
          <w:sz w:val="22"/>
          <w:szCs w:val="22"/>
        </w:rPr>
        <w:t xml:space="preserve">ALIZÁCIA A ČOV Kráľová pri Senci, Hrubá Borša, Kostolná pri Dunaji“ v rozsahu podľa zoznamu stavebných objektov a v súlade so všetkými príslušnými </w:t>
      </w:r>
      <w:r w:rsidR="00352387">
        <w:rPr>
          <w:rFonts w:ascii="Cambria" w:hAnsi="Cambria"/>
          <w:sz w:val="22"/>
          <w:szCs w:val="22"/>
        </w:rPr>
        <w:t xml:space="preserve">Právnymi predpismi a Povoleniami, </w:t>
      </w:r>
      <w:r w:rsidR="009F6E75">
        <w:rPr>
          <w:rFonts w:ascii="Cambria" w:hAnsi="Cambria"/>
          <w:sz w:val="22"/>
          <w:szCs w:val="22"/>
        </w:rPr>
        <w:t xml:space="preserve">a </w:t>
      </w:r>
      <w:r w:rsidR="00352387">
        <w:rPr>
          <w:rFonts w:ascii="Cambria" w:hAnsi="Cambria"/>
          <w:sz w:val="22"/>
          <w:szCs w:val="22"/>
        </w:rPr>
        <w:t>práce na Dokumentácií Zhotoviteľa.</w:t>
      </w:r>
    </w:p>
    <w:p w14:paraId="7F465411" w14:textId="038D8AB1" w:rsidR="00862FF2"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„Dokumentácia Zhotoviteľa“</w:t>
      </w:r>
      <w:r w:rsidRPr="004842F0">
        <w:rPr>
          <w:rFonts w:ascii="Cambria" w:hAnsi="Cambria"/>
          <w:sz w:val="22"/>
          <w:szCs w:val="22"/>
        </w:rPr>
        <w:t xml:space="preserve"> alebo jednotlivo </w:t>
      </w:r>
      <w:r w:rsidRPr="004842F0">
        <w:rPr>
          <w:rFonts w:ascii="Cambria" w:hAnsi="Cambria"/>
          <w:b/>
          <w:sz w:val="22"/>
          <w:szCs w:val="22"/>
        </w:rPr>
        <w:t>„Dokument Zhotoviteľa“</w:t>
      </w:r>
      <w:r w:rsidRPr="004842F0">
        <w:rPr>
          <w:rFonts w:ascii="Cambria" w:hAnsi="Cambria"/>
          <w:sz w:val="22"/>
          <w:szCs w:val="22"/>
        </w:rPr>
        <w:t xml:space="preserve"> znamená v</w:t>
      </w:r>
      <w:r w:rsidRPr="004842F0">
        <w:rPr>
          <w:rFonts w:ascii="Cambria" w:hAnsi="Cambria" w:cs="Proba Pro"/>
          <w:sz w:val="22"/>
          <w:szCs w:val="22"/>
        </w:rPr>
        <w:t>š</w:t>
      </w:r>
      <w:r w:rsidRPr="004842F0">
        <w:rPr>
          <w:rFonts w:ascii="Cambria" w:hAnsi="Cambria"/>
          <w:sz w:val="22"/>
          <w:szCs w:val="22"/>
        </w:rPr>
        <w:t>etky výpočty, výkresy, príručky, projekty, modely, počítačové programy (software) a</w:t>
      </w:r>
      <w:r w:rsidRPr="004842F0">
        <w:rPr>
          <w:rFonts w:ascii="Cambria" w:hAnsi="Cambria" w:cs="Calibri"/>
          <w:sz w:val="22"/>
          <w:szCs w:val="22"/>
        </w:rPr>
        <w:t> </w:t>
      </w:r>
      <w:r w:rsidRPr="004842F0">
        <w:rPr>
          <w:rFonts w:ascii="Cambria" w:hAnsi="Cambria"/>
          <w:sz w:val="22"/>
          <w:szCs w:val="22"/>
        </w:rPr>
        <w:t>ak</w:t>
      </w:r>
      <w:r w:rsidRPr="004842F0">
        <w:rPr>
          <w:rFonts w:ascii="Cambria" w:hAnsi="Cambria" w:cs="Proba Pro"/>
          <w:sz w:val="22"/>
          <w:szCs w:val="22"/>
        </w:rPr>
        <w:t>é</w:t>
      </w:r>
      <w:r w:rsidRPr="004842F0">
        <w:rPr>
          <w:rFonts w:ascii="Cambria" w:hAnsi="Cambria"/>
          <w:sz w:val="22"/>
          <w:szCs w:val="22"/>
        </w:rPr>
        <w:t>ko</w:t>
      </w:r>
      <w:r w:rsidRPr="004842F0">
        <w:rPr>
          <w:rFonts w:ascii="Cambria" w:hAnsi="Cambria" w:cs="Proba Pro"/>
          <w:sz w:val="22"/>
          <w:szCs w:val="22"/>
        </w:rPr>
        <w:t>ľ</w:t>
      </w:r>
      <w:r w:rsidRPr="004842F0">
        <w:rPr>
          <w:rFonts w:ascii="Cambria" w:hAnsi="Cambria"/>
          <w:sz w:val="22"/>
          <w:szCs w:val="22"/>
        </w:rPr>
        <w:t>vek in</w:t>
      </w:r>
      <w:r w:rsidRPr="004842F0">
        <w:rPr>
          <w:rFonts w:ascii="Cambria" w:hAnsi="Cambria" w:cs="Proba Pro"/>
          <w:sz w:val="22"/>
          <w:szCs w:val="22"/>
        </w:rPr>
        <w:t>é</w:t>
      </w:r>
      <w:r w:rsidRPr="004842F0">
        <w:rPr>
          <w:rFonts w:ascii="Cambria" w:hAnsi="Cambria"/>
          <w:sz w:val="22"/>
          <w:szCs w:val="22"/>
        </w:rPr>
        <w:t xml:space="preserve"> dokumenty, ktoré majú byť dodan</w:t>
      </w:r>
      <w:r w:rsidRPr="004842F0">
        <w:rPr>
          <w:rFonts w:ascii="Cambria" w:hAnsi="Cambria" w:cs="Proba Pro"/>
          <w:sz w:val="22"/>
          <w:szCs w:val="22"/>
        </w:rPr>
        <w:t xml:space="preserve">é </w:t>
      </w:r>
      <w:r w:rsidRPr="004842F0">
        <w:rPr>
          <w:rFonts w:ascii="Cambria" w:hAnsi="Cambria"/>
          <w:sz w:val="22"/>
          <w:szCs w:val="22"/>
        </w:rPr>
        <w:t>Zhotovite</w:t>
      </w:r>
      <w:r w:rsidRPr="004842F0">
        <w:rPr>
          <w:rFonts w:ascii="Cambria" w:hAnsi="Cambria" w:cs="Proba Pro"/>
          <w:sz w:val="22"/>
          <w:szCs w:val="22"/>
        </w:rPr>
        <w:t>ľ</w:t>
      </w:r>
      <w:r w:rsidRPr="004842F0">
        <w:rPr>
          <w:rFonts w:ascii="Cambria" w:hAnsi="Cambria"/>
          <w:sz w:val="22"/>
          <w:szCs w:val="22"/>
        </w:rPr>
        <w:t>om pod</w:t>
      </w:r>
      <w:r w:rsidRPr="004842F0">
        <w:rPr>
          <w:rFonts w:ascii="Cambria" w:hAnsi="Cambria" w:cs="Proba Pro"/>
          <w:sz w:val="22"/>
          <w:szCs w:val="22"/>
        </w:rPr>
        <w:t>ľ</w:t>
      </w:r>
      <w:r w:rsidRPr="004842F0">
        <w:rPr>
          <w:rFonts w:ascii="Cambria" w:hAnsi="Cambria"/>
          <w:sz w:val="22"/>
          <w:szCs w:val="22"/>
        </w:rPr>
        <w:t>a tejto Zmluvy</w:t>
      </w:r>
      <w:r w:rsidR="007F4B91">
        <w:rPr>
          <w:rFonts w:ascii="Cambria" w:hAnsi="Cambria"/>
          <w:sz w:val="22"/>
          <w:szCs w:val="22"/>
        </w:rPr>
        <w:t xml:space="preserve">, najmä podľa </w:t>
      </w:r>
      <w:r w:rsidR="00167EA8">
        <w:rPr>
          <w:rFonts w:ascii="Cambria" w:hAnsi="Cambria"/>
          <w:sz w:val="22"/>
          <w:szCs w:val="22"/>
        </w:rPr>
        <w:t>požiadaviek Objednávateľa</w:t>
      </w:r>
      <w:r w:rsidR="001E594A">
        <w:rPr>
          <w:rFonts w:ascii="Cambria" w:hAnsi="Cambria"/>
          <w:sz w:val="22"/>
          <w:szCs w:val="22"/>
        </w:rPr>
        <w:t xml:space="preserve"> uvedených v Špecifikácii predmetu zákazky</w:t>
      </w:r>
      <w:r w:rsidRPr="004842F0">
        <w:rPr>
          <w:rFonts w:ascii="Cambria" w:hAnsi="Cambria"/>
          <w:sz w:val="22"/>
          <w:szCs w:val="22"/>
        </w:rPr>
        <w:t xml:space="preserve">. </w:t>
      </w:r>
    </w:p>
    <w:p w14:paraId="3B0CE7FA" w14:textId="06300C65" w:rsidR="009F4217" w:rsidRDefault="009F4217" w:rsidP="00862FF2">
      <w:pPr>
        <w:pStyle w:val="ListParagraph"/>
        <w:spacing w:after="120"/>
        <w:ind w:left="709"/>
        <w:contextualSpacing w:val="0"/>
        <w:jc w:val="both"/>
        <w:rPr>
          <w:rFonts w:ascii="Cambria" w:hAnsi="Cambria"/>
          <w:bCs/>
          <w:sz w:val="22"/>
          <w:szCs w:val="22"/>
        </w:rPr>
      </w:pPr>
      <w:r>
        <w:rPr>
          <w:rFonts w:ascii="Cambria" w:hAnsi="Cambria"/>
          <w:b/>
          <w:sz w:val="22"/>
          <w:szCs w:val="22"/>
        </w:rPr>
        <w:t xml:space="preserve">„Dokumentácia Objednávateľa“ </w:t>
      </w:r>
      <w:r>
        <w:rPr>
          <w:rFonts w:ascii="Cambria" w:hAnsi="Cambria"/>
          <w:bCs/>
          <w:sz w:val="22"/>
          <w:szCs w:val="22"/>
        </w:rPr>
        <w:t xml:space="preserve">znamená </w:t>
      </w:r>
      <w:r w:rsidR="00723369">
        <w:rPr>
          <w:rFonts w:ascii="Cambria" w:hAnsi="Cambria"/>
          <w:bCs/>
          <w:sz w:val="22"/>
          <w:szCs w:val="22"/>
        </w:rPr>
        <w:t>najmä</w:t>
      </w:r>
      <w:r w:rsidR="00BE1104">
        <w:rPr>
          <w:rFonts w:ascii="Cambria" w:hAnsi="Cambria"/>
          <w:bCs/>
          <w:sz w:val="22"/>
          <w:szCs w:val="22"/>
        </w:rPr>
        <w:t xml:space="preserve"> Špecifikáciu predmetu zákazky a</w:t>
      </w:r>
      <w:r w:rsidR="00723369">
        <w:rPr>
          <w:rFonts w:ascii="Cambria" w:hAnsi="Cambria"/>
          <w:bCs/>
          <w:sz w:val="22"/>
          <w:szCs w:val="22"/>
        </w:rPr>
        <w:t xml:space="preserve"> projektovú dokumentáciu </w:t>
      </w:r>
      <w:r w:rsidR="00035FDB">
        <w:rPr>
          <w:rFonts w:ascii="Cambria" w:hAnsi="Cambria"/>
          <w:sz w:val="22"/>
          <w:szCs w:val="22"/>
        </w:rPr>
        <w:t>stavby „KAN</w:t>
      </w:r>
      <w:r w:rsidR="00035FDB" w:rsidRPr="0018114B">
        <w:rPr>
          <w:rFonts w:ascii="Cambria" w:hAnsi="Cambria"/>
          <w:sz w:val="22"/>
          <w:szCs w:val="22"/>
        </w:rPr>
        <w:t xml:space="preserve">ALIZÁCIA A ČOV Kráľová pri Senci, Hrubá Borša, Kostolná pri Dunaji“ </w:t>
      </w:r>
      <w:r w:rsidR="00AC1013">
        <w:rPr>
          <w:rFonts w:ascii="Cambria" w:hAnsi="Cambria"/>
          <w:bCs/>
          <w:sz w:val="22"/>
          <w:szCs w:val="22"/>
        </w:rPr>
        <w:t>vypracovanú</w:t>
      </w:r>
      <w:r w:rsidR="00B7005F">
        <w:rPr>
          <w:rFonts w:ascii="Cambria" w:hAnsi="Cambria" w:cs="Calibri"/>
          <w:color w:val="000000"/>
          <w:sz w:val="22"/>
        </w:rPr>
        <w:t xml:space="preserve"> </w:t>
      </w:r>
      <w:r w:rsidR="00723369">
        <w:rPr>
          <w:rFonts w:ascii="Cambria" w:hAnsi="Cambria"/>
          <w:bCs/>
          <w:sz w:val="22"/>
          <w:szCs w:val="22"/>
        </w:rPr>
        <w:t xml:space="preserve">v podrobnosti dokumentácie pre stavebné (resp. iné) </w:t>
      </w:r>
      <w:r w:rsidR="00AC7DE1">
        <w:rPr>
          <w:rFonts w:ascii="Cambria" w:hAnsi="Cambria"/>
          <w:bCs/>
          <w:sz w:val="22"/>
          <w:szCs w:val="22"/>
        </w:rPr>
        <w:t xml:space="preserve">povolenie </w:t>
      </w:r>
      <w:r w:rsidR="00AC1013">
        <w:rPr>
          <w:rFonts w:ascii="Cambria" w:hAnsi="Cambria"/>
          <w:bCs/>
          <w:sz w:val="22"/>
          <w:szCs w:val="22"/>
        </w:rPr>
        <w:t xml:space="preserve">na uskutočnenie Diela </w:t>
      </w:r>
      <w:r w:rsidR="00AC7DE1">
        <w:rPr>
          <w:rFonts w:ascii="Cambria" w:hAnsi="Cambria"/>
          <w:bCs/>
          <w:sz w:val="22"/>
          <w:szCs w:val="22"/>
        </w:rPr>
        <w:t>vrátane Povolení Objednávateľa</w:t>
      </w:r>
      <w:r w:rsidR="0096511F">
        <w:rPr>
          <w:rFonts w:ascii="Cambria" w:hAnsi="Cambria"/>
          <w:bCs/>
          <w:sz w:val="22"/>
          <w:szCs w:val="22"/>
        </w:rPr>
        <w:t>, ako aj ostatné podklady a dokumentácia vypracovaná alebo poskytnutá Objednávateľom.</w:t>
      </w:r>
    </w:p>
    <w:p w14:paraId="6E22CCDC" w14:textId="73627ACC" w:rsidR="00F578AB" w:rsidRDefault="00F578AB" w:rsidP="00F578AB">
      <w:pPr>
        <w:pStyle w:val="ListParagraph"/>
        <w:spacing w:after="120"/>
        <w:ind w:left="709"/>
        <w:contextualSpacing w:val="0"/>
        <w:jc w:val="both"/>
        <w:rPr>
          <w:rFonts w:ascii="Cambria" w:hAnsi="Cambria"/>
          <w:sz w:val="22"/>
          <w:szCs w:val="22"/>
        </w:rPr>
      </w:pPr>
      <w:r w:rsidRPr="004842F0">
        <w:rPr>
          <w:rFonts w:ascii="Cambria" w:hAnsi="Cambria"/>
          <w:b/>
          <w:sz w:val="22"/>
          <w:szCs w:val="22"/>
        </w:rPr>
        <w:t>„</w:t>
      </w:r>
      <w:r>
        <w:rPr>
          <w:rFonts w:ascii="Cambria" w:hAnsi="Cambria"/>
          <w:b/>
          <w:sz w:val="22"/>
          <w:szCs w:val="22"/>
        </w:rPr>
        <w:t>D</w:t>
      </w:r>
      <w:r w:rsidRPr="004842F0">
        <w:rPr>
          <w:rFonts w:ascii="Cambria" w:hAnsi="Cambria"/>
          <w:b/>
          <w:sz w:val="22"/>
          <w:szCs w:val="22"/>
        </w:rPr>
        <w:t>ozor</w:t>
      </w:r>
      <w:r>
        <w:rPr>
          <w:rFonts w:ascii="Cambria" w:hAnsi="Cambria"/>
          <w:b/>
          <w:sz w:val="22"/>
          <w:szCs w:val="22"/>
        </w:rPr>
        <w:t xml:space="preserve"> Objednávateľa</w:t>
      </w:r>
      <w:r w:rsidRPr="004842F0">
        <w:rPr>
          <w:rFonts w:ascii="Cambria" w:hAnsi="Cambria"/>
          <w:b/>
          <w:sz w:val="22"/>
          <w:szCs w:val="22"/>
        </w:rPr>
        <w:t>“</w:t>
      </w:r>
      <w:r w:rsidRPr="004842F0">
        <w:rPr>
          <w:rFonts w:ascii="Cambria" w:hAnsi="Cambria"/>
          <w:sz w:val="22"/>
          <w:szCs w:val="22"/>
        </w:rPr>
        <w:t xml:space="preserve"> znamená osobu menovanú ako dozor zo strany Objednávateľa. </w:t>
      </w:r>
      <w:r>
        <w:rPr>
          <w:rFonts w:ascii="Cambria" w:hAnsi="Cambria"/>
          <w:sz w:val="22"/>
          <w:szCs w:val="22"/>
        </w:rPr>
        <w:t>D</w:t>
      </w:r>
      <w:r w:rsidRPr="004842F0">
        <w:rPr>
          <w:rFonts w:ascii="Cambria" w:hAnsi="Cambria"/>
          <w:sz w:val="22"/>
          <w:szCs w:val="22"/>
        </w:rPr>
        <w:t>ozor</w:t>
      </w:r>
      <w:r>
        <w:rPr>
          <w:rFonts w:ascii="Cambria" w:hAnsi="Cambria"/>
          <w:sz w:val="22"/>
          <w:szCs w:val="22"/>
        </w:rPr>
        <w:t xml:space="preserve"> Objednávateľa</w:t>
      </w:r>
      <w:r w:rsidRPr="004842F0">
        <w:rPr>
          <w:rFonts w:ascii="Cambria" w:hAnsi="Cambria"/>
          <w:sz w:val="22"/>
          <w:szCs w:val="22"/>
        </w:rPr>
        <w:t xml:space="preserve"> vykonáva kontrolu prác Zhotoviteľa a</w:t>
      </w:r>
      <w:r w:rsidRPr="004842F0">
        <w:rPr>
          <w:rFonts w:ascii="Cambria" w:hAnsi="Cambria" w:cs="Calibri"/>
          <w:sz w:val="22"/>
          <w:szCs w:val="22"/>
        </w:rPr>
        <w:t> </w:t>
      </w:r>
      <w:r w:rsidRPr="004842F0">
        <w:rPr>
          <w:rFonts w:ascii="Cambria" w:hAnsi="Cambria"/>
          <w:sz w:val="22"/>
          <w:szCs w:val="22"/>
        </w:rPr>
        <w:t>ostatn</w:t>
      </w:r>
      <w:r w:rsidRPr="004842F0">
        <w:rPr>
          <w:rFonts w:ascii="Cambria" w:hAnsi="Cambria" w:cs="Proba Pro"/>
          <w:sz w:val="22"/>
          <w:szCs w:val="22"/>
        </w:rPr>
        <w:t>é</w:t>
      </w:r>
      <w:r w:rsidRPr="004842F0">
        <w:rPr>
          <w:rFonts w:ascii="Cambria" w:hAnsi="Cambria"/>
          <w:sz w:val="22"/>
          <w:szCs w:val="22"/>
        </w:rPr>
        <w:t xml:space="preserve"> pr</w:t>
      </w:r>
      <w:r w:rsidRPr="004842F0">
        <w:rPr>
          <w:rFonts w:ascii="Cambria" w:hAnsi="Cambria" w:cs="Proba Pro"/>
          <w:sz w:val="22"/>
          <w:szCs w:val="22"/>
        </w:rPr>
        <w:t>á</w:t>
      </w:r>
      <w:r w:rsidRPr="004842F0">
        <w:rPr>
          <w:rFonts w:ascii="Cambria" w:hAnsi="Cambria"/>
          <w:sz w:val="22"/>
          <w:szCs w:val="22"/>
        </w:rPr>
        <w:t>va a</w:t>
      </w:r>
      <w:r w:rsidRPr="004842F0">
        <w:rPr>
          <w:rFonts w:ascii="Cambria" w:hAnsi="Cambria" w:cs="Calibri"/>
          <w:sz w:val="22"/>
          <w:szCs w:val="22"/>
        </w:rPr>
        <w:t> </w:t>
      </w:r>
      <w:r w:rsidRPr="004842F0">
        <w:rPr>
          <w:rFonts w:ascii="Cambria" w:hAnsi="Cambria"/>
          <w:sz w:val="22"/>
          <w:szCs w:val="22"/>
        </w:rPr>
        <w:t>povinnosti stanoven</w:t>
      </w:r>
      <w:r w:rsidRPr="004842F0">
        <w:rPr>
          <w:rFonts w:ascii="Cambria" w:hAnsi="Cambria" w:cs="Proba Pro"/>
          <w:sz w:val="22"/>
          <w:szCs w:val="22"/>
        </w:rPr>
        <w:t>é</w:t>
      </w:r>
      <w:r w:rsidRPr="004842F0">
        <w:rPr>
          <w:rFonts w:ascii="Cambria" w:hAnsi="Cambria"/>
          <w:sz w:val="22"/>
          <w:szCs w:val="22"/>
        </w:rPr>
        <w:t xml:space="preserve"> touto Zmluvou.</w:t>
      </w:r>
    </w:p>
    <w:p w14:paraId="43E21520" w14:textId="14F3BC3C" w:rsidR="00862FF2" w:rsidRPr="004842F0" w:rsidRDefault="00862FF2" w:rsidP="00F45D88">
      <w:pPr>
        <w:pStyle w:val="ListParagraph"/>
        <w:spacing w:after="120"/>
        <w:ind w:left="709"/>
        <w:contextualSpacing w:val="0"/>
        <w:jc w:val="both"/>
        <w:rPr>
          <w:rFonts w:ascii="Cambria" w:hAnsi="Cambria"/>
          <w:sz w:val="22"/>
          <w:szCs w:val="22"/>
        </w:rPr>
      </w:pPr>
      <w:r w:rsidRPr="004842F0">
        <w:rPr>
          <w:rFonts w:ascii="Cambria" w:hAnsi="Cambria"/>
          <w:b/>
          <w:sz w:val="22"/>
          <w:szCs w:val="22"/>
        </w:rPr>
        <w:t>„Harmonogram“</w:t>
      </w:r>
      <w:r w:rsidRPr="004842F0">
        <w:rPr>
          <w:rFonts w:ascii="Cambria" w:hAnsi="Cambria"/>
          <w:sz w:val="22"/>
          <w:szCs w:val="22"/>
        </w:rPr>
        <w:t xml:space="preserve"> znamená </w:t>
      </w:r>
      <w:r w:rsidR="00F45D88">
        <w:rPr>
          <w:rFonts w:ascii="Cambria" w:hAnsi="Cambria"/>
          <w:sz w:val="22"/>
          <w:szCs w:val="22"/>
        </w:rPr>
        <w:t>ktorýkoľvek a každý z nasledovných harmonogramov, ktoré tvoria Ponuku Zhotoviteľa:</w:t>
      </w:r>
      <w:r w:rsidR="009F16DA">
        <w:rPr>
          <w:rFonts w:ascii="Cambria" w:hAnsi="Cambria"/>
          <w:sz w:val="22"/>
          <w:szCs w:val="22"/>
        </w:rPr>
        <w:t xml:space="preserve"> </w:t>
      </w:r>
      <w:r w:rsidR="00F45D88" w:rsidRPr="00B82B1D">
        <w:rPr>
          <w:rFonts w:ascii="Cambria" w:hAnsi="Cambria"/>
          <w:sz w:val="22"/>
          <w:szCs w:val="22"/>
        </w:rPr>
        <w:t>Časový harmonogram realizácie Diela</w:t>
      </w:r>
      <w:r w:rsidR="009F16DA">
        <w:rPr>
          <w:rFonts w:ascii="Cambria" w:hAnsi="Cambria"/>
          <w:sz w:val="22"/>
          <w:szCs w:val="22"/>
        </w:rPr>
        <w:t xml:space="preserve">, </w:t>
      </w:r>
      <w:r w:rsidR="00F45D88" w:rsidRPr="00B82B1D">
        <w:rPr>
          <w:rFonts w:ascii="Cambria" w:hAnsi="Cambria"/>
          <w:sz w:val="22"/>
          <w:szCs w:val="22"/>
        </w:rPr>
        <w:t>Personálny harmonogram realizácie Diela</w:t>
      </w:r>
      <w:r w:rsidR="009F16DA">
        <w:rPr>
          <w:rFonts w:ascii="Cambria" w:hAnsi="Cambria"/>
          <w:sz w:val="22"/>
          <w:szCs w:val="22"/>
        </w:rPr>
        <w:t xml:space="preserve"> a </w:t>
      </w:r>
      <w:r w:rsidR="00F45D88" w:rsidRPr="00B82B1D">
        <w:rPr>
          <w:rFonts w:ascii="Cambria" w:hAnsi="Cambria"/>
          <w:sz w:val="22"/>
          <w:szCs w:val="22"/>
        </w:rPr>
        <w:t>Technický harmonogram realizácie Diela</w:t>
      </w:r>
      <w:r w:rsidR="009F16DA">
        <w:rPr>
          <w:rFonts w:ascii="Cambria" w:hAnsi="Cambria"/>
          <w:sz w:val="22"/>
          <w:szCs w:val="22"/>
        </w:rPr>
        <w:t>.</w:t>
      </w:r>
    </w:p>
    <w:p w14:paraId="535158AC" w14:textId="5D221D75"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 xml:space="preserve">„Lehota </w:t>
      </w:r>
      <w:r w:rsidR="004B0119">
        <w:rPr>
          <w:rFonts w:ascii="Cambria" w:hAnsi="Cambria"/>
          <w:b/>
          <w:sz w:val="22"/>
          <w:szCs w:val="22"/>
        </w:rPr>
        <w:t>plnenia</w:t>
      </w:r>
      <w:r w:rsidRPr="004842F0">
        <w:rPr>
          <w:rFonts w:ascii="Cambria" w:hAnsi="Cambria"/>
          <w:b/>
          <w:sz w:val="22"/>
          <w:szCs w:val="22"/>
        </w:rPr>
        <w:t>“</w:t>
      </w:r>
      <w:r w:rsidRPr="004842F0">
        <w:rPr>
          <w:rFonts w:ascii="Cambria" w:hAnsi="Cambria"/>
          <w:sz w:val="22"/>
          <w:szCs w:val="22"/>
        </w:rPr>
        <w:t xml:space="preserve"> znamená lehotu na vykonanie Diela</w:t>
      </w:r>
      <w:r w:rsidR="004B0119">
        <w:rPr>
          <w:rFonts w:ascii="Cambria" w:hAnsi="Cambria"/>
          <w:sz w:val="22"/>
          <w:szCs w:val="22"/>
        </w:rPr>
        <w:t xml:space="preserve"> a/alebo jeho časti</w:t>
      </w:r>
      <w:r w:rsidRPr="004842F0">
        <w:rPr>
          <w:rFonts w:ascii="Cambria" w:hAnsi="Cambria"/>
          <w:sz w:val="22"/>
          <w:szCs w:val="22"/>
        </w:rPr>
        <w:t xml:space="preserve"> uvedenú v bode </w:t>
      </w:r>
      <w:r w:rsidRPr="004842F0">
        <w:rPr>
          <w:rFonts w:ascii="Cambria" w:hAnsi="Cambria"/>
          <w:sz w:val="22"/>
          <w:szCs w:val="22"/>
        </w:rPr>
        <w:fldChar w:fldCharType="begin"/>
      </w:r>
      <w:r w:rsidRPr="004842F0">
        <w:rPr>
          <w:rFonts w:ascii="Cambria" w:hAnsi="Cambria"/>
          <w:sz w:val="22"/>
          <w:szCs w:val="22"/>
        </w:rPr>
        <w:instrText xml:space="preserve"> REF _Ref485110657 \r \h  \* MERGEFORMAT </w:instrText>
      </w:r>
      <w:r w:rsidRPr="004842F0">
        <w:rPr>
          <w:rFonts w:ascii="Cambria" w:hAnsi="Cambria"/>
          <w:sz w:val="22"/>
          <w:szCs w:val="22"/>
        </w:rPr>
      </w:r>
      <w:r w:rsidRPr="004842F0">
        <w:rPr>
          <w:rFonts w:ascii="Cambria" w:hAnsi="Cambria"/>
          <w:sz w:val="22"/>
          <w:szCs w:val="22"/>
        </w:rPr>
        <w:fldChar w:fldCharType="separate"/>
      </w:r>
      <w:r w:rsidR="00EE7B40">
        <w:rPr>
          <w:rFonts w:ascii="Cambria" w:hAnsi="Cambria"/>
          <w:sz w:val="22"/>
          <w:szCs w:val="22"/>
        </w:rPr>
        <w:t>3.4.2</w:t>
      </w:r>
      <w:r w:rsidRPr="004842F0">
        <w:rPr>
          <w:rFonts w:ascii="Cambria" w:hAnsi="Cambria"/>
          <w:sz w:val="22"/>
          <w:szCs w:val="22"/>
        </w:rPr>
        <w:fldChar w:fldCharType="end"/>
      </w:r>
      <w:r w:rsidRPr="004842F0">
        <w:rPr>
          <w:rFonts w:ascii="Cambria" w:hAnsi="Cambria"/>
          <w:sz w:val="22"/>
          <w:szCs w:val="22"/>
        </w:rPr>
        <w:t xml:space="preserve"> tejto Zmluvy.</w:t>
      </w:r>
    </w:p>
    <w:p w14:paraId="544A3EBD" w14:textId="0A16726E" w:rsidR="00862FF2" w:rsidRPr="004842F0" w:rsidRDefault="00862FF2" w:rsidP="00862FF2">
      <w:pPr>
        <w:pStyle w:val="ListParagraph"/>
        <w:spacing w:after="120"/>
        <w:ind w:left="709"/>
        <w:contextualSpacing w:val="0"/>
        <w:jc w:val="both"/>
        <w:rPr>
          <w:rFonts w:ascii="Cambria" w:hAnsi="Cambria" w:cs="Arial"/>
          <w:sz w:val="22"/>
          <w:szCs w:val="22"/>
        </w:rPr>
      </w:pPr>
      <w:r w:rsidRPr="004842F0">
        <w:rPr>
          <w:rFonts w:ascii="Cambria" w:hAnsi="Cambria" w:cs="Arial"/>
          <w:b/>
          <w:sz w:val="22"/>
          <w:szCs w:val="22"/>
        </w:rPr>
        <w:t>„Občiansky zákonník“</w:t>
      </w:r>
      <w:r w:rsidRPr="004842F0">
        <w:rPr>
          <w:rFonts w:ascii="Cambria" w:hAnsi="Cambria" w:cs="Arial"/>
          <w:sz w:val="22"/>
          <w:szCs w:val="22"/>
        </w:rPr>
        <w:t xml:space="preserve"> znamená zákon č. 40/1964 Zb. Občiansky zákonník v</w:t>
      </w:r>
      <w:r w:rsidRPr="004842F0">
        <w:rPr>
          <w:rFonts w:ascii="Cambria" w:hAnsi="Cambria" w:cs="Calibri"/>
          <w:sz w:val="22"/>
          <w:szCs w:val="22"/>
        </w:rPr>
        <w:t> </w:t>
      </w:r>
      <w:r w:rsidRPr="004842F0">
        <w:rPr>
          <w:rFonts w:ascii="Cambria" w:hAnsi="Cambria" w:cs="Arial"/>
          <w:sz w:val="22"/>
          <w:szCs w:val="22"/>
        </w:rPr>
        <w:t>znen</w:t>
      </w:r>
      <w:r w:rsidRPr="004842F0">
        <w:rPr>
          <w:rFonts w:ascii="Cambria" w:hAnsi="Cambria" w:cs="Proba Pro"/>
          <w:sz w:val="22"/>
          <w:szCs w:val="22"/>
        </w:rPr>
        <w:t>í</w:t>
      </w:r>
      <w:r w:rsidRPr="004842F0">
        <w:rPr>
          <w:rFonts w:ascii="Cambria" w:hAnsi="Cambria" w:cs="Arial"/>
          <w:sz w:val="22"/>
          <w:szCs w:val="22"/>
        </w:rPr>
        <w:t xml:space="preserve"> neskor</w:t>
      </w:r>
      <w:r w:rsidRPr="004842F0">
        <w:rPr>
          <w:rFonts w:ascii="Cambria" w:hAnsi="Cambria" w:cs="Proba Pro"/>
          <w:sz w:val="22"/>
          <w:szCs w:val="22"/>
        </w:rPr>
        <w:t>ší</w:t>
      </w:r>
      <w:r w:rsidRPr="004842F0">
        <w:rPr>
          <w:rFonts w:ascii="Cambria" w:hAnsi="Cambria" w:cs="Arial"/>
          <w:sz w:val="22"/>
          <w:szCs w:val="22"/>
        </w:rPr>
        <w:t>ch predpisov.</w:t>
      </w:r>
    </w:p>
    <w:p w14:paraId="3F55B532" w14:textId="77777777" w:rsidR="00862FF2" w:rsidRPr="004842F0" w:rsidRDefault="00862FF2" w:rsidP="00862FF2">
      <w:pPr>
        <w:pStyle w:val="ListParagraph"/>
        <w:spacing w:after="120"/>
        <w:ind w:left="709"/>
        <w:contextualSpacing w:val="0"/>
        <w:jc w:val="both"/>
        <w:rPr>
          <w:rFonts w:ascii="Cambria" w:hAnsi="Cambria" w:cs="Arial"/>
          <w:sz w:val="22"/>
          <w:szCs w:val="22"/>
        </w:rPr>
      </w:pPr>
      <w:r w:rsidRPr="004842F0">
        <w:rPr>
          <w:rFonts w:ascii="Cambria" w:hAnsi="Cambria" w:cs="Arial"/>
          <w:b/>
          <w:sz w:val="22"/>
          <w:szCs w:val="22"/>
        </w:rPr>
        <w:t>„Obchodný zákonník“</w:t>
      </w:r>
      <w:r w:rsidRPr="004842F0">
        <w:rPr>
          <w:rFonts w:ascii="Cambria" w:hAnsi="Cambria" w:cs="Arial"/>
          <w:sz w:val="22"/>
          <w:szCs w:val="22"/>
        </w:rPr>
        <w:t xml:space="preserve"> znamená zákon č. 513/1991 Zb. Obchodný zákonník v</w:t>
      </w:r>
      <w:r w:rsidRPr="004842F0">
        <w:rPr>
          <w:rFonts w:ascii="Cambria" w:hAnsi="Cambria" w:cs="Calibri"/>
          <w:sz w:val="22"/>
          <w:szCs w:val="22"/>
        </w:rPr>
        <w:t> </w:t>
      </w:r>
      <w:r w:rsidRPr="004842F0">
        <w:rPr>
          <w:rFonts w:ascii="Cambria" w:hAnsi="Cambria" w:cs="Arial"/>
          <w:sz w:val="22"/>
          <w:szCs w:val="22"/>
        </w:rPr>
        <w:t>znen</w:t>
      </w:r>
      <w:r w:rsidRPr="004842F0">
        <w:rPr>
          <w:rFonts w:ascii="Cambria" w:hAnsi="Cambria" w:cs="Proba Pro"/>
          <w:sz w:val="22"/>
          <w:szCs w:val="22"/>
        </w:rPr>
        <w:t>í</w:t>
      </w:r>
      <w:r w:rsidRPr="004842F0">
        <w:rPr>
          <w:rFonts w:ascii="Cambria" w:hAnsi="Cambria" w:cs="Arial"/>
          <w:sz w:val="22"/>
          <w:szCs w:val="22"/>
        </w:rPr>
        <w:t xml:space="preserve"> neskor</w:t>
      </w:r>
      <w:r w:rsidRPr="004842F0">
        <w:rPr>
          <w:rFonts w:ascii="Cambria" w:hAnsi="Cambria" w:cs="Proba Pro"/>
          <w:sz w:val="22"/>
          <w:szCs w:val="22"/>
        </w:rPr>
        <w:t>ší</w:t>
      </w:r>
      <w:r w:rsidRPr="004842F0">
        <w:rPr>
          <w:rFonts w:ascii="Cambria" w:hAnsi="Cambria" w:cs="Arial"/>
          <w:sz w:val="22"/>
          <w:szCs w:val="22"/>
        </w:rPr>
        <w:t>ch predpisov.</w:t>
      </w:r>
    </w:p>
    <w:p w14:paraId="56152584" w14:textId="7235B59C" w:rsidR="00862FF2"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„Objednávateľ“</w:t>
      </w:r>
      <w:r w:rsidRPr="004842F0">
        <w:rPr>
          <w:rFonts w:ascii="Cambria" w:hAnsi="Cambria"/>
          <w:sz w:val="22"/>
          <w:szCs w:val="22"/>
        </w:rPr>
        <w:t xml:space="preserve"> znamená osobu menovanú ako objednávateľ v</w:t>
      </w:r>
      <w:r w:rsidRPr="002C4359">
        <w:rPr>
          <w:rFonts w:ascii="Cambria" w:hAnsi="Cambria"/>
          <w:sz w:val="22"/>
          <w:szCs w:val="22"/>
        </w:rPr>
        <w:t> </w:t>
      </w:r>
      <w:r w:rsidRPr="004842F0">
        <w:rPr>
          <w:rFonts w:ascii="Cambria" w:hAnsi="Cambria"/>
          <w:sz w:val="22"/>
          <w:szCs w:val="22"/>
        </w:rPr>
        <w:t>z</w:t>
      </w:r>
      <w:r w:rsidRPr="002C4359">
        <w:rPr>
          <w:rFonts w:ascii="Cambria" w:hAnsi="Cambria"/>
          <w:sz w:val="22"/>
          <w:szCs w:val="22"/>
        </w:rPr>
        <w:t>á</w:t>
      </w:r>
      <w:r w:rsidRPr="004842F0">
        <w:rPr>
          <w:rFonts w:ascii="Cambria" w:hAnsi="Cambria"/>
          <w:sz w:val="22"/>
          <w:szCs w:val="22"/>
        </w:rPr>
        <w:t>hlav</w:t>
      </w:r>
      <w:r w:rsidRPr="002C4359">
        <w:rPr>
          <w:rFonts w:ascii="Cambria" w:hAnsi="Cambria"/>
          <w:sz w:val="22"/>
          <w:szCs w:val="22"/>
        </w:rPr>
        <w:t>í</w:t>
      </w:r>
      <w:r w:rsidRPr="004842F0">
        <w:rPr>
          <w:rFonts w:ascii="Cambria" w:hAnsi="Cambria"/>
          <w:sz w:val="22"/>
          <w:szCs w:val="22"/>
        </w:rPr>
        <w:t xml:space="preserve"> tejto Zmluvy.</w:t>
      </w:r>
    </w:p>
    <w:p w14:paraId="0B3D64E6" w14:textId="01375264" w:rsidR="002C4359" w:rsidRPr="002C4359" w:rsidRDefault="002C4359" w:rsidP="002C4359">
      <w:pPr>
        <w:pStyle w:val="ListParagraph"/>
        <w:spacing w:after="120"/>
        <w:ind w:left="709"/>
        <w:contextualSpacing w:val="0"/>
        <w:jc w:val="both"/>
        <w:rPr>
          <w:rFonts w:ascii="Cambria" w:hAnsi="Cambria"/>
          <w:sz w:val="22"/>
          <w:szCs w:val="22"/>
        </w:rPr>
      </w:pPr>
      <w:r w:rsidRPr="002C4359">
        <w:rPr>
          <w:rFonts w:ascii="Cambria" w:hAnsi="Cambria"/>
          <w:sz w:val="22"/>
          <w:szCs w:val="22"/>
        </w:rPr>
        <w:t>„</w:t>
      </w:r>
      <w:r w:rsidRPr="002C4359">
        <w:rPr>
          <w:rFonts w:ascii="Cambria" w:hAnsi="Cambria"/>
          <w:b/>
          <w:bCs/>
          <w:sz w:val="22"/>
          <w:szCs w:val="22"/>
        </w:rPr>
        <w:t>Odborníci</w:t>
      </w:r>
      <w:r w:rsidRPr="002C4359">
        <w:rPr>
          <w:rFonts w:ascii="Cambria" w:hAnsi="Cambria"/>
          <w:sz w:val="22"/>
          <w:szCs w:val="22"/>
        </w:rPr>
        <w:t xml:space="preserve">“ znamenajú osoby menované ako odborníci uvedené </w:t>
      </w:r>
      <w:r>
        <w:rPr>
          <w:rFonts w:ascii="Cambria" w:hAnsi="Cambria"/>
          <w:sz w:val="22"/>
          <w:szCs w:val="22"/>
        </w:rPr>
        <w:t>v Ponuke Zhotoviteľa</w:t>
      </w:r>
      <w:r w:rsidRPr="002C4359">
        <w:rPr>
          <w:rFonts w:ascii="Cambria" w:hAnsi="Cambria"/>
          <w:sz w:val="22"/>
          <w:szCs w:val="22"/>
        </w:rPr>
        <w:t>.</w:t>
      </w:r>
      <w:r w:rsidRPr="002C4359">
        <w:t xml:space="preserve"> </w:t>
      </w:r>
    </w:p>
    <w:p w14:paraId="044D1771" w14:textId="2AC40F5C"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„Ponuka Zhotoviteľa“</w:t>
      </w:r>
      <w:r w:rsidRPr="004842F0">
        <w:rPr>
          <w:rFonts w:ascii="Cambria" w:hAnsi="Cambria"/>
          <w:sz w:val="22"/>
          <w:szCs w:val="22"/>
        </w:rPr>
        <w:t xml:space="preserve"> znamená </w:t>
      </w:r>
      <w:r w:rsidR="00FF4D43">
        <w:rPr>
          <w:rFonts w:ascii="Cambria" w:hAnsi="Cambria"/>
          <w:sz w:val="22"/>
          <w:szCs w:val="22"/>
        </w:rPr>
        <w:t>ponuku, ktorú Zhotoviteľ predložil a na základe ktorej bol úspešný v Súťaži,</w:t>
      </w:r>
      <w:r w:rsidR="003D15AB">
        <w:rPr>
          <w:rFonts w:ascii="Cambria" w:hAnsi="Cambria"/>
          <w:sz w:val="22"/>
          <w:szCs w:val="22"/>
        </w:rPr>
        <w:t xml:space="preserve"> ktorá bola do tejto Zmluvy prevedená ako </w:t>
      </w:r>
      <w:r w:rsidR="00EA312E">
        <w:rPr>
          <w:rFonts w:ascii="Cambria" w:hAnsi="Cambria"/>
          <w:sz w:val="22"/>
          <w:szCs w:val="22"/>
        </w:rPr>
        <w:t>Príloha č. 2 Zmluvy</w:t>
      </w:r>
      <w:r w:rsidRPr="004842F0">
        <w:rPr>
          <w:rFonts w:ascii="Cambria" w:hAnsi="Cambria" w:cs="Arial"/>
          <w:sz w:val="22"/>
          <w:szCs w:val="22"/>
        </w:rPr>
        <w:t>.</w:t>
      </w:r>
      <w:r w:rsidRPr="004842F0">
        <w:rPr>
          <w:rFonts w:ascii="Cambria" w:hAnsi="Cambria"/>
          <w:sz w:val="22"/>
          <w:szCs w:val="22"/>
        </w:rPr>
        <w:t xml:space="preserve"> </w:t>
      </w:r>
    </w:p>
    <w:p w14:paraId="1C88FF67" w14:textId="4731870D" w:rsidR="00862FF2"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„Poskytovateľ NFP“</w:t>
      </w:r>
      <w:r w:rsidRPr="004842F0">
        <w:rPr>
          <w:rFonts w:ascii="Cambria" w:hAnsi="Cambria"/>
          <w:sz w:val="22"/>
          <w:szCs w:val="22"/>
        </w:rPr>
        <w:t xml:space="preserve"> má význam uvedený v</w:t>
      </w:r>
      <w:r w:rsidRPr="004842F0">
        <w:rPr>
          <w:rFonts w:ascii="Cambria" w:hAnsi="Cambria" w:cs="Calibri"/>
          <w:sz w:val="22"/>
          <w:szCs w:val="22"/>
        </w:rPr>
        <w:t> </w:t>
      </w:r>
      <w:r w:rsidRPr="004842F0">
        <w:rPr>
          <w:rFonts w:ascii="Cambria" w:hAnsi="Cambria"/>
          <w:sz w:val="22"/>
          <w:szCs w:val="22"/>
        </w:rPr>
        <w:t xml:space="preserve">bode </w:t>
      </w:r>
      <w:r w:rsidRPr="004842F0">
        <w:rPr>
          <w:rFonts w:ascii="Cambria" w:hAnsi="Cambria"/>
          <w:sz w:val="22"/>
          <w:szCs w:val="22"/>
        </w:rPr>
        <w:fldChar w:fldCharType="begin"/>
      </w:r>
      <w:r w:rsidRPr="004842F0">
        <w:rPr>
          <w:rFonts w:ascii="Cambria" w:hAnsi="Cambria"/>
          <w:sz w:val="22"/>
          <w:szCs w:val="22"/>
        </w:rPr>
        <w:instrText xml:space="preserve"> REF _Ref485111919 \r \h  \* MERGEFORMAT </w:instrText>
      </w:r>
      <w:r w:rsidRPr="004842F0">
        <w:rPr>
          <w:rFonts w:ascii="Cambria" w:hAnsi="Cambria"/>
          <w:sz w:val="22"/>
          <w:szCs w:val="22"/>
        </w:rPr>
      </w:r>
      <w:r w:rsidRPr="004842F0">
        <w:rPr>
          <w:rFonts w:ascii="Cambria" w:hAnsi="Cambria"/>
          <w:sz w:val="22"/>
          <w:szCs w:val="22"/>
        </w:rPr>
        <w:fldChar w:fldCharType="separate"/>
      </w:r>
      <w:r w:rsidR="00EE7B40">
        <w:rPr>
          <w:rFonts w:ascii="Cambria" w:hAnsi="Cambria"/>
          <w:sz w:val="22"/>
          <w:szCs w:val="22"/>
        </w:rPr>
        <w:t>C)</w:t>
      </w:r>
      <w:r w:rsidRPr="004842F0">
        <w:rPr>
          <w:rFonts w:ascii="Cambria" w:hAnsi="Cambria"/>
          <w:sz w:val="22"/>
          <w:szCs w:val="22"/>
        </w:rPr>
        <w:fldChar w:fldCharType="end"/>
      </w:r>
      <w:r w:rsidRPr="004842F0">
        <w:rPr>
          <w:rFonts w:ascii="Cambria" w:hAnsi="Cambria"/>
          <w:sz w:val="22"/>
          <w:szCs w:val="22"/>
        </w:rPr>
        <w:t xml:space="preserve"> Preambuly tejto Zmluvy.</w:t>
      </w:r>
    </w:p>
    <w:p w14:paraId="359CB185" w14:textId="6A30975C" w:rsidR="00E35777" w:rsidRPr="004842F0" w:rsidRDefault="00E35777" w:rsidP="00862FF2">
      <w:pPr>
        <w:pStyle w:val="ListParagraph"/>
        <w:spacing w:after="120"/>
        <w:ind w:left="709"/>
        <w:contextualSpacing w:val="0"/>
        <w:jc w:val="both"/>
        <w:rPr>
          <w:rFonts w:ascii="Cambria" w:hAnsi="Cambria"/>
          <w:sz w:val="22"/>
          <w:szCs w:val="22"/>
        </w:rPr>
      </w:pPr>
      <w:r>
        <w:rPr>
          <w:rFonts w:ascii="Cambria" w:hAnsi="Cambria"/>
          <w:b/>
          <w:sz w:val="22"/>
          <w:szCs w:val="22"/>
        </w:rPr>
        <w:t>„Povolenia</w:t>
      </w:r>
      <w:r w:rsidRPr="00620973">
        <w:rPr>
          <w:rFonts w:ascii="Cambria" w:hAnsi="Cambria"/>
          <w:sz w:val="22"/>
          <w:szCs w:val="22"/>
        </w:rPr>
        <w:t xml:space="preserve">“ znamenajú </w:t>
      </w:r>
      <w:r w:rsidR="00397277">
        <w:rPr>
          <w:rFonts w:ascii="Cambria" w:hAnsi="Cambria"/>
          <w:sz w:val="22"/>
          <w:szCs w:val="22"/>
        </w:rPr>
        <w:t>všetky úradné povolenia a schválenia, ktoré sú potrebné pre zhotovenie Diela. V prípade, ak sa v tejto Zmluve uvádza pojem „</w:t>
      </w:r>
      <w:r w:rsidR="00397277" w:rsidRPr="00A65268">
        <w:rPr>
          <w:rFonts w:ascii="Cambria" w:hAnsi="Cambria"/>
          <w:b/>
          <w:bCs/>
          <w:sz w:val="22"/>
          <w:szCs w:val="22"/>
        </w:rPr>
        <w:t xml:space="preserve">Povolenia </w:t>
      </w:r>
      <w:r w:rsidR="00397277" w:rsidRPr="00A65268">
        <w:rPr>
          <w:rFonts w:ascii="Cambria" w:hAnsi="Cambria"/>
          <w:b/>
          <w:bCs/>
          <w:sz w:val="22"/>
          <w:szCs w:val="22"/>
        </w:rPr>
        <w:lastRenderedPageBreak/>
        <w:t>Objednávateľa</w:t>
      </w:r>
      <w:r w:rsidR="00397277">
        <w:rPr>
          <w:rFonts w:ascii="Cambria" w:hAnsi="Cambria"/>
          <w:sz w:val="22"/>
          <w:szCs w:val="22"/>
        </w:rPr>
        <w:t xml:space="preserve">“ tento označuje výlučne </w:t>
      </w:r>
      <w:r w:rsidR="004345F1">
        <w:rPr>
          <w:rFonts w:ascii="Cambria" w:hAnsi="Cambria"/>
          <w:sz w:val="22"/>
          <w:szCs w:val="22"/>
        </w:rPr>
        <w:t xml:space="preserve">stavebné a/alebo vodoprávne </w:t>
      </w:r>
      <w:r w:rsidR="00035FDB">
        <w:rPr>
          <w:rFonts w:ascii="Cambria" w:hAnsi="Cambria"/>
          <w:sz w:val="22"/>
          <w:szCs w:val="22"/>
        </w:rPr>
        <w:t xml:space="preserve">povolenie </w:t>
      </w:r>
      <w:r w:rsidR="00986623">
        <w:rPr>
          <w:rFonts w:ascii="Cambria" w:hAnsi="Cambria"/>
          <w:sz w:val="22"/>
          <w:szCs w:val="22"/>
        </w:rPr>
        <w:t xml:space="preserve">na uskutočnenie </w:t>
      </w:r>
      <w:r w:rsidR="00213F7C">
        <w:rPr>
          <w:rFonts w:ascii="Cambria" w:hAnsi="Cambria"/>
          <w:sz w:val="22"/>
          <w:szCs w:val="22"/>
        </w:rPr>
        <w:t xml:space="preserve">stavby </w:t>
      </w:r>
      <w:r w:rsidR="00213F7C" w:rsidRPr="00213F7C">
        <w:rPr>
          <w:rFonts w:ascii="Cambria" w:hAnsi="Cambria"/>
          <w:sz w:val="22"/>
          <w:szCs w:val="22"/>
        </w:rPr>
        <w:t xml:space="preserve">Kanalizácia a Čistiareň odpadových vôd </w:t>
      </w:r>
      <w:r w:rsidR="00035FDB" w:rsidRPr="00035FDB">
        <w:rPr>
          <w:rFonts w:ascii="Cambria" w:hAnsi="Cambria"/>
          <w:sz w:val="22"/>
          <w:szCs w:val="22"/>
        </w:rPr>
        <w:t>stavby „KANALIZÁCIA A ČOV Kráľová pri Senci, Hrubá Borša, Kostolná pri Dunaji</w:t>
      </w:r>
      <w:r w:rsidR="00213F7C" w:rsidRPr="00213F7C">
        <w:rPr>
          <w:rFonts w:ascii="Cambria" w:hAnsi="Cambria"/>
          <w:sz w:val="22"/>
          <w:szCs w:val="22"/>
        </w:rPr>
        <w:t xml:space="preserve"> </w:t>
      </w:r>
      <w:r w:rsidR="00FA710F">
        <w:rPr>
          <w:rFonts w:ascii="Cambria" w:hAnsi="Cambria"/>
          <w:sz w:val="22"/>
          <w:szCs w:val="22"/>
        </w:rPr>
        <w:t xml:space="preserve">vydané v stavebnom konaní. </w:t>
      </w:r>
      <w:r w:rsidR="00840BC7">
        <w:rPr>
          <w:rFonts w:ascii="Cambria" w:hAnsi="Cambria"/>
          <w:sz w:val="22"/>
          <w:szCs w:val="22"/>
        </w:rPr>
        <w:t>V prípade, ak sa v tejto Zmluve uvádza pojem „</w:t>
      </w:r>
      <w:r w:rsidR="00840BC7" w:rsidRPr="00375D4E">
        <w:rPr>
          <w:rFonts w:ascii="Cambria" w:hAnsi="Cambria"/>
          <w:b/>
          <w:bCs/>
          <w:sz w:val="22"/>
          <w:szCs w:val="22"/>
        </w:rPr>
        <w:t xml:space="preserve">Povolenia </w:t>
      </w:r>
      <w:r w:rsidR="00840BC7">
        <w:rPr>
          <w:rFonts w:ascii="Cambria" w:hAnsi="Cambria"/>
          <w:b/>
          <w:bCs/>
          <w:sz w:val="22"/>
          <w:szCs w:val="22"/>
        </w:rPr>
        <w:t>Zhotoviteľa</w:t>
      </w:r>
      <w:r w:rsidR="00840BC7">
        <w:rPr>
          <w:rFonts w:ascii="Cambria" w:hAnsi="Cambria"/>
          <w:sz w:val="22"/>
          <w:szCs w:val="22"/>
        </w:rPr>
        <w:t>“ tento označuje všetky ostatné Povolenia okrem Povolení Objednávateľa, najmä tak  všetky</w:t>
      </w:r>
      <w:r w:rsidR="00FA710F">
        <w:rPr>
          <w:rFonts w:ascii="Cambria" w:hAnsi="Cambria"/>
          <w:sz w:val="22"/>
          <w:szCs w:val="22"/>
        </w:rPr>
        <w:t xml:space="preserve"> súhlasy a povoleni</w:t>
      </w:r>
      <w:r w:rsidR="00887232">
        <w:rPr>
          <w:rFonts w:ascii="Cambria" w:hAnsi="Cambria"/>
          <w:sz w:val="22"/>
          <w:szCs w:val="22"/>
        </w:rPr>
        <w:t>a</w:t>
      </w:r>
      <w:r w:rsidR="00FA710F">
        <w:rPr>
          <w:rFonts w:ascii="Cambria" w:hAnsi="Cambria"/>
          <w:sz w:val="22"/>
          <w:szCs w:val="22"/>
        </w:rPr>
        <w:t xml:space="preserve"> potrebné k samotnej realizácií prác na Diele (napr.</w:t>
      </w:r>
      <w:r w:rsidR="00FA710F" w:rsidRPr="00FA710F">
        <w:rPr>
          <w:rFonts w:ascii="Cambria" w:hAnsi="Cambria"/>
          <w:sz w:val="22"/>
          <w:szCs w:val="22"/>
        </w:rPr>
        <w:t xml:space="preserve"> súhlas k výrubu stromov, súhlas k umiestneniu informačných tabúľ, súhlas s prácami v ochranných pásmach, </w:t>
      </w:r>
      <w:proofErr w:type="spellStart"/>
      <w:r w:rsidR="00FA710F" w:rsidRPr="00FA710F">
        <w:rPr>
          <w:rFonts w:ascii="Cambria" w:hAnsi="Cambria"/>
          <w:sz w:val="22"/>
          <w:szCs w:val="22"/>
        </w:rPr>
        <w:t>rozkopávkové</w:t>
      </w:r>
      <w:proofErr w:type="spellEnd"/>
      <w:r w:rsidR="00FA710F" w:rsidRPr="00FA710F">
        <w:rPr>
          <w:rFonts w:ascii="Cambria" w:hAnsi="Cambria"/>
          <w:sz w:val="22"/>
          <w:szCs w:val="22"/>
        </w:rPr>
        <w:t xml:space="preserve"> povolenia, povolenia k zvláštnemu užívaniu cestných komunikácií</w:t>
      </w:r>
      <w:r w:rsidR="00887232">
        <w:rPr>
          <w:rFonts w:ascii="Cambria" w:hAnsi="Cambria"/>
          <w:sz w:val="22"/>
          <w:szCs w:val="22"/>
        </w:rPr>
        <w:t xml:space="preserve"> </w:t>
      </w:r>
      <w:r w:rsidR="00FA710F" w:rsidRPr="00FA710F">
        <w:rPr>
          <w:rFonts w:ascii="Cambria" w:hAnsi="Cambria"/>
          <w:sz w:val="22"/>
          <w:szCs w:val="22"/>
        </w:rPr>
        <w:t>a</w:t>
      </w:r>
      <w:r w:rsidR="00887232">
        <w:rPr>
          <w:rFonts w:ascii="Cambria" w:hAnsi="Cambria"/>
          <w:sz w:val="22"/>
          <w:szCs w:val="22"/>
        </w:rPr>
        <w:t> </w:t>
      </w:r>
      <w:r w:rsidR="00FA710F" w:rsidRPr="00FA710F">
        <w:rPr>
          <w:rFonts w:ascii="Cambria" w:hAnsi="Cambria"/>
          <w:sz w:val="22"/>
          <w:szCs w:val="22"/>
        </w:rPr>
        <w:t>pod</w:t>
      </w:r>
      <w:r w:rsidR="00887232">
        <w:rPr>
          <w:rFonts w:ascii="Cambria" w:hAnsi="Cambria"/>
          <w:sz w:val="22"/>
          <w:szCs w:val="22"/>
        </w:rPr>
        <w:t>.).</w:t>
      </w:r>
      <w:r w:rsidR="00986623">
        <w:rPr>
          <w:rFonts w:ascii="Cambria" w:hAnsi="Cambria"/>
          <w:sz w:val="22"/>
          <w:szCs w:val="22"/>
        </w:rPr>
        <w:t xml:space="preserve"> </w:t>
      </w:r>
    </w:p>
    <w:p w14:paraId="4EBAD27B" w14:textId="7777777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„Právne predpisy“</w:t>
      </w:r>
      <w:r w:rsidRPr="004842F0">
        <w:rPr>
          <w:rFonts w:ascii="Cambria" w:hAnsi="Cambria"/>
          <w:sz w:val="22"/>
          <w:szCs w:val="22"/>
        </w:rPr>
        <w:t xml:space="preserve"> znamenajú všetky všeobecne záväzné právne predpisy Slovenskej republiky a</w:t>
      </w:r>
      <w:r w:rsidRPr="004842F0">
        <w:rPr>
          <w:rFonts w:ascii="Cambria" w:hAnsi="Cambria" w:cs="Calibri"/>
          <w:sz w:val="22"/>
          <w:szCs w:val="22"/>
        </w:rPr>
        <w:t> </w:t>
      </w:r>
      <w:r w:rsidRPr="004842F0">
        <w:rPr>
          <w:rFonts w:ascii="Cambria" w:hAnsi="Cambria"/>
          <w:sz w:val="22"/>
          <w:szCs w:val="22"/>
        </w:rPr>
        <w:t>Eur</w:t>
      </w:r>
      <w:r w:rsidRPr="004842F0">
        <w:rPr>
          <w:rFonts w:ascii="Cambria" w:hAnsi="Cambria" w:cs="Proba Pro"/>
          <w:sz w:val="22"/>
          <w:szCs w:val="22"/>
        </w:rPr>
        <w:t>ó</w:t>
      </w:r>
      <w:r w:rsidRPr="004842F0">
        <w:rPr>
          <w:rFonts w:ascii="Cambria" w:hAnsi="Cambria"/>
          <w:sz w:val="22"/>
          <w:szCs w:val="22"/>
        </w:rPr>
        <w:t xml:space="preserve">pskej </w:t>
      </w:r>
      <w:r w:rsidRPr="004842F0">
        <w:rPr>
          <w:rFonts w:ascii="Cambria" w:hAnsi="Cambria" w:cs="Proba Pro"/>
          <w:sz w:val="22"/>
          <w:szCs w:val="22"/>
        </w:rPr>
        <w:t>ú</w:t>
      </w:r>
      <w:r w:rsidRPr="004842F0">
        <w:rPr>
          <w:rFonts w:ascii="Cambria" w:hAnsi="Cambria"/>
          <w:sz w:val="22"/>
          <w:szCs w:val="22"/>
        </w:rPr>
        <w:t>nie, vr</w:t>
      </w:r>
      <w:r w:rsidRPr="004842F0">
        <w:rPr>
          <w:rFonts w:ascii="Cambria" w:hAnsi="Cambria" w:cs="Proba Pro"/>
          <w:sz w:val="22"/>
          <w:szCs w:val="22"/>
        </w:rPr>
        <w:t>á</w:t>
      </w:r>
      <w:r w:rsidRPr="004842F0">
        <w:rPr>
          <w:rFonts w:ascii="Cambria" w:hAnsi="Cambria"/>
          <w:sz w:val="22"/>
          <w:szCs w:val="22"/>
        </w:rPr>
        <w:t>tane v</w:t>
      </w:r>
      <w:r w:rsidRPr="004842F0">
        <w:rPr>
          <w:rFonts w:ascii="Cambria" w:hAnsi="Cambria" w:cs="Proba Pro"/>
          <w:sz w:val="22"/>
          <w:szCs w:val="22"/>
        </w:rPr>
        <w:t>š</w:t>
      </w:r>
      <w:r w:rsidRPr="004842F0">
        <w:rPr>
          <w:rFonts w:ascii="Cambria" w:hAnsi="Cambria"/>
          <w:sz w:val="22"/>
          <w:szCs w:val="22"/>
        </w:rPr>
        <w:t>etk</w:t>
      </w:r>
      <w:r w:rsidRPr="004842F0">
        <w:rPr>
          <w:rFonts w:ascii="Cambria" w:hAnsi="Cambria" w:cs="Proba Pro"/>
          <w:sz w:val="22"/>
          <w:szCs w:val="22"/>
        </w:rPr>
        <w:t>ý</w:t>
      </w:r>
      <w:r w:rsidRPr="004842F0">
        <w:rPr>
          <w:rFonts w:ascii="Cambria" w:hAnsi="Cambria"/>
          <w:sz w:val="22"/>
          <w:szCs w:val="22"/>
        </w:rPr>
        <w:t>ch smern</w:t>
      </w:r>
      <w:r w:rsidRPr="004842F0">
        <w:rPr>
          <w:rFonts w:ascii="Cambria" w:hAnsi="Cambria" w:cs="Proba Pro"/>
          <w:sz w:val="22"/>
          <w:szCs w:val="22"/>
        </w:rPr>
        <w:t>í</w:t>
      </w:r>
      <w:r w:rsidRPr="004842F0">
        <w:rPr>
          <w:rFonts w:ascii="Cambria" w:hAnsi="Cambria"/>
          <w:sz w:val="22"/>
          <w:szCs w:val="22"/>
        </w:rPr>
        <w:t>c a</w:t>
      </w:r>
      <w:r w:rsidRPr="004842F0">
        <w:rPr>
          <w:rFonts w:ascii="Cambria" w:hAnsi="Cambria" w:cs="Calibri"/>
          <w:sz w:val="22"/>
          <w:szCs w:val="22"/>
        </w:rPr>
        <w:t> </w:t>
      </w:r>
      <w:r w:rsidRPr="004842F0">
        <w:rPr>
          <w:rFonts w:ascii="Cambria" w:hAnsi="Cambria"/>
          <w:sz w:val="22"/>
          <w:szCs w:val="22"/>
        </w:rPr>
        <w:t>nariaden</w:t>
      </w:r>
      <w:r w:rsidRPr="004842F0">
        <w:rPr>
          <w:rFonts w:ascii="Cambria" w:hAnsi="Cambria" w:cs="Proba Pro"/>
          <w:sz w:val="22"/>
          <w:szCs w:val="22"/>
        </w:rPr>
        <w:t>í</w:t>
      </w:r>
      <w:r w:rsidRPr="004842F0">
        <w:rPr>
          <w:rFonts w:ascii="Cambria" w:hAnsi="Cambria"/>
          <w:sz w:val="22"/>
          <w:szCs w:val="22"/>
        </w:rPr>
        <w:t xml:space="preserve"> ka</w:t>
      </w:r>
      <w:r w:rsidRPr="004842F0">
        <w:rPr>
          <w:rFonts w:ascii="Cambria" w:hAnsi="Cambria" w:cs="Proba Pro"/>
          <w:sz w:val="22"/>
          <w:szCs w:val="22"/>
        </w:rPr>
        <w:t>ž</w:t>
      </w:r>
      <w:r w:rsidRPr="004842F0">
        <w:rPr>
          <w:rFonts w:ascii="Cambria" w:hAnsi="Cambria"/>
          <w:sz w:val="22"/>
          <w:szCs w:val="22"/>
        </w:rPr>
        <w:t>dej leg</w:t>
      </w:r>
      <w:r w:rsidRPr="004842F0">
        <w:rPr>
          <w:rFonts w:ascii="Cambria" w:hAnsi="Cambria" w:cs="Proba Pro"/>
          <w:sz w:val="22"/>
          <w:szCs w:val="22"/>
        </w:rPr>
        <w:t>á</w:t>
      </w:r>
      <w:r w:rsidRPr="004842F0">
        <w:rPr>
          <w:rFonts w:ascii="Cambria" w:hAnsi="Cambria"/>
          <w:sz w:val="22"/>
          <w:szCs w:val="22"/>
        </w:rPr>
        <w:t>lne ustanovenej verejnej spr</w:t>
      </w:r>
      <w:r w:rsidRPr="004842F0">
        <w:rPr>
          <w:rFonts w:ascii="Cambria" w:hAnsi="Cambria" w:cs="Proba Pro"/>
          <w:sz w:val="22"/>
          <w:szCs w:val="22"/>
        </w:rPr>
        <w:t>á</w:t>
      </w:r>
      <w:r w:rsidRPr="004842F0">
        <w:rPr>
          <w:rFonts w:ascii="Cambria" w:hAnsi="Cambria"/>
          <w:sz w:val="22"/>
          <w:szCs w:val="22"/>
        </w:rPr>
        <w:t>vy. Pr</w:t>
      </w:r>
      <w:r w:rsidRPr="004842F0">
        <w:rPr>
          <w:rFonts w:ascii="Cambria" w:hAnsi="Cambria" w:cs="Proba Pro"/>
          <w:sz w:val="22"/>
          <w:szCs w:val="22"/>
        </w:rPr>
        <w:t>á</w:t>
      </w:r>
      <w:r w:rsidRPr="004842F0">
        <w:rPr>
          <w:rFonts w:ascii="Cambria" w:hAnsi="Cambria"/>
          <w:sz w:val="22"/>
          <w:szCs w:val="22"/>
        </w:rPr>
        <w:t>vne predpisy zah</w:t>
      </w:r>
      <w:r w:rsidRPr="004842F0">
        <w:rPr>
          <w:rFonts w:ascii="Cambria" w:hAnsi="Cambria" w:cs="Proba Pro"/>
          <w:sz w:val="22"/>
          <w:szCs w:val="22"/>
        </w:rPr>
        <w:t>ŕň</w:t>
      </w:r>
      <w:r w:rsidRPr="004842F0">
        <w:rPr>
          <w:rFonts w:ascii="Cambria" w:hAnsi="Cambria"/>
          <w:sz w:val="22"/>
          <w:szCs w:val="22"/>
        </w:rPr>
        <w:t>aj</w:t>
      </w:r>
      <w:r w:rsidRPr="004842F0">
        <w:rPr>
          <w:rFonts w:ascii="Cambria" w:hAnsi="Cambria" w:cs="Proba Pro"/>
          <w:sz w:val="22"/>
          <w:szCs w:val="22"/>
        </w:rPr>
        <w:t>ú</w:t>
      </w:r>
      <w:r w:rsidRPr="004842F0">
        <w:rPr>
          <w:rFonts w:ascii="Cambria" w:hAnsi="Cambria"/>
          <w:sz w:val="22"/>
          <w:szCs w:val="22"/>
        </w:rPr>
        <w:t xml:space="preserve"> aj Technick</w:t>
      </w:r>
      <w:r w:rsidRPr="004842F0">
        <w:rPr>
          <w:rFonts w:ascii="Cambria" w:hAnsi="Cambria" w:cs="Proba Pro"/>
          <w:sz w:val="22"/>
          <w:szCs w:val="22"/>
        </w:rPr>
        <w:t>é</w:t>
      </w:r>
      <w:r w:rsidRPr="004842F0">
        <w:rPr>
          <w:rFonts w:ascii="Cambria" w:hAnsi="Cambria"/>
          <w:sz w:val="22"/>
          <w:szCs w:val="22"/>
        </w:rPr>
        <w:t xml:space="preserve"> normy.</w:t>
      </w:r>
    </w:p>
    <w:p w14:paraId="5D33C190" w14:textId="4B2D6A39" w:rsidR="00842BA4" w:rsidRPr="004842F0" w:rsidRDefault="00862FF2" w:rsidP="000927A4">
      <w:pPr>
        <w:pStyle w:val="ListParagraph"/>
        <w:spacing w:after="120"/>
        <w:ind w:left="709"/>
        <w:contextualSpacing w:val="0"/>
        <w:jc w:val="both"/>
        <w:rPr>
          <w:rFonts w:ascii="Cambria" w:hAnsi="Cambria"/>
          <w:sz w:val="22"/>
        </w:rPr>
      </w:pPr>
      <w:r w:rsidRPr="004842F0">
        <w:rPr>
          <w:rFonts w:ascii="Cambria" w:hAnsi="Cambria"/>
          <w:b/>
          <w:sz w:val="22"/>
          <w:szCs w:val="22"/>
        </w:rPr>
        <w:t xml:space="preserve">„Preberací protokol“ </w:t>
      </w:r>
      <w:r w:rsidR="00647205">
        <w:rPr>
          <w:rFonts w:ascii="Cambria" w:hAnsi="Cambria"/>
          <w:sz w:val="22"/>
          <w:szCs w:val="22"/>
        </w:rPr>
        <w:t xml:space="preserve">znamená každý protokol o prevzatí </w:t>
      </w:r>
      <w:r w:rsidR="009165AF">
        <w:rPr>
          <w:rFonts w:ascii="Cambria" w:hAnsi="Cambria"/>
          <w:sz w:val="22"/>
          <w:szCs w:val="22"/>
        </w:rPr>
        <w:t xml:space="preserve">ktorejkoľvek </w:t>
      </w:r>
      <w:r w:rsidR="00647205">
        <w:rPr>
          <w:rFonts w:ascii="Cambria" w:hAnsi="Cambria"/>
          <w:sz w:val="22"/>
          <w:szCs w:val="22"/>
        </w:rPr>
        <w:t>časti Diela</w:t>
      </w:r>
      <w:r w:rsidRPr="004842F0">
        <w:rPr>
          <w:rFonts w:ascii="Cambria" w:hAnsi="Cambria"/>
          <w:sz w:val="22"/>
          <w:szCs w:val="22"/>
        </w:rPr>
        <w:t xml:space="preserve"> </w:t>
      </w:r>
      <w:r w:rsidR="00647205">
        <w:rPr>
          <w:rFonts w:ascii="Cambria" w:hAnsi="Cambria"/>
          <w:sz w:val="22"/>
          <w:szCs w:val="22"/>
        </w:rPr>
        <w:t>podľa bodu</w:t>
      </w:r>
      <w:r w:rsidRPr="004842F0">
        <w:rPr>
          <w:rFonts w:ascii="Cambria" w:hAnsi="Cambria"/>
          <w:sz w:val="22"/>
          <w:szCs w:val="22"/>
        </w:rPr>
        <w:t xml:space="preserve"> </w:t>
      </w:r>
      <w:r w:rsidR="009165AF">
        <w:rPr>
          <w:rFonts w:ascii="Cambria" w:hAnsi="Cambria"/>
          <w:sz w:val="22"/>
        </w:rPr>
        <w:fldChar w:fldCharType="begin"/>
      </w:r>
      <w:r w:rsidR="009165AF">
        <w:rPr>
          <w:rFonts w:ascii="Cambria" w:hAnsi="Cambria"/>
          <w:sz w:val="22"/>
          <w:szCs w:val="22"/>
        </w:rPr>
        <w:instrText xml:space="preserve"> REF _Ref19794039 \r \h </w:instrText>
      </w:r>
      <w:r w:rsidR="009165AF">
        <w:rPr>
          <w:rFonts w:ascii="Cambria" w:hAnsi="Cambria"/>
          <w:sz w:val="22"/>
        </w:rPr>
      </w:r>
      <w:r w:rsidR="009165AF">
        <w:rPr>
          <w:rFonts w:ascii="Cambria" w:hAnsi="Cambria"/>
          <w:sz w:val="22"/>
        </w:rPr>
        <w:fldChar w:fldCharType="separate"/>
      </w:r>
      <w:r w:rsidR="00EE7B40">
        <w:rPr>
          <w:rFonts w:ascii="Cambria" w:hAnsi="Cambria"/>
          <w:sz w:val="22"/>
          <w:szCs w:val="22"/>
        </w:rPr>
        <w:t>3.9</w:t>
      </w:r>
      <w:r w:rsidR="009165AF">
        <w:rPr>
          <w:rFonts w:ascii="Cambria" w:hAnsi="Cambria"/>
          <w:sz w:val="22"/>
        </w:rPr>
        <w:fldChar w:fldCharType="end"/>
      </w:r>
      <w:r w:rsidR="009165AF">
        <w:rPr>
          <w:rFonts w:ascii="Cambria" w:hAnsi="Cambria"/>
          <w:sz w:val="22"/>
          <w:szCs w:val="22"/>
        </w:rPr>
        <w:t xml:space="preserve"> tejto Zmluvy</w:t>
      </w:r>
      <w:r w:rsidRPr="004842F0">
        <w:rPr>
          <w:rFonts w:ascii="Cambria" w:hAnsi="Cambria"/>
          <w:sz w:val="22"/>
          <w:szCs w:val="22"/>
        </w:rPr>
        <w:t xml:space="preserve">. </w:t>
      </w:r>
    </w:p>
    <w:p w14:paraId="4105C96B" w14:textId="2850E221" w:rsidR="002A2180" w:rsidRPr="00A343B6" w:rsidRDefault="002A2180" w:rsidP="00862FF2">
      <w:pPr>
        <w:pStyle w:val="ListParagraph"/>
        <w:spacing w:after="120"/>
        <w:ind w:left="709"/>
        <w:contextualSpacing w:val="0"/>
        <w:jc w:val="both"/>
        <w:rPr>
          <w:rFonts w:ascii="Cambria" w:hAnsi="Cambria"/>
          <w:bCs/>
          <w:sz w:val="22"/>
          <w:szCs w:val="22"/>
        </w:rPr>
      </w:pPr>
      <w:r>
        <w:rPr>
          <w:rFonts w:ascii="Cambria" w:hAnsi="Cambria"/>
          <w:b/>
          <w:sz w:val="22"/>
          <w:szCs w:val="22"/>
        </w:rPr>
        <w:t>„Protokol o úplnom vyhotovení Diela“</w:t>
      </w:r>
      <w:r>
        <w:rPr>
          <w:rFonts w:ascii="Cambria" w:hAnsi="Cambria"/>
          <w:bCs/>
          <w:sz w:val="22"/>
          <w:szCs w:val="22"/>
        </w:rPr>
        <w:t xml:space="preserve"> </w:t>
      </w:r>
      <w:r w:rsidRPr="00A343B6">
        <w:rPr>
          <w:rFonts w:ascii="Cambria" w:hAnsi="Cambria"/>
          <w:bCs/>
          <w:sz w:val="22"/>
          <w:szCs w:val="22"/>
        </w:rPr>
        <w:t xml:space="preserve">znamená </w:t>
      </w:r>
      <w:r w:rsidR="00FC7685" w:rsidRPr="00A343B6">
        <w:rPr>
          <w:rFonts w:ascii="Cambria" w:hAnsi="Cambria"/>
          <w:bCs/>
          <w:sz w:val="22"/>
          <w:szCs w:val="22"/>
        </w:rPr>
        <w:t>proto</w:t>
      </w:r>
      <w:r w:rsidR="00A343B6" w:rsidRPr="00A343B6">
        <w:rPr>
          <w:rFonts w:ascii="Cambria" w:hAnsi="Cambria"/>
          <w:bCs/>
          <w:sz w:val="22"/>
          <w:szCs w:val="22"/>
        </w:rPr>
        <w:t>k</w:t>
      </w:r>
      <w:r w:rsidR="00FC7685" w:rsidRPr="00A343B6">
        <w:rPr>
          <w:rFonts w:ascii="Cambria" w:hAnsi="Cambria"/>
          <w:bCs/>
          <w:sz w:val="22"/>
          <w:szCs w:val="22"/>
        </w:rPr>
        <w:t>ol vydaný podľa bodu</w:t>
      </w:r>
      <w:r w:rsidR="00AA497D" w:rsidRPr="00A343B6">
        <w:rPr>
          <w:rFonts w:ascii="Cambria" w:hAnsi="Cambria"/>
          <w:bCs/>
          <w:sz w:val="22"/>
          <w:szCs w:val="22"/>
        </w:rPr>
        <w:t xml:space="preserve"> </w:t>
      </w:r>
      <w:r w:rsidR="00AA497D" w:rsidRPr="00A343B6">
        <w:rPr>
          <w:rFonts w:ascii="Cambria" w:hAnsi="Cambria"/>
          <w:bCs/>
          <w:sz w:val="22"/>
          <w:szCs w:val="22"/>
        </w:rPr>
        <w:fldChar w:fldCharType="begin"/>
      </w:r>
      <w:r w:rsidR="00AA497D" w:rsidRPr="00A343B6">
        <w:rPr>
          <w:rFonts w:ascii="Cambria" w:hAnsi="Cambria"/>
          <w:bCs/>
          <w:sz w:val="22"/>
          <w:szCs w:val="22"/>
        </w:rPr>
        <w:instrText xml:space="preserve"> REF _Ref19794175 \r \h </w:instrText>
      </w:r>
      <w:r w:rsidR="00AA497D" w:rsidRPr="00A343B6">
        <w:rPr>
          <w:rFonts w:ascii="Cambria" w:hAnsi="Cambria"/>
          <w:bCs/>
          <w:sz w:val="22"/>
          <w:szCs w:val="22"/>
        </w:rPr>
      </w:r>
      <w:r w:rsidR="00AA497D" w:rsidRPr="00A343B6">
        <w:rPr>
          <w:rFonts w:ascii="Cambria" w:hAnsi="Cambria"/>
          <w:bCs/>
          <w:sz w:val="22"/>
          <w:szCs w:val="22"/>
        </w:rPr>
        <w:fldChar w:fldCharType="separate"/>
      </w:r>
      <w:r w:rsidR="00EE7B40">
        <w:rPr>
          <w:rFonts w:ascii="Cambria" w:hAnsi="Cambria"/>
          <w:bCs/>
          <w:sz w:val="22"/>
          <w:szCs w:val="22"/>
        </w:rPr>
        <w:t>3.12</w:t>
      </w:r>
      <w:r w:rsidR="00AA497D" w:rsidRPr="00A343B6">
        <w:rPr>
          <w:rFonts w:ascii="Cambria" w:hAnsi="Cambria"/>
          <w:bCs/>
          <w:sz w:val="22"/>
          <w:szCs w:val="22"/>
        </w:rPr>
        <w:fldChar w:fldCharType="end"/>
      </w:r>
      <w:r w:rsidR="00FC7685" w:rsidRPr="00A343B6">
        <w:rPr>
          <w:rFonts w:ascii="Cambria" w:hAnsi="Cambria"/>
          <w:bCs/>
          <w:sz w:val="22"/>
          <w:szCs w:val="22"/>
        </w:rPr>
        <w:t xml:space="preserve">, ktorým Objednávateľ </w:t>
      </w:r>
      <w:r w:rsidR="00A343B6">
        <w:rPr>
          <w:rFonts w:ascii="Cambria" w:hAnsi="Cambria"/>
          <w:bCs/>
          <w:sz w:val="22"/>
          <w:szCs w:val="22"/>
        </w:rPr>
        <w:t xml:space="preserve">potvrdí </w:t>
      </w:r>
      <w:r w:rsidR="00FC7685" w:rsidRPr="00A343B6">
        <w:rPr>
          <w:rFonts w:ascii="Cambria" w:hAnsi="Cambria"/>
          <w:bCs/>
          <w:sz w:val="22"/>
          <w:szCs w:val="22"/>
        </w:rPr>
        <w:t>splnenie všetkých záväzkov</w:t>
      </w:r>
      <w:r w:rsidR="00A343B6">
        <w:rPr>
          <w:rFonts w:ascii="Cambria" w:hAnsi="Cambria"/>
          <w:bCs/>
          <w:sz w:val="22"/>
          <w:szCs w:val="22"/>
        </w:rPr>
        <w:t xml:space="preserve"> Zhotoviteľa týkajúcich sa riadneho vyhotovenia Diela</w:t>
      </w:r>
      <w:r w:rsidRPr="00A343B6">
        <w:rPr>
          <w:rFonts w:ascii="Cambria" w:hAnsi="Cambria"/>
          <w:bCs/>
          <w:sz w:val="22"/>
          <w:szCs w:val="22"/>
        </w:rPr>
        <w:t>.</w:t>
      </w:r>
    </w:p>
    <w:p w14:paraId="4C41A336" w14:textId="41FFC229" w:rsidR="00862FF2"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„Rozpočet</w:t>
      </w:r>
      <w:r w:rsidR="00FF4D43">
        <w:rPr>
          <w:rFonts w:ascii="Cambria" w:hAnsi="Cambria"/>
          <w:b/>
          <w:sz w:val="22"/>
          <w:szCs w:val="22"/>
        </w:rPr>
        <w:t xml:space="preserve"> Zmluvnej ceny</w:t>
      </w:r>
      <w:r w:rsidRPr="004842F0">
        <w:rPr>
          <w:rFonts w:ascii="Cambria" w:hAnsi="Cambria"/>
          <w:b/>
          <w:sz w:val="22"/>
          <w:szCs w:val="22"/>
        </w:rPr>
        <w:t>“</w:t>
      </w:r>
      <w:r w:rsidRPr="004842F0">
        <w:rPr>
          <w:rFonts w:ascii="Cambria" w:hAnsi="Cambria"/>
          <w:sz w:val="22"/>
          <w:szCs w:val="22"/>
        </w:rPr>
        <w:t xml:space="preserve"> znamená rozpočet Zmluvnej ceny – ocenený výkaz výmer </w:t>
      </w:r>
      <w:r w:rsidR="00872814">
        <w:rPr>
          <w:rFonts w:ascii="Cambria" w:hAnsi="Cambria"/>
          <w:sz w:val="22"/>
          <w:szCs w:val="22"/>
        </w:rPr>
        <w:t>–</w:t>
      </w:r>
      <w:r w:rsidR="00872814" w:rsidRPr="00872814">
        <w:rPr>
          <w:rFonts w:ascii="Cambria" w:hAnsi="Cambria"/>
          <w:sz w:val="22"/>
          <w:szCs w:val="22"/>
        </w:rPr>
        <w:t xml:space="preserve"> </w:t>
      </w:r>
      <w:r w:rsidR="00872814" w:rsidRPr="004842F0">
        <w:rPr>
          <w:rFonts w:ascii="Cambria" w:hAnsi="Cambria"/>
          <w:sz w:val="22"/>
          <w:szCs w:val="22"/>
        </w:rPr>
        <w:t>t. j. časť Ponuky Zhotoviteľa, ktorú Zhotoviteľ predložil do Súťaže v</w:t>
      </w:r>
      <w:r w:rsidR="00872814" w:rsidRPr="004842F0">
        <w:rPr>
          <w:rFonts w:ascii="Cambria" w:hAnsi="Cambria" w:cs="Calibri"/>
          <w:sz w:val="22"/>
          <w:szCs w:val="22"/>
        </w:rPr>
        <w:t> </w:t>
      </w:r>
      <w:r w:rsidR="00872814" w:rsidRPr="004842F0">
        <w:rPr>
          <w:rFonts w:ascii="Cambria" w:hAnsi="Cambria" w:cs="Proba Pro"/>
          <w:sz w:val="22"/>
          <w:szCs w:val="22"/>
        </w:rPr>
        <w:t>č</w:t>
      </w:r>
      <w:r w:rsidR="00872814" w:rsidRPr="004842F0">
        <w:rPr>
          <w:rFonts w:ascii="Cambria" w:hAnsi="Cambria"/>
          <w:sz w:val="22"/>
          <w:szCs w:val="22"/>
        </w:rPr>
        <w:t>asti ozna</w:t>
      </w:r>
      <w:r w:rsidR="00872814" w:rsidRPr="004842F0">
        <w:rPr>
          <w:rFonts w:ascii="Cambria" w:hAnsi="Cambria" w:cs="Proba Pro"/>
          <w:sz w:val="22"/>
          <w:szCs w:val="22"/>
        </w:rPr>
        <w:t>č</w:t>
      </w:r>
      <w:r w:rsidR="00872814" w:rsidRPr="004842F0">
        <w:rPr>
          <w:rFonts w:ascii="Cambria" w:hAnsi="Cambria"/>
          <w:sz w:val="22"/>
          <w:szCs w:val="22"/>
        </w:rPr>
        <w:t xml:space="preserve">enej ako </w:t>
      </w:r>
      <w:r w:rsidR="00872814" w:rsidRPr="004842F0">
        <w:rPr>
          <w:rFonts w:ascii="Cambria" w:hAnsi="Cambria" w:cs="Proba Pro"/>
          <w:sz w:val="22"/>
          <w:szCs w:val="22"/>
        </w:rPr>
        <w:t>„</w:t>
      </w:r>
      <w:r w:rsidR="00872814" w:rsidRPr="004842F0">
        <w:rPr>
          <w:rFonts w:ascii="Cambria" w:hAnsi="Cambria"/>
          <w:sz w:val="22"/>
          <w:szCs w:val="22"/>
        </w:rPr>
        <w:t>krit</w:t>
      </w:r>
      <w:r w:rsidR="00872814" w:rsidRPr="004842F0">
        <w:rPr>
          <w:rFonts w:ascii="Cambria" w:hAnsi="Cambria" w:cs="Proba Pro"/>
          <w:sz w:val="22"/>
          <w:szCs w:val="22"/>
        </w:rPr>
        <w:t>é</w:t>
      </w:r>
      <w:r w:rsidR="00872814" w:rsidRPr="004842F0">
        <w:rPr>
          <w:rFonts w:ascii="Cambria" w:hAnsi="Cambria"/>
          <w:sz w:val="22"/>
          <w:szCs w:val="22"/>
        </w:rPr>
        <w:t>ri</w:t>
      </w:r>
      <w:r w:rsidR="00872814" w:rsidRPr="004842F0">
        <w:rPr>
          <w:rFonts w:ascii="Cambria" w:hAnsi="Cambria" w:cs="Proba Pro"/>
          <w:sz w:val="22"/>
          <w:szCs w:val="22"/>
        </w:rPr>
        <w:t>á“</w:t>
      </w:r>
      <w:r w:rsidR="00872814" w:rsidRPr="004842F0">
        <w:rPr>
          <w:rFonts w:ascii="Cambria" w:hAnsi="Cambria"/>
          <w:sz w:val="22"/>
          <w:szCs w:val="22"/>
        </w:rPr>
        <w:t xml:space="preserve"> vypracovan</w:t>
      </w:r>
      <w:r w:rsidR="00872814" w:rsidRPr="004842F0">
        <w:rPr>
          <w:rFonts w:ascii="Cambria" w:hAnsi="Cambria" w:cs="Proba Pro"/>
          <w:sz w:val="22"/>
          <w:szCs w:val="22"/>
        </w:rPr>
        <w:t>ý</w:t>
      </w:r>
      <w:r w:rsidR="00872814" w:rsidRPr="004842F0">
        <w:rPr>
          <w:rFonts w:ascii="Cambria" w:hAnsi="Cambria"/>
          <w:sz w:val="22"/>
          <w:szCs w:val="22"/>
        </w:rPr>
        <w:t xml:space="preserve"> v</w:t>
      </w:r>
      <w:r w:rsidR="00872814" w:rsidRPr="004842F0">
        <w:rPr>
          <w:rFonts w:ascii="Cambria" w:hAnsi="Cambria" w:cs="Calibri"/>
          <w:sz w:val="22"/>
          <w:szCs w:val="22"/>
        </w:rPr>
        <w:t> </w:t>
      </w:r>
      <w:r w:rsidR="00872814" w:rsidRPr="004842F0">
        <w:rPr>
          <w:rFonts w:ascii="Cambria" w:hAnsi="Cambria"/>
          <w:sz w:val="22"/>
          <w:szCs w:val="22"/>
        </w:rPr>
        <w:t>s</w:t>
      </w:r>
      <w:r w:rsidR="00872814" w:rsidRPr="004842F0">
        <w:rPr>
          <w:rFonts w:ascii="Cambria" w:hAnsi="Cambria" w:cs="Proba Pro"/>
          <w:sz w:val="22"/>
          <w:szCs w:val="22"/>
        </w:rPr>
        <w:t>ú</w:t>
      </w:r>
      <w:r w:rsidR="00872814" w:rsidRPr="004842F0">
        <w:rPr>
          <w:rFonts w:ascii="Cambria" w:hAnsi="Cambria"/>
          <w:sz w:val="22"/>
          <w:szCs w:val="22"/>
        </w:rPr>
        <w:t>lade so S</w:t>
      </w:r>
      <w:r w:rsidR="00872814" w:rsidRPr="004842F0">
        <w:rPr>
          <w:rFonts w:ascii="Cambria" w:hAnsi="Cambria" w:cs="Proba Pro"/>
          <w:sz w:val="22"/>
          <w:szCs w:val="22"/>
        </w:rPr>
        <w:t>úť</w:t>
      </w:r>
      <w:r w:rsidR="00872814" w:rsidRPr="004842F0">
        <w:rPr>
          <w:rFonts w:ascii="Cambria" w:hAnsi="Cambria"/>
          <w:sz w:val="22"/>
          <w:szCs w:val="22"/>
        </w:rPr>
        <w:t>a</w:t>
      </w:r>
      <w:r w:rsidR="00872814" w:rsidRPr="004842F0">
        <w:rPr>
          <w:rFonts w:ascii="Cambria" w:hAnsi="Cambria" w:cs="Proba Pro"/>
          <w:sz w:val="22"/>
          <w:szCs w:val="22"/>
        </w:rPr>
        <w:t>ž</w:t>
      </w:r>
      <w:r w:rsidR="00872814" w:rsidRPr="004842F0">
        <w:rPr>
          <w:rFonts w:ascii="Cambria" w:hAnsi="Cambria"/>
          <w:sz w:val="22"/>
          <w:szCs w:val="22"/>
        </w:rPr>
        <w:t>n</w:t>
      </w:r>
      <w:r w:rsidR="00872814" w:rsidRPr="004842F0">
        <w:rPr>
          <w:rFonts w:ascii="Cambria" w:hAnsi="Cambria" w:cs="Proba Pro"/>
          <w:sz w:val="22"/>
          <w:szCs w:val="22"/>
        </w:rPr>
        <w:t>ý</w:t>
      </w:r>
      <w:r w:rsidR="00872814" w:rsidRPr="004842F0">
        <w:rPr>
          <w:rFonts w:ascii="Cambria" w:hAnsi="Cambria"/>
          <w:sz w:val="22"/>
          <w:szCs w:val="22"/>
        </w:rPr>
        <w:t>mi podkladmi</w:t>
      </w:r>
      <w:r w:rsidR="00872814">
        <w:rPr>
          <w:rFonts w:ascii="Cambria" w:hAnsi="Cambria"/>
          <w:sz w:val="22"/>
          <w:szCs w:val="22"/>
        </w:rPr>
        <w:t xml:space="preserve">. </w:t>
      </w:r>
    </w:p>
    <w:p w14:paraId="7402CE7F" w14:textId="0BC88540" w:rsidR="00B92DEE" w:rsidRPr="004842F0" w:rsidRDefault="00B92DEE" w:rsidP="00B92DEE">
      <w:pPr>
        <w:pStyle w:val="ListParagraph"/>
        <w:spacing w:after="120"/>
        <w:ind w:left="709"/>
        <w:contextualSpacing w:val="0"/>
        <w:jc w:val="both"/>
        <w:rPr>
          <w:rFonts w:ascii="Cambria" w:hAnsi="Cambria"/>
          <w:sz w:val="22"/>
          <w:szCs w:val="22"/>
        </w:rPr>
      </w:pPr>
      <w:r w:rsidRPr="004842F0">
        <w:rPr>
          <w:rFonts w:ascii="Cambria" w:hAnsi="Cambria"/>
          <w:b/>
          <w:sz w:val="22"/>
          <w:szCs w:val="22"/>
        </w:rPr>
        <w:t>„</w:t>
      </w:r>
      <w:r>
        <w:rPr>
          <w:rFonts w:ascii="Cambria" w:hAnsi="Cambria"/>
          <w:b/>
          <w:sz w:val="22"/>
          <w:szCs w:val="22"/>
        </w:rPr>
        <w:t>Skúšky</w:t>
      </w:r>
      <w:r w:rsidRPr="004842F0">
        <w:rPr>
          <w:rFonts w:ascii="Cambria" w:hAnsi="Cambria"/>
          <w:b/>
          <w:sz w:val="22"/>
          <w:szCs w:val="22"/>
        </w:rPr>
        <w:t>“</w:t>
      </w:r>
      <w:r w:rsidRPr="004842F0">
        <w:rPr>
          <w:rFonts w:ascii="Cambria" w:hAnsi="Cambria"/>
          <w:sz w:val="22"/>
          <w:szCs w:val="22"/>
        </w:rPr>
        <w:t xml:space="preserve"> znamenajú každé skúšky funkčnosti Diela</w:t>
      </w:r>
      <w:r>
        <w:rPr>
          <w:rFonts w:ascii="Cambria" w:hAnsi="Cambria"/>
          <w:sz w:val="22"/>
          <w:szCs w:val="22"/>
        </w:rPr>
        <w:t xml:space="preserve"> resp. jeho časti (podľa okolností individuálne alebo komplexné) </w:t>
      </w:r>
      <w:r w:rsidRPr="004842F0">
        <w:rPr>
          <w:rFonts w:ascii="Cambria" w:hAnsi="Cambria"/>
          <w:sz w:val="22"/>
          <w:szCs w:val="22"/>
        </w:rPr>
        <w:t xml:space="preserve">vykonané podľa bodu </w:t>
      </w:r>
      <w:r>
        <w:rPr>
          <w:rFonts w:ascii="Cambria" w:hAnsi="Cambria"/>
          <w:sz w:val="22"/>
          <w:szCs w:val="22"/>
        </w:rPr>
        <w:fldChar w:fldCharType="begin"/>
      </w:r>
      <w:r>
        <w:rPr>
          <w:rFonts w:ascii="Cambria" w:hAnsi="Cambria"/>
          <w:sz w:val="22"/>
          <w:szCs w:val="22"/>
        </w:rPr>
        <w:instrText xml:space="preserve"> REF _Ref19792480 \r \h </w:instrText>
      </w:r>
      <w:r>
        <w:rPr>
          <w:rFonts w:ascii="Cambria" w:hAnsi="Cambria"/>
          <w:sz w:val="22"/>
          <w:szCs w:val="22"/>
        </w:rPr>
      </w:r>
      <w:r>
        <w:rPr>
          <w:rFonts w:ascii="Cambria" w:hAnsi="Cambria"/>
          <w:sz w:val="22"/>
          <w:szCs w:val="22"/>
        </w:rPr>
        <w:fldChar w:fldCharType="separate"/>
      </w:r>
      <w:r w:rsidR="00EE7B40">
        <w:rPr>
          <w:rFonts w:ascii="Cambria" w:hAnsi="Cambria"/>
          <w:sz w:val="22"/>
          <w:szCs w:val="22"/>
        </w:rPr>
        <w:t>3.8</w:t>
      </w:r>
      <w:r>
        <w:rPr>
          <w:rFonts w:ascii="Cambria" w:hAnsi="Cambria"/>
          <w:sz w:val="22"/>
          <w:szCs w:val="22"/>
        </w:rPr>
        <w:fldChar w:fldCharType="end"/>
      </w:r>
      <w:r>
        <w:rPr>
          <w:rFonts w:ascii="Cambria" w:hAnsi="Cambria"/>
          <w:sz w:val="22"/>
          <w:szCs w:val="22"/>
        </w:rPr>
        <w:t xml:space="preserve"> </w:t>
      </w:r>
      <w:r w:rsidRPr="004842F0">
        <w:rPr>
          <w:rFonts w:ascii="Cambria" w:hAnsi="Cambria"/>
          <w:sz w:val="22"/>
          <w:szCs w:val="22"/>
        </w:rPr>
        <w:t>tejto Zmluvy.</w:t>
      </w:r>
    </w:p>
    <w:p w14:paraId="15444130" w14:textId="2A1C4709" w:rsidR="00CC1FDE" w:rsidRPr="004842F0" w:rsidRDefault="00CC1FDE" w:rsidP="00862FF2">
      <w:pPr>
        <w:pStyle w:val="ListParagraph"/>
        <w:spacing w:after="120"/>
        <w:ind w:left="709"/>
        <w:contextualSpacing w:val="0"/>
        <w:jc w:val="both"/>
        <w:rPr>
          <w:rFonts w:ascii="Cambria" w:hAnsi="Cambria"/>
          <w:sz w:val="22"/>
          <w:szCs w:val="22"/>
        </w:rPr>
      </w:pPr>
      <w:r>
        <w:rPr>
          <w:rFonts w:ascii="Cambria" w:hAnsi="Cambria"/>
          <w:b/>
          <w:sz w:val="22"/>
          <w:szCs w:val="22"/>
        </w:rPr>
        <w:t xml:space="preserve">„Skúšobná prevádzka“ </w:t>
      </w:r>
      <w:r w:rsidRPr="00947977">
        <w:rPr>
          <w:rFonts w:ascii="Cambria" w:hAnsi="Cambria"/>
          <w:bCs/>
          <w:sz w:val="22"/>
          <w:szCs w:val="22"/>
        </w:rPr>
        <w:t>znamená</w:t>
      </w:r>
      <w:r w:rsidR="00947977" w:rsidRPr="00947977">
        <w:t xml:space="preserve"> </w:t>
      </w:r>
      <w:r w:rsidR="00947977" w:rsidRPr="00947977">
        <w:rPr>
          <w:rFonts w:ascii="Cambria" w:hAnsi="Cambria"/>
          <w:bCs/>
          <w:sz w:val="22"/>
          <w:szCs w:val="22"/>
        </w:rPr>
        <w:t>dočasné užívanie stavby v zmysle § 84 Stavebného zákona</w:t>
      </w:r>
      <w:r w:rsidR="009529D8">
        <w:rPr>
          <w:rFonts w:ascii="Cambria" w:hAnsi="Cambria"/>
          <w:bCs/>
          <w:sz w:val="22"/>
          <w:szCs w:val="22"/>
        </w:rPr>
        <w:t xml:space="preserve"> v súlade s podmienkami podľa tejto Zmluvy</w:t>
      </w:r>
      <w:r w:rsidR="00947977">
        <w:rPr>
          <w:rFonts w:ascii="Cambria" w:hAnsi="Cambria"/>
          <w:bCs/>
          <w:sz w:val="22"/>
          <w:szCs w:val="22"/>
        </w:rPr>
        <w:t>.</w:t>
      </w:r>
    </w:p>
    <w:p w14:paraId="0D1F3785" w14:textId="77777777" w:rsidR="00862FF2" w:rsidRPr="004842F0" w:rsidRDefault="00862FF2" w:rsidP="00862FF2">
      <w:pPr>
        <w:pStyle w:val="ListParagraph"/>
        <w:spacing w:after="120"/>
        <w:ind w:left="709"/>
        <w:contextualSpacing w:val="0"/>
        <w:jc w:val="both"/>
        <w:rPr>
          <w:rFonts w:ascii="Cambria" w:hAnsi="Cambria" w:cs="Arial"/>
          <w:sz w:val="22"/>
          <w:szCs w:val="22"/>
        </w:rPr>
      </w:pPr>
      <w:r w:rsidRPr="004842F0">
        <w:rPr>
          <w:rFonts w:ascii="Cambria" w:hAnsi="Cambria" w:cs="Arial"/>
          <w:b/>
          <w:sz w:val="22"/>
          <w:szCs w:val="22"/>
        </w:rPr>
        <w:t xml:space="preserve">„Stavebný zákon“ </w:t>
      </w:r>
      <w:r w:rsidRPr="004842F0">
        <w:rPr>
          <w:rFonts w:ascii="Cambria" w:hAnsi="Cambria" w:cs="Arial"/>
          <w:sz w:val="22"/>
          <w:szCs w:val="22"/>
        </w:rPr>
        <w:t>znamená zákon č. 50/1976 Zb. o územnom plánovaní a stavebnom poriadku v</w:t>
      </w:r>
      <w:r w:rsidRPr="004842F0">
        <w:rPr>
          <w:rFonts w:ascii="Cambria" w:hAnsi="Cambria" w:cs="Calibri"/>
          <w:sz w:val="22"/>
          <w:szCs w:val="22"/>
        </w:rPr>
        <w:t> </w:t>
      </w:r>
      <w:r w:rsidRPr="004842F0">
        <w:rPr>
          <w:rFonts w:ascii="Cambria" w:hAnsi="Cambria" w:cs="Arial"/>
          <w:sz w:val="22"/>
          <w:szCs w:val="22"/>
        </w:rPr>
        <w:t>znen</w:t>
      </w:r>
      <w:r w:rsidRPr="004842F0">
        <w:rPr>
          <w:rFonts w:ascii="Cambria" w:hAnsi="Cambria" w:cs="Proba Pro"/>
          <w:sz w:val="22"/>
          <w:szCs w:val="22"/>
        </w:rPr>
        <w:t>í</w:t>
      </w:r>
      <w:r w:rsidRPr="004842F0">
        <w:rPr>
          <w:rFonts w:ascii="Cambria" w:hAnsi="Cambria" w:cs="Arial"/>
          <w:sz w:val="22"/>
          <w:szCs w:val="22"/>
        </w:rPr>
        <w:t xml:space="preserve"> neskorších predpisov.</w:t>
      </w:r>
    </w:p>
    <w:p w14:paraId="01A1A82F" w14:textId="4E0AB04B"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„Stavenisko“</w:t>
      </w:r>
      <w:r w:rsidRPr="004842F0">
        <w:rPr>
          <w:rFonts w:ascii="Cambria" w:hAnsi="Cambria"/>
          <w:sz w:val="22"/>
          <w:szCs w:val="22"/>
        </w:rPr>
        <w:t xml:space="preserve"> znamená </w:t>
      </w:r>
      <w:r w:rsidR="00872814">
        <w:rPr>
          <w:rFonts w:ascii="Cambria" w:hAnsi="Cambria"/>
          <w:sz w:val="22"/>
          <w:szCs w:val="22"/>
        </w:rPr>
        <w:t xml:space="preserve">miesto alebo </w:t>
      </w:r>
      <w:r w:rsidRPr="004842F0">
        <w:rPr>
          <w:rFonts w:ascii="Cambria" w:hAnsi="Cambria"/>
          <w:sz w:val="22"/>
          <w:szCs w:val="22"/>
        </w:rPr>
        <w:t>miesta, kde má byť Dielo vyhotovené</w:t>
      </w:r>
      <w:r w:rsidR="00BE1104">
        <w:rPr>
          <w:rFonts w:ascii="Cambria" w:hAnsi="Cambria"/>
          <w:sz w:val="22"/>
          <w:szCs w:val="22"/>
        </w:rPr>
        <w:t xml:space="preserve"> a kde majú byť dodané Technologické zariadenia, ako a ďalšie miesta, ako môžu byť definované v tejto Zmluve</w:t>
      </w:r>
      <w:r w:rsidRPr="004842F0">
        <w:rPr>
          <w:rFonts w:ascii="Cambria" w:hAnsi="Cambria"/>
          <w:sz w:val="22"/>
          <w:szCs w:val="22"/>
        </w:rPr>
        <w:t>.</w:t>
      </w:r>
    </w:p>
    <w:p w14:paraId="31BDD5C3" w14:textId="7777777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cs="Arial"/>
          <w:b/>
          <w:sz w:val="22"/>
          <w:szCs w:val="22"/>
        </w:rPr>
        <w:t xml:space="preserve">„Subdodávateľ“ </w:t>
      </w:r>
      <w:r w:rsidRPr="004842F0">
        <w:rPr>
          <w:rFonts w:ascii="Cambria" w:hAnsi="Cambria"/>
          <w:bCs/>
          <w:iCs/>
          <w:sz w:val="22"/>
          <w:szCs w:val="22"/>
        </w:rPr>
        <w:t xml:space="preserve">je hospodársky subjekt, ktorý </w:t>
      </w:r>
      <w:r w:rsidRPr="004842F0">
        <w:rPr>
          <w:rFonts w:ascii="Cambria" w:hAnsi="Cambria"/>
          <w:sz w:val="22"/>
          <w:szCs w:val="22"/>
        </w:rPr>
        <w:t>uzavrie alebo uzavrel so Zhotoviteľom písomnú odplatnú zmluvu na plnenie určitej časti tejto Zmluvy.</w:t>
      </w:r>
    </w:p>
    <w:p w14:paraId="5ABE66A4" w14:textId="2187BD61"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 xml:space="preserve">„Súťaž“ </w:t>
      </w:r>
      <w:r w:rsidRPr="004842F0">
        <w:rPr>
          <w:rFonts w:ascii="Cambria" w:hAnsi="Cambria"/>
          <w:sz w:val="22"/>
          <w:szCs w:val="22"/>
        </w:rPr>
        <w:t>má význam uvedený v</w:t>
      </w:r>
      <w:r w:rsidRPr="004842F0">
        <w:rPr>
          <w:rFonts w:ascii="Cambria" w:hAnsi="Cambria" w:cs="Calibri"/>
          <w:sz w:val="22"/>
          <w:szCs w:val="22"/>
        </w:rPr>
        <w:t> </w:t>
      </w:r>
      <w:r w:rsidRPr="004842F0">
        <w:rPr>
          <w:rFonts w:ascii="Cambria" w:hAnsi="Cambria"/>
          <w:sz w:val="22"/>
          <w:szCs w:val="22"/>
        </w:rPr>
        <w:t xml:space="preserve">bode </w:t>
      </w:r>
      <w:r w:rsidRPr="004842F0">
        <w:rPr>
          <w:rFonts w:ascii="Cambria" w:hAnsi="Cambria"/>
          <w:sz w:val="22"/>
          <w:szCs w:val="22"/>
        </w:rPr>
        <w:fldChar w:fldCharType="begin"/>
      </w:r>
      <w:r w:rsidRPr="004842F0">
        <w:rPr>
          <w:rFonts w:ascii="Cambria" w:hAnsi="Cambria"/>
          <w:sz w:val="22"/>
          <w:szCs w:val="22"/>
        </w:rPr>
        <w:instrText xml:space="preserve"> REF _Ref485111977 \r \h  \* MERGEFORMAT </w:instrText>
      </w:r>
      <w:r w:rsidRPr="004842F0">
        <w:rPr>
          <w:rFonts w:ascii="Cambria" w:hAnsi="Cambria"/>
          <w:sz w:val="22"/>
          <w:szCs w:val="22"/>
        </w:rPr>
      </w:r>
      <w:r w:rsidRPr="004842F0">
        <w:rPr>
          <w:rFonts w:ascii="Cambria" w:hAnsi="Cambria"/>
          <w:sz w:val="22"/>
          <w:szCs w:val="22"/>
        </w:rPr>
        <w:fldChar w:fldCharType="separate"/>
      </w:r>
      <w:r w:rsidR="00EE7B40">
        <w:rPr>
          <w:rFonts w:ascii="Cambria" w:hAnsi="Cambria"/>
          <w:sz w:val="22"/>
          <w:szCs w:val="22"/>
        </w:rPr>
        <w:t>A)</w:t>
      </w:r>
      <w:r w:rsidRPr="004842F0">
        <w:rPr>
          <w:rFonts w:ascii="Cambria" w:hAnsi="Cambria"/>
          <w:sz w:val="22"/>
          <w:szCs w:val="22"/>
        </w:rPr>
        <w:fldChar w:fldCharType="end"/>
      </w:r>
      <w:r w:rsidRPr="004842F0">
        <w:rPr>
          <w:rFonts w:ascii="Cambria" w:hAnsi="Cambria"/>
          <w:sz w:val="22"/>
          <w:szCs w:val="22"/>
        </w:rPr>
        <w:t xml:space="preserve"> Preambuly tejto Zmluvy</w:t>
      </w:r>
      <w:r w:rsidRPr="004842F0">
        <w:rPr>
          <w:rFonts w:ascii="Cambria" w:hAnsi="Cambria"/>
          <w:i/>
          <w:sz w:val="22"/>
          <w:szCs w:val="22"/>
        </w:rPr>
        <w:t xml:space="preserve">. </w:t>
      </w:r>
    </w:p>
    <w:p w14:paraId="55748DE3" w14:textId="7777777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„Súťažné podklady“</w:t>
      </w:r>
      <w:r w:rsidRPr="004842F0">
        <w:rPr>
          <w:rFonts w:ascii="Cambria" w:hAnsi="Cambria"/>
          <w:sz w:val="22"/>
          <w:szCs w:val="22"/>
        </w:rPr>
        <w:t xml:space="preserve"> znamenajú súťažné podklady pre Súťaž.</w:t>
      </w:r>
    </w:p>
    <w:p w14:paraId="737419A0" w14:textId="2926C923" w:rsidR="00862FF2" w:rsidRPr="004842F0" w:rsidRDefault="00862FF2" w:rsidP="0049497A">
      <w:pPr>
        <w:pStyle w:val="ListParagraph"/>
        <w:spacing w:after="120"/>
        <w:ind w:left="709"/>
        <w:contextualSpacing w:val="0"/>
        <w:jc w:val="both"/>
        <w:rPr>
          <w:rFonts w:ascii="Cambria" w:hAnsi="Cambria"/>
          <w:b/>
          <w:sz w:val="22"/>
          <w:szCs w:val="22"/>
        </w:rPr>
      </w:pPr>
      <w:r w:rsidRPr="004842F0">
        <w:rPr>
          <w:rFonts w:ascii="Cambria" w:hAnsi="Cambria"/>
          <w:b/>
          <w:sz w:val="22"/>
          <w:szCs w:val="22"/>
        </w:rPr>
        <w:t xml:space="preserve">„Špecifikácia predmetu zákazky“ </w:t>
      </w:r>
      <w:r w:rsidRPr="0032492A">
        <w:rPr>
          <w:rFonts w:ascii="Cambria" w:hAnsi="Cambria"/>
          <w:sz w:val="22"/>
          <w:szCs w:val="22"/>
        </w:rPr>
        <w:t xml:space="preserve">znamená </w:t>
      </w:r>
      <w:r w:rsidR="0032492A" w:rsidRPr="00A65268">
        <w:rPr>
          <w:rFonts w:ascii="Cambria" w:hAnsi="Cambria"/>
          <w:sz w:val="22"/>
          <w:szCs w:val="22"/>
        </w:rPr>
        <w:t>špecifikácie predmetu Zákazky</w:t>
      </w:r>
      <w:r w:rsidR="0032492A" w:rsidRPr="00A65268">
        <w:rPr>
          <w:rFonts w:ascii="Cambria" w:hAnsi="Cambria" w:cs="Arial"/>
          <w:sz w:val="22"/>
          <w:szCs w:val="22"/>
        </w:rPr>
        <w:t xml:space="preserve"> ako ich Objedn</w:t>
      </w:r>
      <w:r w:rsidR="0032492A" w:rsidRPr="00A65268">
        <w:rPr>
          <w:rFonts w:ascii="Cambria" w:hAnsi="Cambria" w:cs="Proba Pro"/>
          <w:sz w:val="22"/>
          <w:szCs w:val="22"/>
        </w:rPr>
        <w:t>á</w:t>
      </w:r>
      <w:r w:rsidR="0032492A" w:rsidRPr="00A65268">
        <w:rPr>
          <w:rFonts w:ascii="Cambria" w:hAnsi="Cambria" w:cs="Arial"/>
          <w:sz w:val="22"/>
          <w:szCs w:val="22"/>
        </w:rPr>
        <w:t>vate</w:t>
      </w:r>
      <w:r w:rsidR="0032492A" w:rsidRPr="00A65268">
        <w:rPr>
          <w:rFonts w:ascii="Cambria" w:hAnsi="Cambria" w:cs="Proba Pro"/>
          <w:sz w:val="22"/>
          <w:szCs w:val="22"/>
        </w:rPr>
        <w:t>ľ</w:t>
      </w:r>
      <w:r w:rsidR="0032492A" w:rsidRPr="00A65268">
        <w:rPr>
          <w:rFonts w:ascii="Cambria" w:hAnsi="Cambria" w:cs="Arial"/>
          <w:sz w:val="22"/>
          <w:szCs w:val="22"/>
        </w:rPr>
        <w:t xml:space="preserve"> </w:t>
      </w:r>
      <w:r w:rsidR="0032492A" w:rsidRPr="00A65268">
        <w:rPr>
          <w:rFonts w:ascii="Cambria" w:hAnsi="Cambria"/>
          <w:sz w:val="22"/>
          <w:szCs w:val="22"/>
        </w:rPr>
        <w:t>definoval v</w:t>
      </w:r>
      <w:r w:rsidR="0032492A" w:rsidRPr="00A65268">
        <w:rPr>
          <w:rFonts w:ascii="Cambria" w:hAnsi="Cambria" w:cs="Calibri"/>
          <w:sz w:val="22"/>
          <w:szCs w:val="22"/>
        </w:rPr>
        <w:t> </w:t>
      </w:r>
      <w:r w:rsidR="0032492A" w:rsidRPr="00A65268">
        <w:rPr>
          <w:rFonts w:ascii="Cambria" w:hAnsi="Cambria" w:cs="Proba Pro"/>
          <w:sz w:val="22"/>
          <w:szCs w:val="22"/>
        </w:rPr>
        <w:t>rámci</w:t>
      </w:r>
      <w:r w:rsidR="0032492A" w:rsidRPr="00A65268">
        <w:rPr>
          <w:rFonts w:ascii="Cambria" w:hAnsi="Cambria"/>
          <w:sz w:val="22"/>
          <w:szCs w:val="22"/>
        </w:rPr>
        <w:t xml:space="preserve"> S</w:t>
      </w:r>
      <w:r w:rsidR="0032492A" w:rsidRPr="00A65268">
        <w:rPr>
          <w:rFonts w:ascii="Cambria" w:hAnsi="Cambria" w:cs="Proba Pro"/>
          <w:sz w:val="22"/>
          <w:szCs w:val="22"/>
        </w:rPr>
        <w:t>úť</w:t>
      </w:r>
      <w:r w:rsidR="0032492A" w:rsidRPr="00A65268">
        <w:rPr>
          <w:rFonts w:ascii="Cambria" w:hAnsi="Cambria"/>
          <w:sz w:val="22"/>
          <w:szCs w:val="22"/>
        </w:rPr>
        <w:t>a</w:t>
      </w:r>
      <w:r w:rsidR="0032492A" w:rsidRPr="00A65268">
        <w:rPr>
          <w:rFonts w:ascii="Cambria" w:hAnsi="Cambria" w:cs="Proba Pro"/>
          <w:sz w:val="22"/>
          <w:szCs w:val="22"/>
        </w:rPr>
        <w:t>ž</w:t>
      </w:r>
      <w:r w:rsidR="0032492A" w:rsidRPr="00A65268">
        <w:rPr>
          <w:rFonts w:ascii="Cambria" w:hAnsi="Cambria"/>
          <w:sz w:val="22"/>
          <w:szCs w:val="22"/>
        </w:rPr>
        <w:t>n</w:t>
      </w:r>
      <w:r w:rsidR="0032492A" w:rsidRPr="00A65268">
        <w:rPr>
          <w:rFonts w:ascii="Cambria" w:hAnsi="Cambria" w:cs="Proba Pro"/>
          <w:sz w:val="22"/>
          <w:szCs w:val="22"/>
        </w:rPr>
        <w:t>ý</w:t>
      </w:r>
      <w:r w:rsidR="0032492A" w:rsidRPr="00A65268">
        <w:rPr>
          <w:rFonts w:ascii="Cambria" w:hAnsi="Cambria"/>
          <w:sz w:val="22"/>
          <w:szCs w:val="22"/>
        </w:rPr>
        <w:t>ch podkladov, ktoré vyjadrujú</w:t>
      </w:r>
      <w:r w:rsidRPr="0032492A">
        <w:rPr>
          <w:rFonts w:ascii="Cambria" w:hAnsi="Cambria" w:cs="Arial"/>
          <w:sz w:val="22"/>
          <w:szCs w:val="22"/>
        </w:rPr>
        <w:t xml:space="preserve"> účel, rozsah a</w:t>
      </w:r>
      <w:r w:rsidRPr="0032492A">
        <w:rPr>
          <w:rFonts w:ascii="Cambria" w:hAnsi="Cambria" w:cs="Calibri"/>
          <w:sz w:val="22"/>
          <w:szCs w:val="22"/>
        </w:rPr>
        <w:t> </w:t>
      </w:r>
      <w:r w:rsidRPr="0032492A">
        <w:rPr>
          <w:rFonts w:ascii="Cambria" w:hAnsi="Cambria" w:cs="Arial"/>
          <w:sz w:val="22"/>
          <w:szCs w:val="22"/>
        </w:rPr>
        <w:t>technick</w:t>
      </w:r>
      <w:r w:rsidRPr="0032492A">
        <w:rPr>
          <w:rFonts w:ascii="Cambria" w:hAnsi="Cambria" w:cs="Proba Pro"/>
          <w:sz w:val="22"/>
          <w:szCs w:val="22"/>
        </w:rPr>
        <w:t>é</w:t>
      </w:r>
      <w:r w:rsidRPr="0032492A">
        <w:rPr>
          <w:rFonts w:ascii="Cambria" w:hAnsi="Cambria" w:cs="Arial"/>
          <w:sz w:val="22"/>
          <w:szCs w:val="22"/>
        </w:rPr>
        <w:t xml:space="preserve"> a</w:t>
      </w:r>
      <w:r w:rsidRPr="0032492A">
        <w:rPr>
          <w:rFonts w:ascii="Cambria" w:hAnsi="Cambria" w:cs="Calibri"/>
          <w:sz w:val="22"/>
          <w:szCs w:val="22"/>
        </w:rPr>
        <w:t> </w:t>
      </w:r>
      <w:r w:rsidRPr="0032492A">
        <w:rPr>
          <w:rFonts w:ascii="Cambria" w:hAnsi="Cambria" w:cs="Arial"/>
          <w:sz w:val="22"/>
          <w:szCs w:val="22"/>
        </w:rPr>
        <w:t>in</w:t>
      </w:r>
      <w:r w:rsidRPr="0032492A">
        <w:rPr>
          <w:rFonts w:ascii="Cambria" w:hAnsi="Cambria" w:cs="Proba Pro"/>
          <w:sz w:val="22"/>
          <w:szCs w:val="22"/>
        </w:rPr>
        <w:t>é</w:t>
      </w:r>
      <w:r w:rsidRPr="0032492A">
        <w:rPr>
          <w:rFonts w:ascii="Cambria" w:hAnsi="Cambria" w:cs="Arial"/>
          <w:sz w:val="22"/>
          <w:szCs w:val="22"/>
        </w:rPr>
        <w:t xml:space="preserve"> krit</w:t>
      </w:r>
      <w:r w:rsidRPr="0032492A">
        <w:rPr>
          <w:rFonts w:ascii="Cambria" w:hAnsi="Cambria" w:cs="Proba Pro"/>
          <w:sz w:val="22"/>
          <w:szCs w:val="22"/>
        </w:rPr>
        <w:t>é</w:t>
      </w:r>
      <w:r w:rsidRPr="0032492A">
        <w:rPr>
          <w:rFonts w:ascii="Cambria" w:hAnsi="Cambria" w:cs="Arial"/>
          <w:sz w:val="22"/>
          <w:szCs w:val="22"/>
        </w:rPr>
        <w:t>ri</w:t>
      </w:r>
      <w:r w:rsidRPr="0032492A">
        <w:rPr>
          <w:rFonts w:ascii="Cambria" w:hAnsi="Cambria" w:cs="Proba Pro"/>
          <w:sz w:val="22"/>
          <w:szCs w:val="22"/>
        </w:rPr>
        <w:t>á</w:t>
      </w:r>
      <w:r w:rsidRPr="0032492A">
        <w:rPr>
          <w:rFonts w:ascii="Cambria" w:hAnsi="Cambria" w:cs="Arial"/>
          <w:sz w:val="22"/>
          <w:szCs w:val="22"/>
        </w:rPr>
        <w:t xml:space="preserve"> a</w:t>
      </w:r>
      <w:r w:rsidRPr="0032492A">
        <w:rPr>
          <w:rFonts w:ascii="Cambria" w:hAnsi="Cambria" w:cs="Calibri"/>
          <w:sz w:val="22"/>
          <w:szCs w:val="22"/>
        </w:rPr>
        <w:t> </w:t>
      </w:r>
      <w:r w:rsidRPr="0032492A">
        <w:rPr>
          <w:rFonts w:ascii="Cambria" w:hAnsi="Cambria" w:cs="Arial"/>
          <w:sz w:val="22"/>
          <w:szCs w:val="22"/>
        </w:rPr>
        <w:t>po</w:t>
      </w:r>
      <w:r w:rsidRPr="0032492A">
        <w:rPr>
          <w:rFonts w:ascii="Cambria" w:hAnsi="Cambria" w:cs="Proba Pro"/>
          <w:sz w:val="22"/>
          <w:szCs w:val="22"/>
        </w:rPr>
        <w:t>ž</w:t>
      </w:r>
      <w:r w:rsidRPr="0032492A">
        <w:rPr>
          <w:rFonts w:ascii="Cambria" w:hAnsi="Cambria" w:cs="Arial"/>
          <w:sz w:val="22"/>
          <w:szCs w:val="22"/>
        </w:rPr>
        <w:t>iadavky na Dokumentáciu Zhotoviteľa, Dielo a</w:t>
      </w:r>
      <w:r w:rsidRPr="0032492A">
        <w:rPr>
          <w:rFonts w:ascii="Cambria" w:hAnsi="Cambria" w:cs="Calibri"/>
          <w:sz w:val="22"/>
          <w:szCs w:val="22"/>
        </w:rPr>
        <w:t> </w:t>
      </w:r>
      <w:r w:rsidRPr="0032492A">
        <w:rPr>
          <w:rFonts w:ascii="Cambria" w:hAnsi="Cambria" w:cs="Arial"/>
          <w:sz w:val="22"/>
          <w:szCs w:val="22"/>
        </w:rPr>
        <w:t>ostatn</w:t>
      </w:r>
      <w:r w:rsidRPr="0032492A">
        <w:rPr>
          <w:rFonts w:ascii="Cambria" w:hAnsi="Cambria" w:cs="Proba Pro"/>
          <w:sz w:val="22"/>
          <w:szCs w:val="22"/>
        </w:rPr>
        <w:t>é</w:t>
      </w:r>
      <w:r w:rsidRPr="0032492A">
        <w:rPr>
          <w:rFonts w:ascii="Cambria" w:hAnsi="Cambria" w:cs="Arial"/>
          <w:sz w:val="22"/>
          <w:szCs w:val="22"/>
        </w:rPr>
        <w:t xml:space="preserve"> plnenia tejto Zmluvy</w:t>
      </w:r>
      <w:r w:rsidR="0032492A" w:rsidRPr="00A65268">
        <w:rPr>
          <w:rFonts w:ascii="Cambria" w:hAnsi="Cambria" w:cs="Arial"/>
          <w:sz w:val="22"/>
          <w:szCs w:val="22"/>
        </w:rPr>
        <w:t xml:space="preserve">; Špecifikáciu predmetu zákazky </w:t>
      </w:r>
      <w:r w:rsidR="0049497A">
        <w:rPr>
          <w:rFonts w:ascii="Cambria" w:hAnsi="Cambria" w:cs="Arial"/>
          <w:sz w:val="22"/>
          <w:szCs w:val="22"/>
        </w:rPr>
        <w:t>tvoria najmä Projektová dokumentácia Diela, v</w:t>
      </w:r>
      <w:r w:rsidR="0049497A" w:rsidRPr="0049497A">
        <w:rPr>
          <w:rFonts w:ascii="Cambria" w:hAnsi="Cambria" w:cs="Arial"/>
          <w:sz w:val="22"/>
          <w:szCs w:val="22"/>
        </w:rPr>
        <w:t>šeobecné požiadavky Objednávateľa na Stavenisko a vykonávanie prác</w:t>
      </w:r>
      <w:r w:rsidR="0049497A">
        <w:rPr>
          <w:rFonts w:ascii="Cambria" w:hAnsi="Cambria" w:cs="Arial"/>
          <w:sz w:val="22"/>
          <w:szCs w:val="22"/>
        </w:rPr>
        <w:t>, p</w:t>
      </w:r>
      <w:r w:rsidR="0049497A" w:rsidRPr="0049497A">
        <w:rPr>
          <w:rFonts w:ascii="Cambria" w:hAnsi="Cambria" w:cs="Arial"/>
          <w:sz w:val="22"/>
          <w:szCs w:val="22"/>
        </w:rPr>
        <w:t>ožiadavky Objednávateľa na Dokumentáciu Zhotoviteľa a súvisiacu inžiniersku činnosť</w:t>
      </w:r>
      <w:r w:rsidR="00B34B81">
        <w:rPr>
          <w:rFonts w:ascii="Cambria" w:hAnsi="Cambria" w:cs="Arial"/>
          <w:sz w:val="22"/>
          <w:szCs w:val="22"/>
        </w:rPr>
        <w:t xml:space="preserve"> a</w:t>
      </w:r>
      <w:r w:rsidR="0049497A">
        <w:rPr>
          <w:rFonts w:ascii="Cambria" w:hAnsi="Cambria" w:cs="Arial"/>
          <w:sz w:val="22"/>
          <w:szCs w:val="22"/>
        </w:rPr>
        <w:t xml:space="preserve"> p</w:t>
      </w:r>
      <w:r w:rsidR="0049497A" w:rsidRPr="0049497A">
        <w:rPr>
          <w:rFonts w:ascii="Cambria" w:hAnsi="Cambria" w:cs="Arial"/>
          <w:sz w:val="22"/>
          <w:szCs w:val="22"/>
        </w:rPr>
        <w:t>ožiadavky Objednávateľa na Skúšky</w:t>
      </w:r>
      <w:r w:rsidR="0032492A" w:rsidRPr="00A65268">
        <w:rPr>
          <w:rFonts w:ascii="Cambria" w:hAnsi="Cambria" w:cs="Arial"/>
          <w:sz w:val="22"/>
          <w:szCs w:val="22"/>
        </w:rPr>
        <w:t>.</w:t>
      </w:r>
      <w:r w:rsidRPr="004842F0">
        <w:rPr>
          <w:rFonts w:ascii="Cambria" w:hAnsi="Cambria"/>
          <w:b/>
          <w:sz w:val="22"/>
          <w:szCs w:val="22"/>
        </w:rPr>
        <w:t xml:space="preserve"> </w:t>
      </w:r>
    </w:p>
    <w:p w14:paraId="4807F900" w14:textId="08B4EC6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„Technické normy“</w:t>
      </w:r>
      <w:r w:rsidRPr="004842F0">
        <w:rPr>
          <w:rFonts w:ascii="Cambria" w:hAnsi="Cambria"/>
          <w:sz w:val="22"/>
          <w:szCs w:val="22"/>
        </w:rPr>
        <w:t xml:space="preserve"> znamenajú technické normy (STN, EN) vzťahujúce sa na akékoľvek práce na Diele</w:t>
      </w:r>
      <w:r w:rsidR="000B57E2">
        <w:rPr>
          <w:rFonts w:ascii="Cambria" w:hAnsi="Cambria"/>
          <w:sz w:val="22"/>
          <w:szCs w:val="22"/>
        </w:rPr>
        <w:t xml:space="preserve"> a</w:t>
      </w:r>
      <w:r w:rsidRPr="004842F0">
        <w:rPr>
          <w:rFonts w:ascii="Cambria" w:hAnsi="Cambria"/>
          <w:sz w:val="22"/>
          <w:szCs w:val="22"/>
        </w:rPr>
        <w:t xml:space="preserve"> samotné Dielo</w:t>
      </w:r>
      <w:r w:rsidR="002822A8">
        <w:rPr>
          <w:rFonts w:ascii="Cambria" w:hAnsi="Cambria"/>
          <w:sz w:val="22"/>
          <w:szCs w:val="22"/>
        </w:rPr>
        <w:t>, Dokumentáciu Zhotoviteľa,</w:t>
      </w:r>
      <w:r w:rsidR="000A555D">
        <w:rPr>
          <w:rFonts w:ascii="Cambria" w:hAnsi="Cambria"/>
          <w:sz w:val="22"/>
          <w:szCs w:val="22"/>
        </w:rPr>
        <w:t> použité m</w:t>
      </w:r>
      <w:r w:rsidRPr="004842F0">
        <w:rPr>
          <w:rFonts w:ascii="Cambria" w:hAnsi="Cambria"/>
          <w:sz w:val="22"/>
          <w:szCs w:val="22"/>
        </w:rPr>
        <w:t>ateriály</w:t>
      </w:r>
      <w:r w:rsidR="000B57E2">
        <w:rPr>
          <w:rFonts w:ascii="Cambria" w:hAnsi="Cambria"/>
          <w:sz w:val="22"/>
          <w:szCs w:val="22"/>
        </w:rPr>
        <w:t xml:space="preserve"> a postupy </w:t>
      </w:r>
      <w:r w:rsidRPr="004842F0">
        <w:rPr>
          <w:rFonts w:ascii="Cambria" w:hAnsi="Cambria"/>
          <w:sz w:val="22"/>
          <w:szCs w:val="22"/>
        </w:rPr>
        <w:t xml:space="preserve"> a</w:t>
      </w:r>
      <w:r w:rsidR="000B57E2">
        <w:rPr>
          <w:rFonts w:ascii="Cambria" w:hAnsi="Cambria"/>
          <w:sz w:val="22"/>
          <w:szCs w:val="22"/>
        </w:rPr>
        <w:t>ko aj</w:t>
      </w:r>
      <w:r w:rsidRPr="004842F0">
        <w:rPr>
          <w:rFonts w:ascii="Cambria" w:hAnsi="Cambria" w:cs="Calibri"/>
          <w:sz w:val="22"/>
          <w:szCs w:val="22"/>
        </w:rPr>
        <w:t> </w:t>
      </w:r>
      <w:r w:rsidRPr="004842F0">
        <w:rPr>
          <w:rFonts w:ascii="Cambria" w:hAnsi="Cambria"/>
          <w:sz w:val="22"/>
          <w:szCs w:val="22"/>
        </w:rPr>
        <w:t>ostatn</w:t>
      </w:r>
      <w:r w:rsidRPr="004842F0">
        <w:rPr>
          <w:rFonts w:ascii="Cambria" w:hAnsi="Cambria" w:cs="Proba Pro"/>
          <w:sz w:val="22"/>
          <w:szCs w:val="22"/>
        </w:rPr>
        <w:t>é</w:t>
      </w:r>
      <w:r w:rsidRPr="004842F0">
        <w:rPr>
          <w:rFonts w:ascii="Cambria" w:hAnsi="Cambria"/>
          <w:sz w:val="22"/>
          <w:szCs w:val="22"/>
        </w:rPr>
        <w:t xml:space="preserve"> normy uveden</w:t>
      </w:r>
      <w:r w:rsidRPr="004842F0">
        <w:rPr>
          <w:rFonts w:ascii="Cambria" w:hAnsi="Cambria" w:cs="Proba Pro"/>
          <w:sz w:val="22"/>
          <w:szCs w:val="22"/>
        </w:rPr>
        <w:t>é</w:t>
      </w:r>
      <w:r w:rsidRPr="004842F0">
        <w:rPr>
          <w:rFonts w:ascii="Cambria" w:hAnsi="Cambria"/>
          <w:sz w:val="22"/>
          <w:szCs w:val="22"/>
        </w:rPr>
        <w:t xml:space="preserve"> v</w:t>
      </w:r>
      <w:r w:rsidR="00837D33">
        <w:rPr>
          <w:rFonts w:ascii="Cambria" w:hAnsi="Cambria" w:cs="Calibri"/>
          <w:sz w:val="22"/>
          <w:szCs w:val="22"/>
        </w:rPr>
        <w:t> </w:t>
      </w:r>
      <w:r w:rsidR="00837D33">
        <w:rPr>
          <w:rFonts w:ascii="Cambria" w:hAnsi="Cambria"/>
          <w:sz w:val="22"/>
          <w:szCs w:val="22"/>
        </w:rPr>
        <w:t>Dokumentácii Objednávateľa</w:t>
      </w:r>
      <w:r w:rsidRPr="004842F0">
        <w:rPr>
          <w:rFonts w:ascii="Cambria" w:hAnsi="Cambria"/>
          <w:sz w:val="22"/>
          <w:szCs w:val="22"/>
        </w:rPr>
        <w:t xml:space="preserve"> alebo normy definované Právnymi predpismi.</w:t>
      </w:r>
    </w:p>
    <w:p w14:paraId="588E96AE" w14:textId="210F214F" w:rsidR="00F06985" w:rsidRPr="004842F0" w:rsidRDefault="00F578AB" w:rsidP="00862FF2">
      <w:pPr>
        <w:pStyle w:val="ListParagraph"/>
        <w:spacing w:after="120"/>
        <w:ind w:left="709"/>
        <w:contextualSpacing w:val="0"/>
        <w:jc w:val="both"/>
        <w:rPr>
          <w:rFonts w:ascii="Cambria" w:hAnsi="Cambria"/>
          <w:sz w:val="22"/>
          <w:szCs w:val="22"/>
        </w:rPr>
      </w:pPr>
      <w:r w:rsidRPr="004842F0" w:rsidDel="00F578AB">
        <w:rPr>
          <w:rFonts w:ascii="Cambria" w:hAnsi="Cambria"/>
          <w:b/>
          <w:sz w:val="22"/>
          <w:szCs w:val="22"/>
        </w:rPr>
        <w:t xml:space="preserve"> </w:t>
      </w:r>
      <w:r w:rsidR="00F06985" w:rsidRPr="00F06985">
        <w:rPr>
          <w:rFonts w:ascii="Cambria" w:hAnsi="Cambria"/>
          <w:sz w:val="22"/>
          <w:szCs w:val="22"/>
        </w:rPr>
        <w:t>„</w:t>
      </w:r>
      <w:r w:rsidR="00F06985" w:rsidRPr="00F06985">
        <w:rPr>
          <w:rFonts w:ascii="Cambria" w:hAnsi="Cambria"/>
          <w:b/>
          <w:bCs/>
          <w:sz w:val="22"/>
          <w:szCs w:val="22"/>
        </w:rPr>
        <w:t>Technologické zariadenia</w:t>
      </w:r>
      <w:r w:rsidR="00F06985" w:rsidRPr="00F06985">
        <w:rPr>
          <w:rFonts w:ascii="Cambria" w:hAnsi="Cambria"/>
          <w:sz w:val="22"/>
          <w:szCs w:val="22"/>
        </w:rPr>
        <w:t>“ znamenajú prístroje, stroje a technologické zariadenia, ktoré majú tvoriť alebo tvoria súčasť Diela.</w:t>
      </w:r>
    </w:p>
    <w:p w14:paraId="0D313649" w14:textId="10CE7894"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„Vyššia moc“</w:t>
      </w:r>
      <w:r w:rsidRPr="004842F0">
        <w:rPr>
          <w:rFonts w:ascii="Cambria" w:hAnsi="Cambria"/>
          <w:sz w:val="22"/>
          <w:szCs w:val="22"/>
        </w:rPr>
        <w:t xml:space="preserve"> má význam uvedený v</w:t>
      </w:r>
      <w:r w:rsidRPr="004842F0">
        <w:rPr>
          <w:rFonts w:ascii="Cambria" w:hAnsi="Cambria" w:cs="Calibri"/>
          <w:sz w:val="22"/>
          <w:szCs w:val="22"/>
        </w:rPr>
        <w:t> </w:t>
      </w:r>
      <w:r w:rsidRPr="004842F0">
        <w:rPr>
          <w:rFonts w:ascii="Cambria" w:hAnsi="Cambria"/>
          <w:sz w:val="22"/>
          <w:szCs w:val="22"/>
        </w:rPr>
        <w:t xml:space="preserve">bode </w:t>
      </w:r>
      <w:r w:rsidR="009165AF">
        <w:rPr>
          <w:rFonts w:ascii="Cambria" w:hAnsi="Cambria"/>
          <w:sz w:val="22"/>
          <w:szCs w:val="22"/>
        </w:rPr>
        <w:fldChar w:fldCharType="begin"/>
      </w:r>
      <w:r w:rsidR="009165AF">
        <w:rPr>
          <w:rFonts w:ascii="Cambria" w:hAnsi="Cambria"/>
          <w:sz w:val="22"/>
          <w:szCs w:val="22"/>
        </w:rPr>
        <w:instrText xml:space="preserve"> REF _Ref11402148 \r \h </w:instrText>
      </w:r>
      <w:r w:rsidR="009165AF">
        <w:rPr>
          <w:rFonts w:ascii="Cambria" w:hAnsi="Cambria"/>
          <w:sz w:val="22"/>
          <w:szCs w:val="22"/>
        </w:rPr>
      </w:r>
      <w:r w:rsidR="009165AF">
        <w:rPr>
          <w:rFonts w:ascii="Cambria" w:hAnsi="Cambria"/>
          <w:sz w:val="22"/>
          <w:szCs w:val="22"/>
        </w:rPr>
        <w:fldChar w:fldCharType="separate"/>
      </w:r>
      <w:r w:rsidR="00EE7B40">
        <w:rPr>
          <w:rFonts w:ascii="Cambria" w:hAnsi="Cambria"/>
          <w:sz w:val="22"/>
          <w:szCs w:val="22"/>
        </w:rPr>
        <w:t>4.2.5</w:t>
      </w:r>
      <w:r w:rsidR="009165AF">
        <w:rPr>
          <w:rFonts w:ascii="Cambria" w:hAnsi="Cambria"/>
          <w:sz w:val="22"/>
          <w:szCs w:val="22"/>
        </w:rPr>
        <w:fldChar w:fldCharType="end"/>
      </w:r>
      <w:r w:rsidR="009165AF">
        <w:rPr>
          <w:rFonts w:ascii="Cambria" w:hAnsi="Cambria"/>
          <w:sz w:val="22"/>
          <w:szCs w:val="22"/>
        </w:rPr>
        <w:t xml:space="preserve"> </w:t>
      </w:r>
      <w:r w:rsidRPr="004842F0">
        <w:rPr>
          <w:rFonts w:ascii="Cambria" w:hAnsi="Cambria"/>
          <w:sz w:val="22"/>
          <w:szCs w:val="22"/>
        </w:rPr>
        <w:t>tejto Zmluvy.</w:t>
      </w:r>
    </w:p>
    <w:p w14:paraId="33FC35B5" w14:textId="7777777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lastRenderedPageBreak/>
        <w:t>„Zákon o</w:t>
      </w:r>
      <w:r w:rsidRPr="004842F0">
        <w:rPr>
          <w:rFonts w:ascii="Cambria" w:hAnsi="Cambria" w:cs="Calibri"/>
          <w:b/>
          <w:sz w:val="22"/>
          <w:szCs w:val="22"/>
        </w:rPr>
        <w:t> </w:t>
      </w:r>
      <w:r w:rsidRPr="004842F0">
        <w:rPr>
          <w:rFonts w:ascii="Cambria" w:hAnsi="Cambria"/>
          <w:b/>
          <w:sz w:val="22"/>
          <w:szCs w:val="22"/>
        </w:rPr>
        <w:t>verejnom obstar</w:t>
      </w:r>
      <w:r w:rsidRPr="004842F0">
        <w:rPr>
          <w:rFonts w:ascii="Cambria" w:hAnsi="Cambria" w:cs="Proba Pro"/>
          <w:b/>
          <w:sz w:val="22"/>
          <w:szCs w:val="22"/>
        </w:rPr>
        <w:t>á</w:t>
      </w:r>
      <w:r w:rsidRPr="004842F0">
        <w:rPr>
          <w:rFonts w:ascii="Cambria" w:hAnsi="Cambria"/>
          <w:b/>
          <w:sz w:val="22"/>
          <w:szCs w:val="22"/>
        </w:rPr>
        <w:t>van</w:t>
      </w:r>
      <w:r w:rsidRPr="004842F0">
        <w:rPr>
          <w:rFonts w:ascii="Cambria" w:hAnsi="Cambria" w:cs="Proba Pro"/>
          <w:b/>
          <w:sz w:val="22"/>
          <w:szCs w:val="22"/>
        </w:rPr>
        <w:t>í“</w:t>
      </w:r>
      <w:r w:rsidRPr="004842F0">
        <w:rPr>
          <w:rFonts w:ascii="Cambria" w:hAnsi="Cambria"/>
          <w:sz w:val="22"/>
          <w:szCs w:val="22"/>
        </w:rPr>
        <w:t xml:space="preserve"> znamená zákon č. 343/2015 Z. z. o verejnom obstarávaní a o zmene a doplnení niektorých zákonov v</w:t>
      </w:r>
      <w:r w:rsidRPr="004842F0">
        <w:rPr>
          <w:rFonts w:ascii="Cambria" w:hAnsi="Cambria" w:cs="Calibri"/>
          <w:sz w:val="22"/>
          <w:szCs w:val="22"/>
        </w:rPr>
        <w:t> </w:t>
      </w:r>
      <w:r w:rsidRPr="004842F0">
        <w:rPr>
          <w:rFonts w:ascii="Cambria" w:hAnsi="Cambria"/>
          <w:sz w:val="22"/>
          <w:szCs w:val="22"/>
        </w:rPr>
        <w:t>znen</w:t>
      </w:r>
      <w:r w:rsidRPr="004842F0">
        <w:rPr>
          <w:rFonts w:ascii="Cambria" w:hAnsi="Cambria" w:cs="Proba Pro"/>
          <w:sz w:val="22"/>
          <w:szCs w:val="22"/>
        </w:rPr>
        <w:t>í</w:t>
      </w:r>
      <w:r w:rsidRPr="004842F0">
        <w:rPr>
          <w:rFonts w:ascii="Cambria" w:hAnsi="Cambria"/>
          <w:sz w:val="22"/>
          <w:szCs w:val="22"/>
        </w:rPr>
        <w:t xml:space="preserve"> neskor</w:t>
      </w:r>
      <w:r w:rsidRPr="004842F0">
        <w:rPr>
          <w:rFonts w:ascii="Cambria" w:hAnsi="Cambria" w:cs="Proba Pro"/>
          <w:sz w:val="22"/>
          <w:szCs w:val="22"/>
        </w:rPr>
        <w:t>ší</w:t>
      </w:r>
      <w:r w:rsidRPr="004842F0">
        <w:rPr>
          <w:rFonts w:ascii="Cambria" w:hAnsi="Cambria"/>
          <w:sz w:val="22"/>
          <w:szCs w:val="22"/>
        </w:rPr>
        <w:t>ch predpisov.</w:t>
      </w:r>
    </w:p>
    <w:p w14:paraId="6DA53A84" w14:textId="50A1E5BE"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 xml:space="preserve">„Záručná doba“ </w:t>
      </w:r>
      <w:r w:rsidRPr="004842F0">
        <w:rPr>
          <w:rFonts w:ascii="Cambria" w:hAnsi="Cambria"/>
          <w:sz w:val="22"/>
          <w:szCs w:val="22"/>
        </w:rPr>
        <w:t xml:space="preserve">znamená </w:t>
      </w:r>
      <w:r w:rsidR="00837D33">
        <w:rPr>
          <w:rFonts w:ascii="Cambria" w:hAnsi="Cambria"/>
          <w:sz w:val="22"/>
          <w:szCs w:val="22"/>
        </w:rPr>
        <w:t xml:space="preserve">každú </w:t>
      </w:r>
      <w:r w:rsidRPr="004842F0">
        <w:rPr>
          <w:rFonts w:ascii="Cambria" w:hAnsi="Cambria"/>
          <w:sz w:val="22"/>
          <w:szCs w:val="22"/>
        </w:rPr>
        <w:t xml:space="preserve">záručnú dobu podľa bodu </w:t>
      </w:r>
      <w:r w:rsidRPr="004842F0">
        <w:rPr>
          <w:rFonts w:ascii="Cambria" w:hAnsi="Cambria"/>
          <w:sz w:val="22"/>
          <w:szCs w:val="22"/>
        </w:rPr>
        <w:fldChar w:fldCharType="begin"/>
      </w:r>
      <w:r w:rsidRPr="004842F0">
        <w:rPr>
          <w:rFonts w:ascii="Cambria" w:hAnsi="Cambria"/>
          <w:sz w:val="22"/>
          <w:szCs w:val="22"/>
        </w:rPr>
        <w:instrText xml:space="preserve"> REF _Ref485112046 \r \h  \* MERGEFORMAT </w:instrText>
      </w:r>
      <w:r w:rsidRPr="004842F0">
        <w:rPr>
          <w:rFonts w:ascii="Cambria" w:hAnsi="Cambria"/>
          <w:sz w:val="22"/>
          <w:szCs w:val="22"/>
        </w:rPr>
      </w:r>
      <w:r w:rsidRPr="004842F0">
        <w:rPr>
          <w:rFonts w:ascii="Cambria" w:hAnsi="Cambria"/>
          <w:sz w:val="22"/>
          <w:szCs w:val="22"/>
        </w:rPr>
        <w:fldChar w:fldCharType="separate"/>
      </w:r>
      <w:r w:rsidR="00EE7B40">
        <w:rPr>
          <w:rFonts w:ascii="Cambria" w:hAnsi="Cambria"/>
          <w:sz w:val="22"/>
          <w:szCs w:val="22"/>
        </w:rPr>
        <w:t>4.3.1</w:t>
      </w:r>
      <w:r w:rsidRPr="004842F0">
        <w:rPr>
          <w:rFonts w:ascii="Cambria" w:hAnsi="Cambria"/>
          <w:sz w:val="22"/>
          <w:szCs w:val="22"/>
        </w:rPr>
        <w:fldChar w:fldCharType="end"/>
      </w:r>
      <w:r w:rsidRPr="004842F0">
        <w:rPr>
          <w:rFonts w:ascii="Cambria" w:hAnsi="Cambria"/>
          <w:sz w:val="22"/>
          <w:szCs w:val="22"/>
        </w:rPr>
        <w:t xml:space="preserve"> tejto Zmluvy.</w:t>
      </w:r>
    </w:p>
    <w:p w14:paraId="76C2CB04" w14:textId="77777777" w:rsidR="00862FF2" w:rsidRPr="004842F0" w:rsidRDefault="00862FF2" w:rsidP="00862FF2">
      <w:pPr>
        <w:pStyle w:val="ListParagraph"/>
        <w:spacing w:after="120"/>
        <w:ind w:left="709"/>
        <w:contextualSpacing w:val="0"/>
        <w:jc w:val="both"/>
        <w:rPr>
          <w:rFonts w:ascii="Cambria" w:hAnsi="Cambria"/>
          <w:b/>
          <w:sz w:val="22"/>
          <w:szCs w:val="22"/>
        </w:rPr>
      </w:pPr>
      <w:r w:rsidRPr="004842F0">
        <w:rPr>
          <w:rFonts w:ascii="Cambria" w:hAnsi="Cambria"/>
          <w:b/>
          <w:sz w:val="22"/>
          <w:szCs w:val="22"/>
        </w:rPr>
        <w:t xml:space="preserve">„Zhotoviteľ“ </w:t>
      </w:r>
      <w:r w:rsidRPr="004842F0">
        <w:rPr>
          <w:rFonts w:ascii="Cambria" w:hAnsi="Cambria"/>
          <w:sz w:val="22"/>
          <w:szCs w:val="22"/>
        </w:rPr>
        <w:t>znamená osobu menovanú ako zhotoviteľ v</w:t>
      </w:r>
      <w:r w:rsidRPr="004842F0">
        <w:rPr>
          <w:rFonts w:ascii="Cambria" w:hAnsi="Cambria" w:cs="Calibri"/>
          <w:sz w:val="22"/>
          <w:szCs w:val="22"/>
        </w:rPr>
        <w:t> </w:t>
      </w:r>
      <w:r w:rsidRPr="004842F0">
        <w:rPr>
          <w:rFonts w:ascii="Cambria" w:hAnsi="Cambria"/>
          <w:sz w:val="22"/>
          <w:szCs w:val="22"/>
        </w:rPr>
        <w:t>z</w:t>
      </w:r>
      <w:r w:rsidRPr="004842F0">
        <w:rPr>
          <w:rFonts w:ascii="Cambria" w:hAnsi="Cambria" w:cs="Proba Pro"/>
          <w:sz w:val="22"/>
          <w:szCs w:val="22"/>
        </w:rPr>
        <w:t>á</w:t>
      </w:r>
      <w:r w:rsidRPr="004842F0">
        <w:rPr>
          <w:rFonts w:ascii="Cambria" w:hAnsi="Cambria"/>
          <w:sz w:val="22"/>
          <w:szCs w:val="22"/>
        </w:rPr>
        <w:t>hlav</w:t>
      </w:r>
      <w:r w:rsidRPr="004842F0">
        <w:rPr>
          <w:rFonts w:ascii="Cambria" w:hAnsi="Cambria" w:cs="Proba Pro"/>
          <w:sz w:val="22"/>
          <w:szCs w:val="22"/>
        </w:rPr>
        <w:t>í</w:t>
      </w:r>
      <w:r w:rsidRPr="004842F0">
        <w:rPr>
          <w:rFonts w:ascii="Cambria" w:hAnsi="Cambria"/>
          <w:sz w:val="22"/>
          <w:szCs w:val="22"/>
        </w:rPr>
        <w:t xml:space="preserve"> tejto Zmluvy.</w:t>
      </w:r>
    </w:p>
    <w:p w14:paraId="29F35C67" w14:textId="7777777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„Zmluva“</w:t>
      </w:r>
      <w:r w:rsidRPr="004842F0">
        <w:rPr>
          <w:rFonts w:ascii="Cambria" w:hAnsi="Cambria"/>
          <w:sz w:val="22"/>
          <w:szCs w:val="22"/>
        </w:rPr>
        <w:t xml:space="preserve"> znamená túto zmluvu o dielo v</w:t>
      </w:r>
      <w:r w:rsidRPr="004842F0">
        <w:rPr>
          <w:rFonts w:ascii="Cambria" w:hAnsi="Cambria" w:cs="Calibri"/>
          <w:sz w:val="22"/>
          <w:szCs w:val="22"/>
        </w:rPr>
        <w:t> </w:t>
      </w:r>
      <w:r w:rsidRPr="004842F0">
        <w:rPr>
          <w:rFonts w:ascii="Cambria" w:hAnsi="Cambria"/>
          <w:sz w:val="22"/>
          <w:szCs w:val="22"/>
        </w:rPr>
        <w:t>znen</w:t>
      </w:r>
      <w:r w:rsidRPr="004842F0">
        <w:rPr>
          <w:rFonts w:ascii="Cambria" w:hAnsi="Cambria" w:cs="Proba Pro"/>
          <w:sz w:val="22"/>
          <w:szCs w:val="22"/>
        </w:rPr>
        <w:t>í</w:t>
      </w:r>
      <w:r w:rsidRPr="004842F0">
        <w:rPr>
          <w:rFonts w:ascii="Cambria" w:hAnsi="Cambria"/>
          <w:sz w:val="22"/>
          <w:szCs w:val="22"/>
        </w:rPr>
        <w:t xml:space="preserve"> v</w:t>
      </w:r>
      <w:r w:rsidRPr="004842F0">
        <w:rPr>
          <w:rFonts w:ascii="Cambria" w:hAnsi="Cambria" w:cs="Proba Pro"/>
          <w:sz w:val="22"/>
          <w:szCs w:val="22"/>
        </w:rPr>
        <w:t>š</w:t>
      </w:r>
      <w:r w:rsidRPr="004842F0">
        <w:rPr>
          <w:rFonts w:ascii="Cambria" w:hAnsi="Cambria"/>
          <w:sz w:val="22"/>
          <w:szCs w:val="22"/>
        </w:rPr>
        <w:t>etk</w:t>
      </w:r>
      <w:r w:rsidRPr="004842F0">
        <w:rPr>
          <w:rFonts w:ascii="Cambria" w:hAnsi="Cambria" w:cs="Proba Pro"/>
          <w:sz w:val="22"/>
          <w:szCs w:val="22"/>
        </w:rPr>
        <w:t>ý</w:t>
      </w:r>
      <w:r w:rsidRPr="004842F0">
        <w:rPr>
          <w:rFonts w:ascii="Cambria" w:hAnsi="Cambria"/>
          <w:sz w:val="22"/>
          <w:szCs w:val="22"/>
        </w:rPr>
        <w:t>ch jej pr</w:t>
      </w:r>
      <w:r w:rsidRPr="004842F0">
        <w:rPr>
          <w:rFonts w:ascii="Cambria" w:hAnsi="Cambria" w:cs="Proba Pro"/>
          <w:sz w:val="22"/>
          <w:szCs w:val="22"/>
        </w:rPr>
        <w:t>í</w:t>
      </w:r>
      <w:r w:rsidRPr="004842F0">
        <w:rPr>
          <w:rFonts w:ascii="Cambria" w:hAnsi="Cambria"/>
          <w:sz w:val="22"/>
          <w:szCs w:val="22"/>
        </w:rPr>
        <w:t>loh a</w:t>
      </w:r>
      <w:r w:rsidRPr="004842F0">
        <w:rPr>
          <w:rFonts w:ascii="Cambria" w:hAnsi="Cambria" w:cs="Calibri"/>
          <w:sz w:val="22"/>
          <w:szCs w:val="22"/>
        </w:rPr>
        <w:t> </w:t>
      </w:r>
      <w:r w:rsidRPr="004842F0">
        <w:rPr>
          <w:rFonts w:ascii="Cambria" w:hAnsi="Cambria"/>
          <w:sz w:val="22"/>
          <w:szCs w:val="22"/>
        </w:rPr>
        <w:t>doplnen</w:t>
      </w:r>
      <w:r w:rsidRPr="004842F0">
        <w:rPr>
          <w:rFonts w:ascii="Cambria" w:hAnsi="Cambria" w:cs="Proba Pro"/>
          <w:sz w:val="22"/>
          <w:szCs w:val="22"/>
        </w:rPr>
        <w:t>í</w:t>
      </w:r>
      <w:r w:rsidRPr="004842F0">
        <w:rPr>
          <w:rFonts w:ascii="Cambria" w:hAnsi="Cambria"/>
          <w:sz w:val="22"/>
          <w:szCs w:val="22"/>
        </w:rPr>
        <w:t>.</w:t>
      </w:r>
    </w:p>
    <w:p w14:paraId="782CB04F" w14:textId="4AEF4DF1"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„Zmluva o</w:t>
      </w:r>
      <w:r w:rsidRPr="004842F0">
        <w:rPr>
          <w:rFonts w:ascii="Cambria" w:hAnsi="Cambria" w:cs="Calibri"/>
          <w:b/>
          <w:sz w:val="22"/>
          <w:szCs w:val="22"/>
        </w:rPr>
        <w:t> </w:t>
      </w:r>
      <w:r w:rsidRPr="004842F0">
        <w:rPr>
          <w:rFonts w:ascii="Cambria" w:hAnsi="Cambria"/>
          <w:b/>
          <w:sz w:val="22"/>
          <w:szCs w:val="22"/>
        </w:rPr>
        <w:t>NFP</w:t>
      </w:r>
      <w:r w:rsidRPr="004842F0">
        <w:rPr>
          <w:rFonts w:ascii="Cambria" w:hAnsi="Cambria" w:cs="Proba Pro"/>
          <w:b/>
          <w:sz w:val="22"/>
          <w:szCs w:val="22"/>
        </w:rPr>
        <w:t>“</w:t>
      </w:r>
      <w:r w:rsidRPr="004842F0">
        <w:rPr>
          <w:rFonts w:ascii="Cambria" w:hAnsi="Cambria"/>
          <w:sz w:val="22"/>
          <w:szCs w:val="22"/>
        </w:rPr>
        <w:t xml:space="preserve"> má význam uvedený v</w:t>
      </w:r>
      <w:r w:rsidRPr="004842F0">
        <w:rPr>
          <w:rFonts w:ascii="Cambria" w:hAnsi="Cambria" w:cs="Calibri"/>
          <w:sz w:val="22"/>
          <w:szCs w:val="22"/>
        </w:rPr>
        <w:t> </w:t>
      </w:r>
      <w:r w:rsidRPr="004842F0">
        <w:rPr>
          <w:rFonts w:ascii="Cambria" w:hAnsi="Cambria"/>
          <w:sz w:val="22"/>
          <w:szCs w:val="22"/>
        </w:rPr>
        <w:t xml:space="preserve">bode </w:t>
      </w:r>
      <w:r w:rsidRPr="004842F0">
        <w:rPr>
          <w:rFonts w:ascii="Cambria" w:hAnsi="Cambria"/>
          <w:sz w:val="22"/>
          <w:szCs w:val="22"/>
        </w:rPr>
        <w:fldChar w:fldCharType="begin"/>
      </w:r>
      <w:r w:rsidRPr="004842F0">
        <w:rPr>
          <w:rFonts w:ascii="Cambria" w:hAnsi="Cambria"/>
          <w:sz w:val="22"/>
          <w:szCs w:val="22"/>
        </w:rPr>
        <w:instrText xml:space="preserve"> REF _Ref485111919 \r \h  \* MERGEFORMAT </w:instrText>
      </w:r>
      <w:r w:rsidRPr="004842F0">
        <w:rPr>
          <w:rFonts w:ascii="Cambria" w:hAnsi="Cambria"/>
          <w:sz w:val="22"/>
          <w:szCs w:val="22"/>
        </w:rPr>
      </w:r>
      <w:r w:rsidRPr="004842F0">
        <w:rPr>
          <w:rFonts w:ascii="Cambria" w:hAnsi="Cambria"/>
          <w:sz w:val="22"/>
          <w:szCs w:val="22"/>
        </w:rPr>
        <w:fldChar w:fldCharType="separate"/>
      </w:r>
      <w:r w:rsidR="00EE7B40">
        <w:rPr>
          <w:rFonts w:ascii="Cambria" w:hAnsi="Cambria"/>
          <w:sz w:val="22"/>
          <w:szCs w:val="22"/>
        </w:rPr>
        <w:t>C)</w:t>
      </w:r>
      <w:r w:rsidRPr="004842F0">
        <w:rPr>
          <w:rFonts w:ascii="Cambria" w:hAnsi="Cambria"/>
          <w:sz w:val="22"/>
          <w:szCs w:val="22"/>
        </w:rPr>
        <w:fldChar w:fldCharType="end"/>
      </w:r>
      <w:r w:rsidRPr="004842F0">
        <w:rPr>
          <w:rFonts w:ascii="Cambria" w:hAnsi="Cambria"/>
          <w:sz w:val="22"/>
          <w:szCs w:val="22"/>
        </w:rPr>
        <w:t xml:space="preserve"> Preambuly tejto Zmluvy.</w:t>
      </w:r>
    </w:p>
    <w:p w14:paraId="6574BF2F" w14:textId="34158BF8"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„Zmluvná cena“</w:t>
      </w:r>
      <w:r w:rsidRPr="004842F0">
        <w:rPr>
          <w:rFonts w:ascii="Cambria" w:hAnsi="Cambria"/>
          <w:sz w:val="22"/>
          <w:szCs w:val="22"/>
        </w:rPr>
        <w:t xml:space="preserve"> znamená cenu, za vyhotovenie a</w:t>
      </w:r>
      <w:r w:rsidRPr="004842F0">
        <w:rPr>
          <w:rFonts w:ascii="Cambria" w:hAnsi="Cambria" w:cs="Calibri"/>
          <w:sz w:val="22"/>
          <w:szCs w:val="22"/>
        </w:rPr>
        <w:t> </w:t>
      </w:r>
      <w:r w:rsidRPr="004842F0">
        <w:rPr>
          <w:rFonts w:ascii="Cambria" w:hAnsi="Cambria"/>
          <w:sz w:val="22"/>
          <w:szCs w:val="22"/>
        </w:rPr>
        <w:t>dokon</w:t>
      </w:r>
      <w:r w:rsidRPr="004842F0">
        <w:rPr>
          <w:rFonts w:ascii="Cambria" w:hAnsi="Cambria" w:cs="Proba Pro"/>
          <w:sz w:val="22"/>
          <w:szCs w:val="22"/>
        </w:rPr>
        <w:t>č</w:t>
      </w:r>
      <w:r w:rsidRPr="004842F0">
        <w:rPr>
          <w:rFonts w:ascii="Cambria" w:hAnsi="Cambria"/>
          <w:sz w:val="22"/>
          <w:szCs w:val="22"/>
        </w:rPr>
        <w:t>enie Diela a</w:t>
      </w:r>
      <w:r w:rsidRPr="004842F0">
        <w:rPr>
          <w:rFonts w:ascii="Cambria" w:hAnsi="Cambria" w:cs="Calibri"/>
          <w:sz w:val="22"/>
          <w:szCs w:val="22"/>
        </w:rPr>
        <w:t> </w:t>
      </w:r>
      <w:r w:rsidRPr="004842F0">
        <w:rPr>
          <w:rFonts w:ascii="Cambria" w:hAnsi="Cambria"/>
          <w:sz w:val="22"/>
          <w:szCs w:val="22"/>
        </w:rPr>
        <w:t>odstr</w:t>
      </w:r>
      <w:r w:rsidRPr="004842F0">
        <w:rPr>
          <w:rFonts w:ascii="Cambria" w:hAnsi="Cambria" w:cs="Proba Pro"/>
          <w:sz w:val="22"/>
          <w:szCs w:val="22"/>
        </w:rPr>
        <w:t>á</w:t>
      </w:r>
      <w:r w:rsidRPr="004842F0">
        <w:rPr>
          <w:rFonts w:ascii="Cambria" w:hAnsi="Cambria"/>
          <w:sz w:val="22"/>
          <w:szCs w:val="22"/>
        </w:rPr>
        <w:t>nenie ak</w:t>
      </w:r>
      <w:r w:rsidRPr="004842F0">
        <w:rPr>
          <w:rFonts w:ascii="Cambria" w:hAnsi="Cambria" w:cs="Proba Pro"/>
          <w:sz w:val="22"/>
          <w:szCs w:val="22"/>
        </w:rPr>
        <w:t>ý</w:t>
      </w:r>
      <w:r w:rsidRPr="004842F0">
        <w:rPr>
          <w:rFonts w:ascii="Cambria" w:hAnsi="Cambria"/>
          <w:sz w:val="22"/>
          <w:szCs w:val="22"/>
        </w:rPr>
        <w:t>chko</w:t>
      </w:r>
      <w:r w:rsidRPr="004842F0">
        <w:rPr>
          <w:rFonts w:ascii="Cambria" w:hAnsi="Cambria" w:cs="Proba Pro"/>
          <w:sz w:val="22"/>
          <w:szCs w:val="22"/>
        </w:rPr>
        <w:t>ľ</w:t>
      </w:r>
      <w:r w:rsidRPr="004842F0">
        <w:rPr>
          <w:rFonts w:ascii="Cambria" w:hAnsi="Cambria"/>
          <w:sz w:val="22"/>
          <w:szCs w:val="22"/>
        </w:rPr>
        <w:t>vek v</w:t>
      </w:r>
      <w:r w:rsidRPr="004842F0">
        <w:rPr>
          <w:rFonts w:ascii="Cambria" w:hAnsi="Cambria" w:cs="Proba Pro"/>
          <w:sz w:val="22"/>
          <w:szCs w:val="22"/>
        </w:rPr>
        <w:t>á</w:t>
      </w:r>
      <w:r w:rsidRPr="004842F0">
        <w:rPr>
          <w:rFonts w:ascii="Cambria" w:hAnsi="Cambria"/>
          <w:sz w:val="22"/>
          <w:szCs w:val="22"/>
        </w:rPr>
        <w:t>d Diela a</w:t>
      </w:r>
      <w:r w:rsidRPr="004842F0">
        <w:rPr>
          <w:rFonts w:ascii="Cambria" w:hAnsi="Cambria" w:cs="Calibri"/>
          <w:sz w:val="22"/>
          <w:szCs w:val="22"/>
        </w:rPr>
        <w:t> </w:t>
      </w:r>
      <w:r w:rsidRPr="004842F0">
        <w:rPr>
          <w:rFonts w:ascii="Cambria" w:hAnsi="Cambria"/>
          <w:sz w:val="22"/>
          <w:szCs w:val="22"/>
        </w:rPr>
        <w:t>poskytnutie ostatn</w:t>
      </w:r>
      <w:r w:rsidRPr="004842F0">
        <w:rPr>
          <w:rFonts w:ascii="Cambria" w:hAnsi="Cambria" w:cs="Proba Pro"/>
          <w:sz w:val="22"/>
          <w:szCs w:val="22"/>
        </w:rPr>
        <w:t>ý</w:t>
      </w:r>
      <w:r w:rsidRPr="004842F0">
        <w:rPr>
          <w:rFonts w:ascii="Cambria" w:hAnsi="Cambria"/>
          <w:sz w:val="22"/>
          <w:szCs w:val="22"/>
        </w:rPr>
        <w:t>ch plnen</w:t>
      </w:r>
      <w:r w:rsidRPr="004842F0">
        <w:rPr>
          <w:rFonts w:ascii="Cambria" w:hAnsi="Cambria" w:cs="Proba Pro"/>
          <w:sz w:val="22"/>
          <w:szCs w:val="22"/>
        </w:rPr>
        <w:t>í</w:t>
      </w:r>
      <w:r w:rsidRPr="004842F0">
        <w:rPr>
          <w:rFonts w:ascii="Cambria" w:hAnsi="Cambria"/>
          <w:sz w:val="22"/>
          <w:szCs w:val="22"/>
        </w:rPr>
        <w:t xml:space="preserve"> na z</w:t>
      </w:r>
      <w:r w:rsidRPr="004842F0">
        <w:rPr>
          <w:rFonts w:ascii="Cambria" w:hAnsi="Cambria" w:cs="Proba Pro"/>
          <w:sz w:val="22"/>
          <w:szCs w:val="22"/>
        </w:rPr>
        <w:t>á</w:t>
      </w:r>
      <w:r w:rsidRPr="004842F0">
        <w:rPr>
          <w:rFonts w:ascii="Cambria" w:hAnsi="Cambria"/>
          <w:sz w:val="22"/>
          <w:szCs w:val="22"/>
        </w:rPr>
        <w:t>klade tejto Zmluvy vr</w:t>
      </w:r>
      <w:r w:rsidRPr="004842F0">
        <w:rPr>
          <w:rFonts w:ascii="Cambria" w:hAnsi="Cambria" w:cs="Proba Pro"/>
          <w:sz w:val="22"/>
          <w:szCs w:val="22"/>
        </w:rPr>
        <w:t>á</w:t>
      </w:r>
      <w:r w:rsidRPr="004842F0">
        <w:rPr>
          <w:rFonts w:ascii="Cambria" w:hAnsi="Cambria"/>
          <w:sz w:val="22"/>
          <w:szCs w:val="22"/>
        </w:rPr>
        <w:t>tane DPH uvedenú v</w:t>
      </w:r>
      <w:r w:rsidRPr="004842F0">
        <w:rPr>
          <w:rFonts w:ascii="Cambria" w:hAnsi="Cambria" w:cs="Calibri"/>
          <w:sz w:val="22"/>
          <w:szCs w:val="22"/>
        </w:rPr>
        <w:t> </w:t>
      </w:r>
      <w:r w:rsidRPr="004842F0">
        <w:rPr>
          <w:rFonts w:ascii="Cambria" w:hAnsi="Cambria"/>
          <w:sz w:val="22"/>
          <w:szCs w:val="22"/>
        </w:rPr>
        <w:t xml:space="preserve">bode </w:t>
      </w:r>
      <w:r w:rsidRPr="004842F0">
        <w:rPr>
          <w:rFonts w:ascii="Cambria" w:hAnsi="Cambria"/>
          <w:sz w:val="22"/>
          <w:szCs w:val="22"/>
        </w:rPr>
        <w:fldChar w:fldCharType="begin"/>
      </w:r>
      <w:r w:rsidRPr="004842F0">
        <w:rPr>
          <w:rFonts w:ascii="Cambria" w:hAnsi="Cambria"/>
          <w:sz w:val="22"/>
          <w:szCs w:val="22"/>
        </w:rPr>
        <w:instrText xml:space="preserve"> REF _Ref485112106 \r \h  \* MERGEFORMAT </w:instrText>
      </w:r>
      <w:r w:rsidRPr="004842F0">
        <w:rPr>
          <w:rFonts w:ascii="Cambria" w:hAnsi="Cambria"/>
          <w:sz w:val="22"/>
          <w:szCs w:val="22"/>
        </w:rPr>
      </w:r>
      <w:r w:rsidRPr="004842F0">
        <w:rPr>
          <w:rFonts w:ascii="Cambria" w:hAnsi="Cambria"/>
          <w:sz w:val="22"/>
          <w:szCs w:val="22"/>
        </w:rPr>
        <w:fldChar w:fldCharType="separate"/>
      </w:r>
      <w:r w:rsidR="00EE7B40">
        <w:rPr>
          <w:rFonts w:ascii="Cambria" w:hAnsi="Cambria"/>
          <w:sz w:val="22"/>
          <w:szCs w:val="22"/>
        </w:rPr>
        <w:t>4.1.2</w:t>
      </w:r>
      <w:r w:rsidRPr="004842F0">
        <w:rPr>
          <w:rFonts w:ascii="Cambria" w:hAnsi="Cambria"/>
          <w:sz w:val="22"/>
          <w:szCs w:val="22"/>
        </w:rPr>
        <w:fldChar w:fldCharType="end"/>
      </w:r>
      <w:r w:rsidRPr="004842F0">
        <w:rPr>
          <w:rFonts w:ascii="Cambria" w:hAnsi="Cambria"/>
          <w:sz w:val="22"/>
          <w:szCs w:val="22"/>
        </w:rPr>
        <w:t xml:space="preserve"> tejto Zmluvy</w:t>
      </w:r>
      <w:r w:rsidR="00673FB0">
        <w:rPr>
          <w:rFonts w:ascii="Cambria" w:hAnsi="Cambria"/>
          <w:sz w:val="22"/>
          <w:szCs w:val="22"/>
        </w:rPr>
        <w:t xml:space="preserve"> vrátane jej budúcich zmien a úprav v súlade s touto Zmluvou</w:t>
      </w:r>
      <w:r w:rsidRPr="004842F0">
        <w:rPr>
          <w:rFonts w:ascii="Cambria" w:hAnsi="Cambria"/>
          <w:sz w:val="22"/>
          <w:szCs w:val="22"/>
        </w:rPr>
        <w:t xml:space="preserve">. </w:t>
      </w:r>
    </w:p>
    <w:p w14:paraId="4AD74AE9" w14:textId="7777777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„Zmluvná strana“</w:t>
      </w:r>
      <w:r w:rsidRPr="004842F0">
        <w:rPr>
          <w:rFonts w:ascii="Cambria" w:hAnsi="Cambria"/>
          <w:sz w:val="22"/>
          <w:szCs w:val="22"/>
        </w:rPr>
        <w:t xml:space="preserve"> znamená Objednávateľa alebo Zhotoviteľa podľa kontextu. V</w:t>
      </w:r>
      <w:r w:rsidRPr="004842F0">
        <w:rPr>
          <w:rFonts w:ascii="Cambria" w:hAnsi="Cambria" w:cs="Calibri"/>
          <w:sz w:val="22"/>
          <w:szCs w:val="22"/>
        </w:rPr>
        <w:t> </w:t>
      </w:r>
      <w:r w:rsidRPr="004842F0">
        <w:rPr>
          <w:rFonts w:ascii="Cambria" w:hAnsi="Cambria"/>
          <w:sz w:val="22"/>
          <w:szCs w:val="22"/>
        </w:rPr>
        <w:t>pr</w:t>
      </w:r>
      <w:r w:rsidRPr="004842F0">
        <w:rPr>
          <w:rFonts w:ascii="Cambria" w:hAnsi="Cambria" w:cs="Proba Pro"/>
          <w:sz w:val="22"/>
          <w:szCs w:val="22"/>
        </w:rPr>
        <w:t>í</w:t>
      </w:r>
      <w:r w:rsidRPr="004842F0">
        <w:rPr>
          <w:rFonts w:ascii="Cambria" w:hAnsi="Cambria"/>
          <w:sz w:val="22"/>
          <w:szCs w:val="22"/>
        </w:rPr>
        <w:t>pade ozna</w:t>
      </w:r>
      <w:r w:rsidRPr="004842F0">
        <w:rPr>
          <w:rFonts w:ascii="Cambria" w:hAnsi="Cambria" w:cs="Proba Pro"/>
          <w:sz w:val="22"/>
          <w:szCs w:val="22"/>
        </w:rPr>
        <w:t>č</w:t>
      </w:r>
      <w:r w:rsidRPr="004842F0">
        <w:rPr>
          <w:rFonts w:ascii="Cambria" w:hAnsi="Cambria"/>
          <w:sz w:val="22"/>
          <w:szCs w:val="22"/>
        </w:rPr>
        <w:t>enia ako Zmluvn</w:t>
      </w:r>
      <w:r w:rsidRPr="004842F0">
        <w:rPr>
          <w:rFonts w:ascii="Cambria" w:hAnsi="Cambria" w:cs="Proba Pro"/>
          <w:sz w:val="22"/>
          <w:szCs w:val="22"/>
        </w:rPr>
        <w:t>é</w:t>
      </w:r>
      <w:r w:rsidRPr="004842F0">
        <w:rPr>
          <w:rFonts w:ascii="Cambria" w:hAnsi="Cambria"/>
          <w:sz w:val="22"/>
          <w:szCs w:val="22"/>
        </w:rPr>
        <w:t xml:space="preserve"> strany, zah</w:t>
      </w:r>
      <w:r w:rsidRPr="004842F0">
        <w:rPr>
          <w:rFonts w:ascii="Cambria" w:hAnsi="Cambria" w:cs="Proba Pro"/>
          <w:sz w:val="22"/>
          <w:szCs w:val="22"/>
        </w:rPr>
        <w:t>ŕň</w:t>
      </w:r>
      <w:r w:rsidRPr="004842F0">
        <w:rPr>
          <w:rFonts w:ascii="Cambria" w:hAnsi="Cambria"/>
          <w:sz w:val="22"/>
          <w:szCs w:val="22"/>
        </w:rPr>
        <w:t>a tento pojem aj Objedn</w:t>
      </w:r>
      <w:r w:rsidRPr="004842F0">
        <w:rPr>
          <w:rFonts w:ascii="Cambria" w:hAnsi="Cambria" w:cs="Proba Pro"/>
          <w:sz w:val="22"/>
          <w:szCs w:val="22"/>
        </w:rPr>
        <w:t>á</w:t>
      </w:r>
      <w:r w:rsidRPr="004842F0">
        <w:rPr>
          <w:rFonts w:ascii="Cambria" w:hAnsi="Cambria"/>
          <w:sz w:val="22"/>
          <w:szCs w:val="22"/>
        </w:rPr>
        <w:t>vate</w:t>
      </w:r>
      <w:r w:rsidRPr="004842F0">
        <w:rPr>
          <w:rFonts w:ascii="Cambria" w:hAnsi="Cambria" w:cs="Proba Pro"/>
          <w:sz w:val="22"/>
          <w:szCs w:val="22"/>
        </w:rPr>
        <w:t>ľ</w:t>
      </w:r>
      <w:r w:rsidRPr="004842F0">
        <w:rPr>
          <w:rFonts w:ascii="Cambria" w:hAnsi="Cambria"/>
          <w:sz w:val="22"/>
          <w:szCs w:val="22"/>
        </w:rPr>
        <w:t>a aj Zhotovite</w:t>
      </w:r>
      <w:r w:rsidRPr="004842F0">
        <w:rPr>
          <w:rFonts w:ascii="Cambria" w:hAnsi="Cambria" w:cs="Proba Pro"/>
          <w:sz w:val="22"/>
          <w:szCs w:val="22"/>
        </w:rPr>
        <w:t>ľ</w:t>
      </w:r>
      <w:r w:rsidRPr="004842F0">
        <w:rPr>
          <w:rFonts w:ascii="Cambria" w:hAnsi="Cambria"/>
          <w:sz w:val="22"/>
          <w:szCs w:val="22"/>
        </w:rPr>
        <w:t>a.</w:t>
      </w:r>
    </w:p>
    <w:p w14:paraId="4061A882" w14:textId="77777777" w:rsidR="00862FF2" w:rsidRPr="004842F0" w:rsidRDefault="00862FF2" w:rsidP="00426C94">
      <w:pPr>
        <w:numPr>
          <w:ilvl w:val="1"/>
          <w:numId w:val="16"/>
        </w:numPr>
        <w:spacing w:before="0" w:after="120" w:line="240" w:lineRule="auto"/>
        <w:jc w:val="both"/>
        <w:rPr>
          <w:rFonts w:ascii="Cambria" w:hAnsi="Cambria"/>
          <w:b/>
          <w:sz w:val="22"/>
        </w:rPr>
      </w:pPr>
      <w:r w:rsidRPr="004842F0">
        <w:rPr>
          <w:rFonts w:ascii="Cambria" w:hAnsi="Cambria"/>
          <w:b/>
          <w:sz w:val="22"/>
        </w:rPr>
        <w:t>Výklad Zmluvy a</w:t>
      </w:r>
      <w:r w:rsidRPr="004842F0">
        <w:rPr>
          <w:rFonts w:ascii="Cambria" w:hAnsi="Cambria" w:cs="Calibri"/>
          <w:b/>
          <w:sz w:val="22"/>
        </w:rPr>
        <w:t> </w:t>
      </w:r>
      <w:r w:rsidRPr="004842F0">
        <w:rPr>
          <w:rFonts w:ascii="Cambria" w:hAnsi="Cambria"/>
          <w:b/>
          <w:sz w:val="22"/>
        </w:rPr>
        <w:t>pojmov</w:t>
      </w:r>
    </w:p>
    <w:p w14:paraId="7D8A5139" w14:textId="7777777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sz w:val="22"/>
          <w:szCs w:val="22"/>
        </w:rPr>
        <w:t>Ak z</w:t>
      </w:r>
      <w:r w:rsidRPr="004842F0">
        <w:rPr>
          <w:rFonts w:ascii="Cambria" w:hAnsi="Cambria" w:cs="Calibri"/>
          <w:sz w:val="22"/>
          <w:szCs w:val="22"/>
        </w:rPr>
        <w:t> </w:t>
      </w:r>
      <w:r w:rsidRPr="004842F0">
        <w:rPr>
          <w:rFonts w:ascii="Cambria" w:hAnsi="Cambria"/>
          <w:sz w:val="22"/>
          <w:szCs w:val="22"/>
        </w:rPr>
        <w:t>kontextu Zmluvy nevypl</w:t>
      </w:r>
      <w:r w:rsidRPr="004842F0">
        <w:rPr>
          <w:rFonts w:ascii="Cambria" w:hAnsi="Cambria" w:cs="Proba Pro"/>
          <w:sz w:val="22"/>
          <w:szCs w:val="22"/>
        </w:rPr>
        <w:t>ý</w:t>
      </w:r>
      <w:r w:rsidRPr="004842F0">
        <w:rPr>
          <w:rFonts w:ascii="Cambria" w:hAnsi="Cambria"/>
          <w:sz w:val="22"/>
          <w:szCs w:val="22"/>
        </w:rPr>
        <w:t>va nie</w:t>
      </w:r>
      <w:r w:rsidRPr="004842F0">
        <w:rPr>
          <w:rFonts w:ascii="Cambria" w:hAnsi="Cambria" w:cs="Proba Pro"/>
          <w:sz w:val="22"/>
          <w:szCs w:val="22"/>
        </w:rPr>
        <w:t>č</w:t>
      </w:r>
      <w:r w:rsidRPr="004842F0">
        <w:rPr>
          <w:rFonts w:ascii="Cambria" w:hAnsi="Cambria"/>
          <w:sz w:val="22"/>
          <w:szCs w:val="22"/>
        </w:rPr>
        <w:t>o in</w:t>
      </w:r>
      <w:r w:rsidRPr="004842F0">
        <w:rPr>
          <w:rFonts w:ascii="Cambria" w:hAnsi="Cambria" w:cs="Proba Pro"/>
          <w:sz w:val="22"/>
          <w:szCs w:val="22"/>
        </w:rPr>
        <w:t>é</w:t>
      </w:r>
      <w:r w:rsidRPr="004842F0">
        <w:rPr>
          <w:rFonts w:ascii="Cambria" w:hAnsi="Cambria"/>
          <w:sz w:val="22"/>
          <w:szCs w:val="22"/>
        </w:rPr>
        <w:t xml:space="preserve"> alebo v</w:t>
      </w:r>
      <w:r w:rsidRPr="004842F0">
        <w:rPr>
          <w:rFonts w:ascii="Cambria" w:hAnsi="Cambria" w:cs="Calibri"/>
          <w:sz w:val="22"/>
          <w:szCs w:val="22"/>
        </w:rPr>
        <w:t> </w:t>
      </w:r>
      <w:r w:rsidRPr="004842F0">
        <w:rPr>
          <w:rFonts w:ascii="Cambria" w:hAnsi="Cambria"/>
          <w:sz w:val="22"/>
          <w:szCs w:val="22"/>
        </w:rPr>
        <w:t>Zmluve nie je vyslovene uveden</w:t>
      </w:r>
      <w:r w:rsidRPr="004842F0">
        <w:rPr>
          <w:rFonts w:ascii="Cambria" w:hAnsi="Cambria" w:cs="Proba Pro"/>
          <w:sz w:val="22"/>
          <w:szCs w:val="22"/>
        </w:rPr>
        <w:t>é</w:t>
      </w:r>
      <w:r w:rsidRPr="004842F0">
        <w:rPr>
          <w:rFonts w:ascii="Cambria" w:hAnsi="Cambria"/>
          <w:sz w:val="22"/>
          <w:szCs w:val="22"/>
        </w:rPr>
        <w:t xml:space="preserve"> inak, pre v</w:t>
      </w:r>
      <w:r w:rsidRPr="004842F0">
        <w:rPr>
          <w:rFonts w:ascii="Cambria" w:hAnsi="Cambria" w:cs="Proba Pro"/>
          <w:sz w:val="22"/>
          <w:szCs w:val="22"/>
        </w:rPr>
        <w:t>ý</w:t>
      </w:r>
      <w:r w:rsidRPr="004842F0">
        <w:rPr>
          <w:rFonts w:ascii="Cambria" w:hAnsi="Cambria"/>
          <w:sz w:val="22"/>
          <w:szCs w:val="22"/>
        </w:rPr>
        <w:t>klad Zmluvy a</w:t>
      </w:r>
      <w:r w:rsidRPr="004842F0">
        <w:rPr>
          <w:rFonts w:ascii="Cambria" w:hAnsi="Cambria" w:cs="Calibri"/>
          <w:sz w:val="22"/>
          <w:szCs w:val="22"/>
        </w:rPr>
        <w:t> </w:t>
      </w:r>
      <w:r w:rsidRPr="004842F0">
        <w:rPr>
          <w:rFonts w:ascii="Cambria" w:hAnsi="Cambria"/>
          <w:sz w:val="22"/>
          <w:szCs w:val="22"/>
        </w:rPr>
        <w:t>pojmov platia nasledovné pravidlá:</w:t>
      </w:r>
    </w:p>
    <w:p w14:paraId="3E5AFB48" w14:textId="77777777" w:rsidR="00862FF2" w:rsidRPr="004842F0" w:rsidRDefault="00862FF2" w:rsidP="00426C94">
      <w:pPr>
        <w:pStyle w:val="ListParagraph"/>
        <w:numPr>
          <w:ilvl w:val="3"/>
          <w:numId w:val="13"/>
        </w:numPr>
        <w:spacing w:after="120"/>
        <w:ind w:left="1134" w:hanging="425"/>
        <w:contextualSpacing w:val="0"/>
        <w:jc w:val="both"/>
        <w:rPr>
          <w:rFonts w:ascii="Cambria" w:hAnsi="Cambria"/>
          <w:sz w:val="22"/>
          <w:szCs w:val="22"/>
          <w:lang w:eastAsia="cs-CZ"/>
        </w:rPr>
      </w:pPr>
      <w:r w:rsidRPr="004842F0">
        <w:rPr>
          <w:rFonts w:ascii="Cambria" w:hAnsi="Cambria"/>
          <w:sz w:val="22"/>
          <w:szCs w:val="22"/>
          <w:lang w:eastAsia="cs-CZ"/>
        </w:rPr>
        <w:t>slová v jednotnom čísle zahŕňajú aj ich množné číslo a</w:t>
      </w:r>
      <w:r w:rsidRPr="004842F0">
        <w:rPr>
          <w:rFonts w:ascii="Cambria" w:hAnsi="Cambria" w:cs="Calibri"/>
          <w:sz w:val="22"/>
          <w:szCs w:val="22"/>
          <w:lang w:eastAsia="cs-CZ"/>
        </w:rPr>
        <w:t> </w:t>
      </w:r>
      <w:r w:rsidRPr="004842F0">
        <w:rPr>
          <w:rFonts w:ascii="Cambria" w:hAnsi="Cambria"/>
          <w:sz w:val="22"/>
          <w:szCs w:val="22"/>
          <w:lang w:eastAsia="cs-CZ"/>
        </w:rPr>
        <w:t>naopak;</w:t>
      </w:r>
    </w:p>
    <w:p w14:paraId="4366D17F" w14:textId="77777777" w:rsidR="00862FF2" w:rsidRPr="004842F0" w:rsidRDefault="00862FF2" w:rsidP="00426C94">
      <w:pPr>
        <w:pStyle w:val="ListParagraph"/>
        <w:numPr>
          <w:ilvl w:val="3"/>
          <w:numId w:val="13"/>
        </w:numPr>
        <w:spacing w:after="120"/>
        <w:ind w:left="1134" w:hanging="425"/>
        <w:contextualSpacing w:val="0"/>
        <w:jc w:val="both"/>
        <w:rPr>
          <w:rFonts w:ascii="Cambria" w:hAnsi="Cambria"/>
          <w:sz w:val="22"/>
          <w:szCs w:val="22"/>
          <w:lang w:eastAsia="cs-CZ"/>
        </w:rPr>
      </w:pPr>
      <w:r w:rsidRPr="004842F0">
        <w:rPr>
          <w:rFonts w:ascii="Cambria" w:hAnsi="Cambria"/>
          <w:sz w:val="22"/>
          <w:szCs w:val="22"/>
          <w:lang w:eastAsia="cs-CZ"/>
        </w:rPr>
        <w:t>slová v mužskom rode zahŕňajú aj ich ženský rod a</w:t>
      </w:r>
      <w:r w:rsidRPr="004842F0">
        <w:rPr>
          <w:rFonts w:ascii="Cambria" w:hAnsi="Cambria" w:cs="Calibri"/>
          <w:sz w:val="22"/>
          <w:szCs w:val="22"/>
          <w:lang w:eastAsia="cs-CZ"/>
        </w:rPr>
        <w:t> </w:t>
      </w:r>
      <w:r w:rsidRPr="004842F0">
        <w:rPr>
          <w:rFonts w:ascii="Cambria" w:hAnsi="Cambria"/>
          <w:sz w:val="22"/>
          <w:szCs w:val="22"/>
          <w:lang w:eastAsia="cs-CZ"/>
        </w:rPr>
        <w:t>naopak;</w:t>
      </w:r>
    </w:p>
    <w:p w14:paraId="5A7FD4E5" w14:textId="77777777" w:rsidR="00862FF2" w:rsidRPr="004842F0" w:rsidRDefault="00862FF2" w:rsidP="00426C94">
      <w:pPr>
        <w:pStyle w:val="ListParagraph"/>
        <w:numPr>
          <w:ilvl w:val="3"/>
          <w:numId w:val="13"/>
        </w:numPr>
        <w:spacing w:after="120"/>
        <w:ind w:left="1134" w:hanging="425"/>
        <w:contextualSpacing w:val="0"/>
        <w:jc w:val="both"/>
        <w:rPr>
          <w:rFonts w:ascii="Cambria" w:hAnsi="Cambria"/>
          <w:sz w:val="22"/>
          <w:szCs w:val="22"/>
          <w:lang w:eastAsia="cs-CZ"/>
        </w:rPr>
      </w:pPr>
      <w:r w:rsidRPr="004842F0">
        <w:rPr>
          <w:rFonts w:ascii="Cambria" w:hAnsi="Cambria"/>
          <w:sz w:val="22"/>
          <w:szCs w:val="22"/>
          <w:lang w:eastAsia="cs-CZ"/>
        </w:rPr>
        <w:t>názvy bodov alebo nadpisy alebo vysvetľujúce poznámky, ktoré sa uvádzajú v</w:t>
      </w:r>
      <w:r w:rsidRPr="004842F0">
        <w:rPr>
          <w:rFonts w:ascii="Cambria" w:hAnsi="Cambria" w:cs="Calibri"/>
          <w:sz w:val="22"/>
          <w:szCs w:val="22"/>
          <w:lang w:eastAsia="cs-CZ"/>
        </w:rPr>
        <w:t> </w:t>
      </w:r>
      <w:r w:rsidRPr="004842F0">
        <w:rPr>
          <w:rFonts w:ascii="Cambria" w:hAnsi="Cambria"/>
          <w:sz w:val="22"/>
          <w:szCs w:val="22"/>
          <w:lang w:eastAsia="cs-CZ"/>
        </w:rPr>
        <w:t>tejto Zmluve, sl</w:t>
      </w:r>
      <w:r w:rsidRPr="004842F0">
        <w:rPr>
          <w:rFonts w:ascii="Cambria" w:hAnsi="Cambria" w:cs="Proba Pro"/>
          <w:sz w:val="22"/>
          <w:szCs w:val="22"/>
          <w:lang w:eastAsia="cs-CZ"/>
        </w:rPr>
        <w:t>úž</w:t>
      </w:r>
      <w:r w:rsidRPr="004842F0">
        <w:rPr>
          <w:rFonts w:ascii="Cambria" w:hAnsi="Cambria"/>
          <w:sz w:val="22"/>
          <w:szCs w:val="22"/>
          <w:lang w:eastAsia="cs-CZ"/>
        </w:rPr>
        <w:t>ia iba pre lep</w:t>
      </w:r>
      <w:r w:rsidRPr="004842F0">
        <w:rPr>
          <w:rFonts w:ascii="Cambria" w:hAnsi="Cambria" w:cs="Proba Pro"/>
          <w:sz w:val="22"/>
          <w:szCs w:val="22"/>
          <w:lang w:eastAsia="cs-CZ"/>
        </w:rPr>
        <w:t>š</w:t>
      </w:r>
      <w:r w:rsidRPr="004842F0">
        <w:rPr>
          <w:rFonts w:ascii="Cambria" w:hAnsi="Cambria"/>
          <w:sz w:val="22"/>
          <w:szCs w:val="22"/>
          <w:lang w:eastAsia="cs-CZ"/>
        </w:rPr>
        <w:t>iu orient</w:t>
      </w:r>
      <w:r w:rsidRPr="004842F0">
        <w:rPr>
          <w:rFonts w:ascii="Cambria" w:hAnsi="Cambria" w:cs="Proba Pro"/>
          <w:sz w:val="22"/>
          <w:szCs w:val="22"/>
          <w:lang w:eastAsia="cs-CZ"/>
        </w:rPr>
        <w:t>á</w:t>
      </w:r>
      <w:r w:rsidRPr="004842F0">
        <w:rPr>
          <w:rFonts w:ascii="Cambria" w:hAnsi="Cambria"/>
          <w:sz w:val="22"/>
          <w:szCs w:val="22"/>
          <w:lang w:eastAsia="cs-CZ"/>
        </w:rPr>
        <w:t>ciu a</w:t>
      </w:r>
      <w:r w:rsidRPr="004842F0">
        <w:rPr>
          <w:rFonts w:ascii="Cambria" w:hAnsi="Cambria" w:cs="Calibri"/>
          <w:sz w:val="22"/>
          <w:szCs w:val="22"/>
          <w:lang w:eastAsia="cs-CZ"/>
        </w:rPr>
        <w:t> </w:t>
      </w:r>
      <w:r w:rsidRPr="004842F0">
        <w:rPr>
          <w:rFonts w:ascii="Cambria" w:hAnsi="Cambria"/>
          <w:sz w:val="22"/>
          <w:szCs w:val="22"/>
          <w:lang w:eastAsia="cs-CZ"/>
        </w:rPr>
        <w:t>pri vysvet</w:t>
      </w:r>
      <w:r w:rsidRPr="004842F0">
        <w:rPr>
          <w:rFonts w:ascii="Cambria" w:hAnsi="Cambria" w:cs="Proba Pro"/>
          <w:sz w:val="22"/>
          <w:szCs w:val="22"/>
          <w:lang w:eastAsia="cs-CZ"/>
        </w:rPr>
        <w:t>ľ</w:t>
      </w:r>
      <w:r w:rsidRPr="004842F0">
        <w:rPr>
          <w:rFonts w:ascii="Cambria" w:hAnsi="Cambria"/>
          <w:sz w:val="22"/>
          <w:szCs w:val="22"/>
          <w:lang w:eastAsia="cs-CZ"/>
        </w:rPr>
        <w:t>ovan</w:t>
      </w:r>
      <w:r w:rsidRPr="004842F0">
        <w:rPr>
          <w:rFonts w:ascii="Cambria" w:hAnsi="Cambria" w:cs="Proba Pro"/>
          <w:sz w:val="22"/>
          <w:szCs w:val="22"/>
          <w:lang w:eastAsia="cs-CZ"/>
        </w:rPr>
        <w:t>í</w:t>
      </w:r>
      <w:r w:rsidRPr="004842F0">
        <w:rPr>
          <w:rFonts w:ascii="Cambria" w:hAnsi="Cambria"/>
          <w:sz w:val="22"/>
          <w:szCs w:val="22"/>
          <w:lang w:eastAsia="cs-CZ"/>
        </w:rPr>
        <w:t xml:space="preserve"> podstatn</w:t>
      </w:r>
      <w:r w:rsidRPr="004842F0">
        <w:rPr>
          <w:rFonts w:ascii="Cambria" w:hAnsi="Cambria" w:cs="Proba Pro"/>
          <w:sz w:val="22"/>
          <w:szCs w:val="22"/>
          <w:lang w:eastAsia="cs-CZ"/>
        </w:rPr>
        <w:t>ý</w:t>
      </w:r>
      <w:r w:rsidRPr="004842F0">
        <w:rPr>
          <w:rFonts w:ascii="Cambria" w:hAnsi="Cambria"/>
          <w:sz w:val="22"/>
          <w:szCs w:val="22"/>
          <w:lang w:eastAsia="cs-CZ"/>
        </w:rPr>
        <w:t>ch podmienok a</w:t>
      </w:r>
      <w:r w:rsidRPr="004842F0">
        <w:rPr>
          <w:rFonts w:ascii="Cambria" w:hAnsi="Cambria" w:cs="Calibri"/>
          <w:sz w:val="22"/>
          <w:szCs w:val="22"/>
          <w:lang w:eastAsia="cs-CZ"/>
        </w:rPr>
        <w:t> </w:t>
      </w:r>
      <w:r w:rsidRPr="004842F0">
        <w:rPr>
          <w:rFonts w:ascii="Cambria" w:hAnsi="Cambria"/>
          <w:sz w:val="22"/>
          <w:szCs w:val="22"/>
          <w:lang w:eastAsia="cs-CZ"/>
        </w:rPr>
        <w:t>ustanoven</w:t>
      </w:r>
      <w:r w:rsidRPr="004842F0">
        <w:rPr>
          <w:rFonts w:ascii="Cambria" w:hAnsi="Cambria" w:cs="Proba Pro"/>
          <w:sz w:val="22"/>
          <w:szCs w:val="22"/>
          <w:lang w:eastAsia="cs-CZ"/>
        </w:rPr>
        <w:t>í</w:t>
      </w:r>
      <w:r w:rsidRPr="004842F0">
        <w:rPr>
          <w:rFonts w:ascii="Cambria" w:hAnsi="Cambria"/>
          <w:sz w:val="22"/>
          <w:szCs w:val="22"/>
          <w:lang w:eastAsia="cs-CZ"/>
        </w:rPr>
        <w:t xml:space="preserve"> tejto Zmluvy sa nebudú brať do úvahy;</w:t>
      </w:r>
    </w:p>
    <w:p w14:paraId="75173446" w14:textId="4F492DEB" w:rsidR="00862FF2" w:rsidRPr="004842F0" w:rsidRDefault="00862FF2" w:rsidP="00426C94">
      <w:pPr>
        <w:pStyle w:val="ListParagraph"/>
        <w:numPr>
          <w:ilvl w:val="3"/>
          <w:numId w:val="13"/>
        </w:numPr>
        <w:spacing w:after="120"/>
        <w:ind w:left="1134" w:hanging="425"/>
        <w:contextualSpacing w:val="0"/>
        <w:jc w:val="both"/>
        <w:rPr>
          <w:rFonts w:ascii="Cambria" w:hAnsi="Cambria"/>
          <w:sz w:val="22"/>
          <w:szCs w:val="22"/>
          <w:lang w:eastAsia="cs-CZ"/>
        </w:rPr>
      </w:pPr>
      <w:r w:rsidRPr="004842F0">
        <w:rPr>
          <w:rFonts w:ascii="Cambria" w:hAnsi="Cambria"/>
          <w:sz w:val="22"/>
          <w:szCs w:val="22"/>
          <w:lang w:eastAsia="cs-CZ"/>
        </w:rPr>
        <w:t>prílohy Zmluvy tvoria jej neoddeliteľnú súčasť;</w:t>
      </w:r>
    </w:p>
    <w:p w14:paraId="163D4E87" w14:textId="77777777" w:rsidR="00862FF2" w:rsidRPr="004842F0" w:rsidRDefault="00862FF2" w:rsidP="00426C94">
      <w:pPr>
        <w:pStyle w:val="ListParagraph"/>
        <w:numPr>
          <w:ilvl w:val="3"/>
          <w:numId w:val="13"/>
        </w:numPr>
        <w:spacing w:after="120"/>
        <w:ind w:left="1134" w:hanging="425"/>
        <w:contextualSpacing w:val="0"/>
        <w:jc w:val="both"/>
        <w:rPr>
          <w:rFonts w:ascii="Cambria" w:hAnsi="Cambria"/>
          <w:sz w:val="22"/>
          <w:szCs w:val="22"/>
          <w:lang w:eastAsia="cs-CZ"/>
        </w:rPr>
      </w:pPr>
      <w:r w:rsidRPr="004842F0">
        <w:rPr>
          <w:rFonts w:ascii="Cambria" w:hAnsi="Cambria"/>
          <w:sz w:val="22"/>
          <w:szCs w:val="22"/>
          <w:lang w:eastAsia="cs-CZ"/>
        </w:rPr>
        <w:t>deň sa rozumie kalendárny deň, pokiaľ Zmluva neurčuje inak;</w:t>
      </w:r>
    </w:p>
    <w:p w14:paraId="48FA5680" w14:textId="77777777" w:rsidR="00862FF2" w:rsidRPr="004842F0" w:rsidRDefault="00862FF2" w:rsidP="00426C94">
      <w:pPr>
        <w:pStyle w:val="ListParagraph"/>
        <w:numPr>
          <w:ilvl w:val="3"/>
          <w:numId w:val="13"/>
        </w:numPr>
        <w:spacing w:after="120"/>
        <w:ind w:left="1134" w:hanging="425"/>
        <w:contextualSpacing w:val="0"/>
        <w:jc w:val="both"/>
        <w:rPr>
          <w:rFonts w:ascii="Cambria" w:hAnsi="Cambria"/>
          <w:b/>
          <w:sz w:val="22"/>
          <w:szCs w:val="22"/>
        </w:rPr>
      </w:pPr>
      <w:r w:rsidRPr="004842F0">
        <w:rPr>
          <w:rFonts w:ascii="Cambria" w:hAnsi="Cambria"/>
          <w:sz w:val="22"/>
          <w:szCs w:val="22"/>
          <w:lang w:eastAsia="cs-CZ"/>
        </w:rPr>
        <w:t>osobou sa rozumie aj právnická aj fyzická osoba,</w:t>
      </w:r>
      <w:bookmarkStart w:id="2" w:name="_Ref485113523"/>
      <w:r w:rsidRPr="004842F0">
        <w:rPr>
          <w:rFonts w:ascii="Cambria" w:hAnsi="Cambria"/>
          <w:sz w:val="22"/>
          <w:szCs w:val="22"/>
          <w:lang w:eastAsia="cs-CZ"/>
        </w:rPr>
        <w:t xml:space="preserve"> vrátane jej právneho nástupcu.</w:t>
      </w:r>
    </w:p>
    <w:bookmarkEnd w:id="2"/>
    <w:p w14:paraId="1F060325" w14:textId="77777777" w:rsidR="00862FF2" w:rsidRPr="004842F0" w:rsidRDefault="00862FF2" w:rsidP="00426C94">
      <w:pPr>
        <w:numPr>
          <w:ilvl w:val="1"/>
          <w:numId w:val="16"/>
        </w:numPr>
        <w:spacing w:before="0" w:after="120" w:line="240" w:lineRule="auto"/>
        <w:jc w:val="both"/>
        <w:rPr>
          <w:rFonts w:ascii="Cambria" w:hAnsi="Cambria"/>
          <w:b/>
          <w:sz w:val="22"/>
        </w:rPr>
      </w:pPr>
      <w:r w:rsidRPr="004842F0">
        <w:rPr>
          <w:rFonts w:ascii="Cambria" w:hAnsi="Cambria"/>
          <w:b/>
          <w:sz w:val="22"/>
        </w:rPr>
        <w:t>Predmet Zmluvy</w:t>
      </w:r>
    </w:p>
    <w:p w14:paraId="44B365BA" w14:textId="77777777" w:rsidR="00862FF2" w:rsidRPr="004842F0" w:rsidRDefault="00862FF2" w:rsidP="00426C94">
      <w:pPr>
        <w:numPr>
          <w:ilvl w:val="2"/>
          <w:numId w:val="16"/>
        </w:numPr>
        <w:spacing w:before="0" w:after="120" w:line="240" w:lineRule="auto"/>
        <w:jc w:val="both"/>
        <w:rPr>
          <w:rFonts w:ascii="Cambria" w:hAnsi="Cambria"/>
          <w:sz w:val="22"/>
        </w:rPr>
      </w:pPr>
      <w:r w:rsidRPr="004842F0">
        <w:rPr>
          <w:rFonts w:ascii="Cambria" w:hAnsi="Cambria"/>
          <w:sz w:val="22"/>
        </w:rPr>
        <w:t xml:space="preserve">Predmetom tejto Zmluvy sú najmä, nie však výlučne, nasledovné záväzky Zhotoviteľa: </w:t>
      </w:r>
    </w:p>
    <w:p w14:paraId="31526EC2" w14:textId="4BFC7022" w:rsidR="00862FF2" w:rsidRPr="004842F0" w:rsidRDefault="00862FF2" w:rsidP="00426C94">
      <w:pPr>
        <w:numPr>
          <w:ilvl w:val="3"/>
          <w:numId w:val="16"/>
        </w:numPr>
        <w:spacing w:before="0" w:after="120" w:line="240" w:lineRule="auto"/>
        <w:jc w:val="both"/>
        <w:rPr>
          <w:rFonts w:ascii="Cambria" w:hAnsi="Cambria"/>
          <w:sz w:val="22"/>
        </w:rPr>
      </w:pPr>
      <w:r w:rsidRPr="004842F0">
        <w:rPr>
          <w:rFonts w:ascii="Cambria" w:hAnsi="Cambria"/>
          <w:sz w:val="22"/>
        </w:rPr>
        <w:t xml:space="preserve">Zhotoviteľ je povinný </w:t>
      </w:r>
      <w:r w:rsidR="00157BCE" w:rsidRPr="00EB4525">
        <w:rPr>
          <w:rFonts w:ascii="Cambria" w:hAnsi="Cambria"/>
          <w:sz w:val="22"/>
        </w:rPr>
        <w:t xml:space="preserve">na svoje náklady a na svoje nebezpečenstvo </w:t>
      </w:r>
      <w:r w:rsidRPr="004842F0">
        <w:rPr>
          <w:rFonts w:ascii="Cambria" w:hAnsi="Cambria"/>
          <w:sz w:val="22"/>
        </w:rPr>
        <w:t>dodať</w:t>
      </w:r>
      <w:r w:rsidR="00023BEB">
        <w:rPr>
          <w:rFonts w:ascii="Cambria" w:hAnsi="Cambria"/>
          <w:sz w:val="22"/>
        </w:rPr>
        <w:t xml:space="preserve"> </w:t>
      </w:r>
      <w:r w:rsidRPr="004842F0">
        <w:rPr>
          <w:rFonts w:ascii="Cambria" w:hAnsi="Cambria"/>
          <w:sz w:val="22"/>
        </w:rPr>
        <w:t xml:space="preserve"> </w:t>
      </w:r>
      <w:r w:rsidR="00280B10">
        <w:rPr>
          <w:rFonts w:ascii="Cambria" w:hAnsi="Cambria"/>
          <w:sz w:val="22"/>
        </w:rPr>
        <w:t>Technologické zariadenia a všetky materiál</w:t>
      </w:r>
      <w:r w:rsidR="00023BEB">
        <w:rPr>
          <w:rFonts w:ascii="Cambria" w:hAnsi="Cambria"/>
          <w:sz w:val="22"/>
        </w:rPr>
        <w:t>y,</w:t>
      </w:r>
      <w:r w:rsidRPr="004842F0">
        <w:rPr>
          <w:rFonts w:ascii="Cambria" w:hAnsi="Cambria"/>
          <w:sz w:val="22"/>
        </w:rPr>
        <w:t> Dokumentáciu Zhotovite</w:t>
      </w:r>
      <w:r w:rsidRPr="004842F0">
        <w:rPr>
          <w:rFonts w:ascii="Cambria" w:hAnsi="Cambria" w:cs="Proba Pro"/>
          <w:sz w:val="22"/>
        </w:rPr>
        <w:t>ľ</w:t>
      </w:r>
      <w:r w:rsidRPr="004842F0">
        <w:rPr>
          <w:rFonts w:ascii="Cambria" w:hAnsi="Cambria"/>
          <w:sz w:val="22"/>
        </w:rPr>
        <w:t>a</w:t>
      </w:r>
      <w:r w:rsidR="00023BEB">
        <w:rPr>
          <w:rFonts w:ascii="Cambria" w:hAnsi="Cambria"/>
          <w:sz w:val="22"/>
        </w:rPr>
        <w:t xml:space="preserve"> a Povolenia Zhoto</w:t>
      </w:r>
      <w:r w:rsidR="00157BCE">
        <w:rPr>
          <w:rFonts w:ascii="Cambria" w:hAnsi="Cambria"/>
          <w:sz w:val="22"/>
        </w:rPr>
        <w:t>v</w:t>
      </w:r>
      <w:r w:rsidR="00023BEB">
        <w:rPr>
          <w:rFonts w:ascii="Cambria" w:hAnsi="Cambria"/>
          <w:sz w:val="22"/>
        </w:rPr>
        <w:t>iteľa</w:t>
      </w:r>
      <w:r w:rsidRPr="004842F0">
        <w:rPr>
          <w:rFonts w:ascii="Cambria" w:hAnsi="Cambria"/>
          <w:sz w:val="22"/>
        </w:rPr>
        <w:t>, ktor</w:t>
      </w:r>
      <w:r w:rsidRPr="00A65268">
        <w:rPr>
          <w:rFonts w:ascii="Cambria" w:hAnsi="Cambria"/>
          <w:sz w:val="22"/>
        </w:rPr>
        <w:t>é</w:t>
      </w:r>
      <w:r w:rsidRPr="004842F0">
        <w:rPr>
          <w:rFonts w:ascii="Cambria" w:hAnsi="Cambria"/>
          <w:sz w:val="22"/>
        </w:rPr>
        <w:t xml:space="preserve"> s</w:t>
      </w:r>
      <w:r w:rsidRPr="00A65268">
        <w:rPr>
          <w:rFonts w:ascii="Cambria" w:hAnsi="Cambria"/>
          <w:sz w:val="22"/>
        </w:rPr>
        <w:t>ú</w:t>
      </w:r>
      <w:r w:rsidRPr="004842F0">
        <w:rPr>
          <w:rFonts w:ascii="Cambria" w:hAnsi="Cambria"/>
          <w:sz w:val="22"/>
        </w:rPr>
        <w:t xml:space="preserve"> potrebn</w:t>
      </w:r>
      <w:r w:rsidRPr="00A65268">
        <w:rPr>
          <w:rFonts w:ascii="Cambria" w:hAnsi="Cambria"/>
          <w:sz w:val="22"/>
        </w:rPr>
        <w:t>é</w:t>
      </w:r>
      <w:r w:rsidRPr="004842F0">
        <w:rPr>
          <w:rFonts w:ascii="Cambria" w:hAnsi="Cambria"/>
          <w:sz w:val="22"/>
        </w:rPr>
        <w:t xml:space="preserve"> pre riadne vyhotovenie a</w:t>
      </w:r>
      <w:r w:rsidRPr="00A65268">
        <w:rPr>
          <w:rFonts w:ascii="Cambria" w:hAnsi="Cambria"/>
          <w:sz w:val="22"/>
        </w:rPr>
        <w:t> </w:t>
      </w:r>
      <w:r w:rsidRPr="004842F0">
        <w:rPr>
          <w:rFonts w:ascii="Cambria" w:hAnsi="Cambria"/>
          <w:sz w:val="22"/>
        </w:rPr>
        <w:t>dokon</w:t>
      </w:r>
      <w:r w:rsidRPr="00A65268">
        <w:rPr>
          <w:rFonts w:ascii="Cambria" w:hAnsi="Cambria"/>
          <w:sz w:val="22"/>
        </w:rPr>
        <w:t>č</w:t>
      </w:r>
      <w:r w:rsidRPr="004842F0">
        <w:rPr>
          <w:rFonts w:ascii="Cambria" w:hAnsi="Cambria"/>
          <w:sz w:val="22"/>
        </w:rPr>
        <w:t>enie Diela a</w:t>
      </w:r>
      <w:r w:rsidRPr="00A65268">
        <w:rPr>
          <w:rFonts w:ascii="Cambria" w:hAnsi="Cambria"/>
          <w:sz w:val="22"/>
        </w:rPr>
        <w:t> </w:t>
      </w:r>
      <w:r w:rsidRPr="004842F0">
        <w:rPr>
          <w:rFonts w:ascii="Cambria" w:hAnsi="Cambria"/>
          <w:sz w:val="22"/>
        </w:rPr>
        <w:t>odstr</w:t>
      </w:r>
      <w:r w:rsidRPr="004842F0">
        <w:rPr>
          <w:rFonts w:ascii="Cambria" w:hAnsi="Cambria" w:cs="Proba Pro"/>
          <w:sz w:val="22"/>
        </w:rPr>
        <w:t>á</w:t>
      </w:r>
      <w:r w:rsidRPr="004842F0">
        <w:rPr>
          <w:rFonts w:ascii="Cambria" w:hAnsi="Cambria"/>
          <w:sz w:val="22"/>
        </w:rPr>
        <w:t>nenie v</w:t>
      </w:r>
      <w:r w:rsidRPr="004842F0">
        <w:rPr>
          <w:rFonts w:ascii="Cambria" w:hAnsi="Cambria" w:cs="Proba Pro"/>
          <w:sz w:val="22"/>
        </w:rPr>
        <w:t>á</w:t>
      </w:r>
      <w:r w:rsidRPr="004842F0">
        <w:rPr>
          <w:rFonts w:ascii="Cambria" w:hAnsi="Cambria"/>
          <w:sz w:val="22"/>
        </w:rPr>
        <w:t>d na Diele a</w:t>
      </w:r>
      <w:r w:rsidRPr="004842F0">
        <w:rPr>
          <w:rFonts w:ascii="Cambria" w:hAnsi="Cambria" w:cs="Calibri"/>
          <w:sz w:val="22"/>
        </w:rPr>
        <w:t> </w:t>
      </w:r>
      <w:r w:rsidRPr="004842F0">
        <w:rPr>
          <w:rFonts w:ascii="Cambria" w:hAnsi="Cambria"/>
          <w:sz w:val="22"/>
        </w:rPr>
        <w:t>prev</w:t>
      </w:r>
      <w:r w:rsidRPr="004842F0">
        <w:rPr>
          <w:rFonts w:ascii="Cambria" w:hAnsi="Cambria" w:cs="Proba Pro"/>
          <w:sz w:val="22"/>
        </w:rPr>
        <w:t>á</w:t>
      </w:r>
      <w:r w:rsidRPr="004842F0">
        <w:rPr>
          <w:rFonts w:ascii="Cambria" w:hAnsi="Cambria"/>
          <w:sz w:val="22"/>
        </w:rPr>
        <w:t>dzku Diela;</w:t>
      </w:r>
    </w:p>
    <w:p w14:paraId="426FC851" w14:textId="2E66A15E" w:rsidR="00862FF2" w:rsidRPr="004842F0" w:rsidRDefault="00862FF2" w:rsidP="00426C94">
      <w:pPr>
        <w:numPr>
          <w:ilvl w:val="3"/>
          <w:numId w:val="16"/>
        </w:numPr>
        <w:spacing w:before="0" w:after="120" w:line="240" w:lineRule="auto"/>
        <w:jc w:val="both"/>
        <w:rPr>
          <w:rFonts w:ascii="Cambria" w:hAnsi="Cambria"/>
          <w:sz w:val="22"/>
        </w:rPr>
      </w:pPr>
      <w:r w:rsidRPr="004842F0">
        <w:rPr>
          <w:rFonts w:ascii="Cambria" w:hAnsi="Cambria"/>
          <w:sz w:val="22"/>
        </w:rPr>
        <w:t xml:space="preserve">Zhotoviteľ </w:t>
      </w:r>
      <w:r w:rsidR="00BE04E0" w:rsidRPr="004842F0">
        <w:rPr>
          <w:rFonts w:ascii="Cambria" w:hAnsi="Cambria"/>
          <w:sz w:val="22"/>
        </w:rPr>
        <w:t xml:space="preserve">je povinný </w:t>
      </w:r>
      <w:r w:rsidR="00BE04E0" w:rsidRPr="00EB4525">
        <w:rPr>
          <w:rFonts w:ascii="Cambria" w:hAnsi="Cambria"/>
          <w:sz w:val="22"/>
        </w:rPr>
        <w:t>na svoje náklady a na svoje nebezpečenstvo</w:t>
      </w:r>
      <w:r w:rsidR="00BE04E0" w:rsidRPr="004842F0" w:rsidDel="00BE04E0">
        <w:rPr>
          <w:rFonts w:ascii="Cambria" w:hAnsi="Cambria"/>
          <w:sz w:val="22"/>
        </w:rPr>
        <w:t xml:space="preserve"> </w:t>
      </w:r>
      <w:r w:rsidRPr="004842F0">
        <w:rPr>
          <w:rFonts w:ascii="Cambria" w:hAnsi="Cambria"/>
          <w:sz w:val="22"/>
        </w:rPr>
        <w:t>vyhotoviť a dokončiť pre Objednávateľa Dielo</w:t>
      </w:r>
      <w:r w:rsidR="00C314E3">
        <w:rPr>
          <w:rFonts w:ascii="Cambria" w:hAnsi="Cambria"/>
          <w:sz w:val="22"/>
        </w:rPr>
        <w:t xml:space="preserve"> a vykonať všetky Skúšky Diela</w:t>
      </w:r>
      <w:r w:rsidR="00C04F72">
        <w:rPr>
          <w:rFonts w:ascii="Cambria" w:hAnsi="Cambria"/>
          <w:sz w:val="22"/>
        </w:rPr>
        <w:t xml:space="preserve"> </w:t>
      </w:r>
      <w:r w:rsidR="009529D8">
        <w:rPr>
          <w:rFonts w:ascii="Cambria" w:hAnsi="Cambria"/>
          <w:sz w:val="22"/>
        </w:rPr>
        <w:t xml:space="preserve">a asistenciu pri Skúšobnej prevádzke </w:t>
      </w:r>
      <w:r w:rsidRPr="004842F0">
        <w:rPr>
          <w:rFonts w:ascii="Cambria" w:hAnsi="Cambria"/>
          <w:sz w:val="22"/>
        </w:rPr>
        <w:t>v</w:t>
      </w:r>
      <w:r w:rsidRPr="004842F0">
        <w:rPr>
          <w:rFonts w:ascii="Cambria" w:hAnsi="Cambria" w:cs="Calibri"/>
          <w:sz w:val="22"/>
        </w:rPr>
        <w:t> </w:t>
      </w:r>
      <w:r w:rsidRPr="004842F0">
        <w:rPr>
          <w:rFonts w:ascii="Cambria" w:hAnsi="Cambria"/>
          <w:sz w:val="22"/>
        </w:rPr>
        <w:t>s</w:t>
      </w:r>
      <w:r w:rsidRPr="004842F0">
        <w:rPr>
          <w:rFonts w:ascii="Cambria" w:hAnsi="Cambria" w:cs="Proba Pro"/>
          <w:sz w:val="22"/>
        </w:rPr>
        <w:t>ú</w:t>
      </w:r>
      <w:r w:rsidRPr="004842F0">
        <w:rPr>
          <w:rFonts w:ascii="Cambria" w:hAnsi="Cambria"/>
          <w:sz w:val="22"/>
        </w:rPr>
        <w:t>lade s</w:t>
      </w:r>
      <w:r w:rsidR="00C314E3">
        <w:rPr>
          <w:rFonts w:ascii="Cambria" w:hAnsi="Cambria"/>
          <w:sz w:val="22"/>
        </w:rPr>
        <w:t>o</w:t>
      </w:r>
      <w:r w:rsidR="00A65B7F">
        <w:rPr>
          <w:rFonts w:ascii="Cambria" w:hAnsi="Cambria" w:cs="Calibri"/>
          <w:sz w:val="22"/>
        </w:rPr>
        <w:t> </w:t>
      </w:r>
      <w:r w:rsidR="00280B10">
        <w:rPr>
          <w:rFonts w:ascii="Cambria" w:hAnsi="Cambria"/>
          <w:sz w:val="22"/>
        </w:rPr>
        <w:t>Zmluvou</w:t>
      </w:r>
      <w:r w:rsidR="00A65B7F">
        <w:rPr>
          <w:rFonts w:ascii="Cambria" w:hAnsi="Cambria"/>
          <w:sz w:val="22"/>
        </w:rPr>
        <w:t xml:space="preserve"> a Dokumentáciou Zhotoviteľa</w:t>
      </w:r>
      <w:r w:rsidRPr="004842F0">
        <w:rPr>
          <w:rFonts w:ascii="Cambria" w:hAnsi="Cambria"/>
          <w:sz w:val="22"/>
        </w:rPr>
        <w:t>, a</w:t>
      </w:r>
      <w:r w:rsidRPr="004842F0">
        <w:rPr>
          <w:rFonts w:ascii="Cambria" w:hAnsi="Cambria" w:cs="Calibri"/>
          <w:sz w:val="22"/>
        </w:rPr>
        <w:t> </w:t>
      </w:r>
      <w:r w:rsidRPr="004842F0">
        <w:rPr>
          <w:rFonts w:ascii="Cambria" w:hAnsi="Cambria"/>
          <w:sz w:val="22"/>
        </w:rPr>
        <w:t>odstr</w:t>
      </w:r>
      <w:r w:rsidRPr="004842F0">
        <w:rPr>
          <w:rFonts w:ascii="Cambria" w:hAnsi="Cambria" w:cs="Proba Pro"/>
          <w:sz w:val="22"/>
        </w:rPr>
        <w:t>á</w:t>
      </w:r>
      <w:r w:rsidRPr="004842F0">
        <w:rPr>
          <w:rFonts w:ascii="Cambria" w:hAnsi="Cambria"/>
          <w:sz w:val="22"/>
        </w:rPr>
        <w:t>ni</w:t>
      </w:r>
      <w:r w:rsidRPr="004842F0">
        <w:rPr>
          <w:rFonts w:ascii="Cambria" w:hAnsi="Cambria" w:cs="Proba Pro"/>
          <w:sz w:val="22"/>
        </w:rPr>
        <w:t>ť</w:t>
      </w:r>
      <w:r w:rsidRPr="004842F0">
        <w:rPr>
          <w:rFonts w:ascii="Cambria" w:hAnsi="Cambria"/>
          <w:sz w:val="22"/>
        </w:rPr>
        <w:t xml:space="preserve"> na Diele </w:t>
      </w:r>
      <w:r w:rsidR="00C04F72">
        <w:rPr>
          <w:rFonts w:ascii="Cambria" w:hAnsi="Cambria"/>
          <w:sz w:val="22"/>
        </w:rPr>
        <w:t xml:space="preserve">a Dokumentácii Zhotoviteľa </w:t>
      </w:r>
      <w:r w:rsidRPr="004842F0">
        <w:rPr>
          <w:rFonts w:ascii="Cambria" w:hAnsi="Cambria"/>
          <w:sz w:val="22"/>
        </w:rPr>
        <w:t>ak</w:t>
      </w:r>
      <w:r w:rsidRPr="004842F0">
        <w:rPr>
          <w:rFonts w:ascii="Cambria" w:hAnsi="Cambria" w:cs="Proba Pro"/>
          <w:sz w:val="22"/>
        </w:rPr>
        <w:t>é</w:t>
      </w:r>
      <w:r w:rsidRPr="004842F0">
        <w:rPr>
          <w:rFonts w:ascii="Cambria" w:hAnsi="Cambria"/>
          <w:sz w:val="22"/>
        </w:rPr>
        <w:t>koľvek vady;</w:t>
      </w:r>
    </w:p>
    <w:p w14:paraId="55649BF9" w14:textId="324964E5" w:rsidR="00862FF2" w:rsidRPr="004842F0" w:rsidRDefault="00862FF2" w:rsidP="00426C94">
      <w:pPr>
        <w:numPr>
          <w:ilvl w:val="3"/>
          <w:numId w:val="16"/>
        </w:numPr>
        <w:spacing w:before="0" w:after="120" w:line="240" w:lineRule="auto"/>
        <w:jc w:val="both"/>
        <w:rPr>
          <w:rFonts w:ascii="Cambria" w:hAnsi="Cambria"/>
          <w:sz w:val="22"/>
        </w:rPr>
      </w:pPr>
      <w:r w:rsidRPr="004842F0">
        <w:rPr>
          <w:rFonts w:ascii="Cambria" w:hAnsi="Cambria"/>
          <w:sz w:val="22"/>
        </w:rPr>
        <w:t>Zhotoviteľ je povinný riadne vyhotovené a</w:t>
      </w:r>
      <w:r w:rsidRPr="004842F0">
        <w:rPr>
          <w:rFonts w:ascii="Cambria" w:hAnsi="Cambria" w:cs="Calibri"/>
          <w:sz w:val="22"/>
        </w:rPr>
        <w:t> </w:t>
      </w:r>
      <w:r w:rsidRPr="004842F0">
        <w:rPr>
          <w:rFonts w:ascii="Cambria" w:hAnsi="Cambria"/>
          <w:sz w:val="22"/>
        </w:rPr>
        <w:t>dokon</w:t>
      </w:r>
      <w:r w:rsidRPr="004842F0">
        <w:rPr>
          <w:rFonts w:ascii="Cambria" w:hAnsi="Cambria" w:cs="Proba Pro"/>
          <w:sz w:val="22"/>
        </w:rPr>
        <w:t>č</w:t>
      </w:r>
      <w:r w:rsidRPr="004842F0">
        <w:rPr>
          <w:rFonts w:ascii="Cambria" w:hAnsi="Cambria"/>
          <w:sz w:val="22"/>
        </w:rPr>
        <w:t>en</w:t>
      </w:r>
      <w:r w:rsidRPr="004842F0">
        <w:rPr>
          <w:rFonts w:ascii="Cambria" w:hAnsi="Cambria" w:cs="Proba Pro"/>
          <w:sz w:val="22"/>
        </w:rPr>
        <w:t>é</w:t>
      </w:r>
      <w:r w:rsidRPr="004842F0">
        <w:rPr>
          <w:rFonts w:ascii="Cambria" w:hAnsi="Cambria"/>
          <w:sz w:val="22"/>
        </w:rPr>
        <w:t xml:space="preserve"> Dielo</w:t>
      </w:r>
      <w:r w:rsidR="00553F9F">
        <w:rPr>
          <w:rFonts w:ascii="Cambria" w:hAnsi="Cambria"/>
          <w:sz w:val="22"/>
        </w:rPr>
        <w:t xml:space="preserve"> a Dokumentáciu Zhotoviteľa </w:t>
      </w:r>
      <w:r w:rsidRPr="004842F0">
        <w:rPr>
          <w:rFonts w:ascii="Cambria" w:hAnsi="Cambria"/>
          <w:sz w:val="22"/>
        </w:rPr>
        <w:t>Objedn</w:t>
      </w:r>
      <w:r w:rsidRPr="004842F0">
        <w:rPr>
          <w:rFonts w:ascii="Cambria" w:hAnsi="Cambria" w:cs="Proba Pro"/>
          <w:sz w:val="22"/>
        </w:rPr>
        <w:t>á</w:t>
      </w:r>
      <w:r w:rsidRPr="004842F0">
        <w:rPr>
          <w:rFonts w:ascii="Cambria" w:hAnsi="Cambria"/>
          <w:sz w:val="22"/>
        </w:rPr>
        <w:t>vate</w:t>
      </w:r>
      <w:r w:rsidRPr="004842F0">
        <w:rPr>
          <w:rFonts w:ascii="Cambria" w:hAnsi="Cambria" w:cs="Proba Pro"/>
          <w:sz w:val="22"/>
        </w:rPr>
        <w:t>ľ</w:t>
      </w:r>
      <w:r w:rsidRPr="004842F0">
        <w:rPr>
          <w:rFonts w:ascii="Cambria" w:hAnsi="Cambria"/>
          <w:sz w:val="22"/>
        </w:rPr>
        <w:t>ovi odovzda</w:t>
      </w:r>
      <w:r w:rsidRPr="004842F0">
        <w:rPr>
          <w:rFonts w:ascii="Cambria" w:hAnsi="Cambria" w:cs="Proba Pro"/>
          <w:sz w:val="22"/>
        </w:rPr>
        <w:t>ť</w:t>
      </w:r>
      <w:r w:rsidRPr="004842F0">
        <w:rPr>
          <w:rFonts w:ascii="Cambria" w:hAnsi="Cambria"/>
          <w:sz w:val="22"/>
        </w:rPr>
        <w:t xml:space="preserve"> v</w:t>
      </w:r>
      <w:r w:rsidRPr="004842F0">
        <w:rPr>
          <w:rFonts w:ascii="Cambria" w:hAnsi="Cambria" w:cs="Calibri"/>
          <w:sz w:val="22"/>
        </w:rPr>
        <w:t> </w:t>
      </w:r>
      <w:r w:rsidRPr="004842F0">
        <w:rPr>
          <w:rFonts w:ascii="Cambria" w:hAnsi="Cambria"/>
          <w:sz w:val="22"/>
        </w:rPr>
        <w:t>s</w:t>
      </w:r>
      <w:r w:rsidRPr="004842F0">
        <w:rPr>
          <w:rFonts w:ascii="Cambria" w:hAnsi="Cambria" w:cs="Proba Pro"/>
          <w:sz w:val="22"/>
        </w:rPr>
        <w:t>ú</w:t>
      </w:r>
      <w:r w:rsidRPr="004842F0">
        <w:rPr>
          <w:rFonts w:ascii="Cambria" w:hAnsi="Cambria"/>
          <w:sz w:val="22"/>
        </w:rPr>
        <w:t>lade s</w:t>
      </w:r>
      <w:r w:rsidRPr="004842F0">
        <w:rPr>
          <w:rFonts w:ascii="Cambria" w:hAnsi="Cambria" w:cs="Calibri"/>
          <w:sz w:val="22"/>
        </w:rPr>
        <w:t> </w:t>
      </w:r>
      <w:r w:rsidRPr="004842F0">
        <w:rPr>
          <w:rFonts w:ascii="Cambria" w:hAnsi="Cambria"/>
          <w:sz w:val="22"/>
        </w:rPr>
        <w:t>postupmi a</w:t>
      </w:r>
      <w:r w:rsidRPr="004842F0">
        <w:rPr>
          <w:rFonts w:ascii="Cambria" w:hAnsi="Cambria" w:cs="Calibri"/>
          <w:sz w:val="22"/>
        </w:rPr>
        <w:t> </w:t>
      </w:r>
      <w:r w:rsidRPr="004842F0">
        <w:rPr>
          <w:rFonts w:ascii="Cambria" w:hAnsi="Cambria"/>
          <w:sz w:val="22"/>
        </w:rPr>
        <w:t>podmienkami pod</w:t>
      </w:r>
      <w:r w:rsidRPr="004842F0">
        <w:rPr>
          <w:rFonts w:ascii="Cambria" w:hAnsi="Cambria" w:cs="Proba Pro"/>
          <w:sz w:val="22"/>
        </w:rPr>
        <w:t>ľ</w:t>
      </w:r>
      <w:r w:rsidRPr="004842F0">
        <w:rPr>
          <w:rFonts w:ascii="Cambria" w:hAnsi="Cambria"/>
          <w:sz w:val="22"/>
        </w:rPr>
        <w:t>a tejto Zmluvy.</w:t>
      </w:r>
    </w:p>
    <w:p w14:paraId="0FC0836A" w14:textId="77777777" w:rsidR="00862FF2" w:rsidRPr="004842F0" w:rsidRDefault="00862FF2" w:rsidP="00426C94">
      <w:pPr>
        <w:numPr>
          <w:ilvl w:val="2"/>
          <w:numId w:val="16"/>
        </w:numPr>
        <w:spacing w:before="0" w:after="120" w:line="240" w:lineRule="auto"/>
        <w:jc w:val="both"/>
        <w:rPr>
          <w:rFonts w:ascii="Cambria" w:hAnsi="Cambria"/>
          <w:sz w:val="22"/>
        </w:rPr>
      </w:pPr>
      <w:r w:rsidRPr="004842F0">
        <w:rPr>
          <w:rFonts w:ascii="Cambria" w:hAnsi="Cambria"/>
          <w:sz w:val="22"/>
        </w:rPr>
        <w:t>Predmetom tejto Zmluvy sú najmä, nie však výlučne, nasledovné záväzky Objednávateľa:</w:t>
      </w:r>
    </w:p>
    <w:p w14:paraId="677E38D2" w14:textId="77777777" w:rsidR="00862FF2" w:rsidRPr="004842F0" w:rsidRDefault="00862FF2" w:rsidP="00426C94">
      <w:pPr>
        <w:numPr>
          <w:ilvl w:val="3"/>
          <w:numId w:val="16"/>
        </w:numPr>
        <w:spacing w:before="0" w:after="120" w:line="240" w:lineRule="auto"/>
        <w:jc w:val="both"/>
        <w:rPr>
          <w:rFonts w:ascii="Cambria" w:hAnsi="Cambria"/>
          <w:sz w:val="22"/>
        </w:rPr>
      </w:pPr>
      <w:r w:rsidRPr="004842F0">
        <w:rPr>
          <w:rFonts w:ascii="Cambria" w:hAnsi="Cambria"/>
          <w:sz w:val="22"/>
        </w:rPr>
        <w:t>Objednávateľ je povinný Zhotoviteľovi poskytnúť všetku súčinnosť tak, aby Zhotoviteľ mohol Dielo a/alebo ktorúkoľvek časť plnenia na základe tejto Zmluvy vykonať riadne a</w:t>
      </w:r>
      <w:r w:rsidRPr="004842F0">
        <w:rPr>
          <w:rFonts w:ascii="Cambria" w:hAnsi="Cambria" w:cs="Calibri"/>
          <w:sz w:val="22"/>
        </w:rPr>
        <w:t> </w:t>
      </w:r>
      <w:r w:rsidRPr="004842F0">
        <w:rPr>
          <w:rFonts w:ascii="Cambria" w:hAnsi="Cambria"/>
          <w:sz w:val="22"/>
        </w:rPr>
        <w:t>v</w:t>
      </w:r>
      <w:r w:rsidRPr="004842F0">
        <w:rPr>
          <w:rFonts w:ascii="Cambria" w:hAnsi="Cambria" w:cs="Proba Pro"/>
          <w:sz w:val="22"/>
        </w:rPr>
        <w:t>č</w:t>
      </w:r>
      <w:r w:rsidRPr="004842F0">
        <w:rPr>
          <w:rFonts w:ascii="Cambria" w:hAnsi="Cambria"/>
          <w:sz w:val="22"/>
        </w:rPr>
        <w:t>as;</w:t>
      </w:r>
    </w:p>
    <w:p w14:paraId="7056BCC8" w14:textId="77777777" w:rsidR="00862FF2" w:rsidRPr="004842F0" w:rsidRDefault="00862FF2" w:rsidP="00426C94">
      <w:pPr>
        <w:numPr>
          <w:ilvl w:val="3"/>
          <w:numId w:val="16"/>
        </w:numPr>
        <w:spacing w:before="0" w:after="120" w:line="240" w:lineRule="auto"/>
        <w:jc w:val="both"/>
        <w:rPr>
          <w:rFonts w:ascii="Cambria" w:hAnsi="Cambria"/>
          <w:sz w:val="22"/>
        </w:rPr>
      </w:pPr>
      <w:r w:rsidRPr="004842F0">
        <w:rPr>
          <w:rFonts w:ascii="Cambria" w:hAnsi="Cambria"/>
          <w:sz w:val="22"/>
        </w:rPr>
        <w:t>Objednávateľ je povinný za riadne vykonané Dielo a</w:t>
      </w:r>
      <w:r w:rsidRPr="004842F0">
        <w:rPr>
          <w:rFonts w:ascii="Cambria" w:hAnsi="Cambria" w:cs="Calibri"/>
          <w:sz w:val="22"/>
        </w:rPr>
        <w:t> </w:t>
      </w:r>
      <w:r w:rsidRPr="004842F0">
        <w:rPr>
          <w:rFonts w:ascii="Cambria" w:hAnsi="Cambria"/>
          <w:sz w:val="22"/>
        </w:rPr>
        <w:t>ostatn</w:t>
      </w:r>
      <w:r w:rsidRPr="004842F0">
        <w:rPr>
          <w:rFonts w:ascii="Cambria" w:hAnsi="Cambria" w:cs="Proba Pro"/>
          <w:sz w:val="22"/>
        </w:rPr>
        <w:t>é</w:t>
      </w:r>
      <w:r w:rsidRPr="004842F0">
        <w:rPr>
          <w:rFonts w:ascii="Cambria" w:hAnsi="Cambria"/>
          <w:sz w:val="22"/>
        </w:rPr>
        <w:t xml:space="preserve"> plnenia na z</w:t>
      </w:r>
      <w:r w:rsidRPr="004842F0">
        <w:rPr>
          <w:rFonts w:ascii="Cambria" w:hAnsi="Cambria" w:cs="Proba Pro"/>
          <w:sz w:val="22"/>
        </w:rPr>
        <w:t>á</w:t>
      </w:r>
      <w:r w:rsidRPr="004842F0">
        <w:rPr>
          <w:rFonts w:ascii="Cambria" w:hAnsi="Cambria"/>
          <w:sz w:val="22"/>
        </w:rPr>
        <w:t>klade tejto Zmluvy Zhotoviteľovi zaplatiť Zmluvnú cenu v</w:t>
      </w:r>
      <w:r w:rsidRPr="004842F0">
        <w:rPr>
          <w:rFonts w:ascii="Cambria" w:hAnsi="Cambria" w:cs="Calibri"/>
          <w:sz w:val="22"/>
        </w:rPr>
        <w:t> </w:t>
      </w:r>
      <w:r w:rsidRPr="004842F0">
        <w:rPr>
          <w:rFonts w:ascii="Cambria" w:hAnsi="Cambria"/>
          <w:sz w:val="22"/>
        </w:rPr>
        <w:t>s</w:t>
      </w:r>
      <w:r w:rsidRPr="004842F0">
        <w:rPr>
          <w:rFonts w:ascii="Cambria" w:hAnsi="Cambria" w:cs="Proba Pro"/>
          <w:sz w:val="22"/>
        </w:rPr>
        <w:t>ú</w:t>
      </w:r>
      <w:r w:rsidRPr="004842F0">
        <w:rPr>
          <w:rFonts w:ascii="Cambria" w:hAnsi="Cambria"/>
          <w:sz w:val="22"/>
        </w:rPr>
        <w:t>lade s</w:t>
      </w:r>
      <w:r w:rsidRPr="004842F0">
        <w:rPr>
          <w:rFonts w:ascii="Cambria" w:hAnsi="Cambria" w:cs="Calibri"/>
          <w:sz w:val="22"/>
        </w:rPr>
        <w:t> </w:t>
      </w:r>
      <w:r w:rsidRPr="004842F0">
        <w:rPr>
          <w:rFonts w:ascii="Cambria" w:hAnsi="Cambria"/>
          <w:sz w:val="22"/>
        </w:rPr>
        <w:t>touto Zmluvou;</w:t>
      </w:r>
    </w:p>
    <w:p w14:paraId="4A954575" w14:textId="77777777" w:rsidR="00862FF2" w:rsidRPr="004842F0" w:rsidRDefault="00862FF2" w:rsidP="00426C94">
      <w:pPr>
        <w:numPr>
          <w:ilvl w:val="3"/>
          <w:numId w:val="16"/>
        </w:numPr>
        <w:spacing w:before="0" w:after="120" w:line="240" w:lineRule="auto"/>
        <w:jc w:val="both"/>
        <w:rPr>
          <w:rFonts w:ascii="Cambria" w:hAnsi="Cambria"/>
          <w:sz w:val="22"/>
        </w:rPr>
      </w:pPr>
      <w:r w:rsidRPr="004842F0">
        <w:rPr>
          <w:rFonts w:ascii="Cambria" w:hAnsi="Cambria"/>
          <w:sz w:val="22"/>
        </w:rPr>
        <w:t>Objednávateľ je riadne vykonané Dielo povinný v</w:t>
      </w:r>
      <w:r w:rsidRPr="004842F0">
        <w:rPr>
          <w:rFonts w:ascii="Cambria" w:hAnsi="Cambria" w:cs="Calibri"/>
          <w:sz w:val="22"/>
        </w:rPr>
        <w:t> </w:t>
      </w:r>
      <w:r w:rsidRPr="004842F0">
        <w:rPr>
          <w:rFonts w:ascii="Cambria" w:hAnsi="Cambria"/>
          <w:sz w:val="22"/>
        </w:rPr>
        <w:t>s</w:t>
      </w:r>
      <w:r w:rsidRPr="004842F0">
        <w:rPr>
          <w:rFonts w:ascii="Cambria" w:hAnsi="Cambria" w:cs="Proba Pro"/>
          <w:sz w:val="22"/>
        </w:rPr>
        <w:t>ú</w:t>
      </w:r>
      <w:r w:rsidRPr="004842F0">
        <w:rPr>
          <w:rFonts w:ascii="Cambria" w:hAnsi="Cambria"/>
          <w:sz w:val="22"/>
        </w:rPr>
        <w:t>lade s</w:t>
      </w:r>
      <w:r w:rsidRPr="004842F0">
        <w:rPr>
          <w:rFonts w:ascii="Cambria" w:hAnsi="Cambria" w:cs="Calibri"/>
          <w:sz w:val="22"/>
        </w:rPr>
        <w:t> </w:t>
      </w:r>
      <w:r w:rsidRPr="004842F0">
        <w:rPr>
          <w:rFonts w:ascii="Cambria" w:hAnsi="Cambria"/>
          <w:sz w:val="22"/>
        </w:rPr>
        <w:t>ustanoveniami tejto Zmluvy prevzia</w:t>
      </w:r>
      <w:r w:rsidRPr="004842F0">
        <w:rPr>
          <w:rFonts w:ascii="Cambria" w:hAnsi="Cambria" w:cs="Proba Pro"/>
          <w:sz w:val="22"/>
        </w:rPr>
        <w:t>ť</w:t>
      </w:r>
      <w:r w:rsidRPr="004842F0">
        <w:rPr>
          <w:rFonts w:ascii="Cambria" w:hAnsi="Cambria"/>
          <w:sz w:val="22"/>
        </w:rPr>
        <w:t>.</w:t>
      </w:r>
    </w:p>
    <w:p w14:paraId="5B967CA2" w14:textId="263B7A81" w:rsidR="00862FF2" w:rsidRDefault="00862FF2" w:rsidP="00426C94">
      <w:pPr>
        <w:numPr>
          <w:ilvl w:val="2"/>
          <w:numId w:val="16"/>
        </w:numPr>
        <w:spacing w:before="0" w:after="120" w:line="240" w:lineRule="auto"/>
        <w:jc w:val="both"/>
        <w:rPr>
          <w:rFonts w:ascii="Cambria" w:hAnsi="Cambria"/>
          <w:sz w:val="22"/>
        </w:rPr>
      </w:pPr>
      <w:r w:rsidRPr="004842F0">
        <w:rPr>
          <w:rFonts w:ascii="Cambria" w:hAnsi="Cambria"/>
          <w:sz w:val="22"/>
        </w:rPr>
        <w:lastRenderedPageBreak/>
        <w:t>Predmetom tejto Zmluvy je aj úprava všetkých ostatných práv a</w:t>
      </w:r>
      <w:r w:rsidRPr="004842F0">
        <w:rPr>
          <w:rFonts w:ascii="Cambria" w:hAnsi="Cambria" w:cs="Calibri"/>
          <w:sz w:val="22"/>
        </w:rPr>
        <w:t> </w:t>
      </w:r>
      <w:r w:rsidRPr="004842F0">
        <w:rPr>
          <w:rFonts w:ascii="Cambria" w:hAnsi="Cambria"/>
          <w:sz w:val="22"/>
        </w:rPr>
        <w:t>povinnost</w:t>
      </w:r>
      <w:r w:rsidRPr="004842F0">
        <w:rPr>
          <w:rFonts w:ascii="Cambria" w:hAnsi="Cambria" w:cs="Proba Pro"/>
          <w:sz w:val="22"/>
        </w:rPr>
        <w:t>í</w:t>
      </w:r>
      <w:r w:rsidRPr="004842F0">
        <w:rPr>
          <w:rFonts w:ascii="Cambria" w:hAnsi="Cambria"/>
          <w:sz w:val="22"/>
        </w:rPr>
        <w:t xml:space="preserve"> Zmluvn</w:t>
      </w:r>
      <w:r w:rsidRPr="004842F0">
        <w:rPr>
          <w:rFonts w:ascii="Cambria" w:hAnsi="Cambria" w:cs="Proba Pro"/>
          <w:sz w:val="22"/>
        </w:rPr>
        <w:t>ý</w:t>
      </w:r>
      <w:r w:rsidRPr="004842F0">
        <w:rPr>
          <w:rFonts w:ascii="Cambria" w:hAnsi="Cambria"/>
          <w:sz w:val="22"/>
        </w:rPr>
        <w:t>ch str</w:t>
      </w:r>
      <w:r w:rsidRPr="004842F0">
        <w:rPr>
          <w:rFonts w:ascii="Cambria" w:hAnsi="Cambria" w:cs="Proba Pro"/>
          <w:sz w:val="22"/>
        </w:rPr>
        <w:t>á</w:t>
      </w:r>
      <w:r w:rsidRPr="004842F0">
        <w:rPr>
          <w:rFonts w:ascii="Cambria" w:hAnsi="Cambria"/>
          <w:sz w:val="22"/>
        </w:rPr>
        <w:t>n spojen</w:t>
      </w:r>
      <w:r w:rsidRPr="004842F0">
        <w:rPr>
          <w:rFonts w:ascii="Cambria" w:hAnsi="Cambria" w:cs="Proba Pro"/>
          <w:sz w:val="22"/>
        </w:rPr>
        <w:t>ý</w:t>
      </w:r>
      <w:r w:rsidRPr="004842F0">
        <w:rPr>
          <w:rFonts w:ascii="Cambria" w:hAnsi="Cambria"/>
          <w:sz w:val="22"/>
        </w:rPr>
        <w:t>ch s</w:t>
      </w:r>
      <w:r w:rsidRPr="004842F0">
        <w:rPr>
          <w:rFonts w:ascii="Cambria" w:hAnsi="Cambria" w:cs="Calibri"/>
          <w:sz w:val="22"/>
        </w:rPr>
        <w:t> </w:t>
      </w:r>
      <w:r w:rsidRPr="004842F0">
        <w:rPr>
          <w:rFonts w:ascii="Cambria" w:hAnsi="Cambria"/>
          <w:sz w:val="22"/>
        </w:rPr>
        <w:t>riadnym plnen</w:t>
      </w:r>
      <w:r w:rsidRPr="004842F0">
        <w:rPr>
          <w:rFonts w:ascii="Cambria" w:hAnsi="Cambria" w:cs="Proba Pro"/>
          <w:sz w:val="22"/>
        </w:rPr>
        <w:t>í</w:t>
      </w:r>
      <w:r w:rsidRPr="004842F0">
        <w:rPr>
          <w:rFonts w:ascii="Cambria" w:hAnsi="Cambria"/>
          <w:sz w:val="22"/>
        </w:rPr>
        <w:t>m tejto Zmluvy alebo v</w:t>
      </w:r>
      <w:r w:rsidRPr="004842F0">
        <w:rPr>
          <w:rFonts w:ascii="Cambria" w:hAnsi="Cambria" w:cs="Calibri"/>
          <w:sz w:val="22"/>
        </w:rPr>
        <w:t> </w:t>
      </w:r>
      <w:r w:rsidRPr="004842F0">
        <w:rPr>
          <w:rFonts w:ascii="Cambria" w:hAnsi="Cambria"/>
          <w:sz w:val="22"/>
        </w:rPr>
        <w:t>s</w:t>
      </w:r>
      <w:r w:rsidRPr="004842F0">
        <w:rPr>
          <w:rFonts w:ascii="Cambria" w:hAnsi="Cambria" w:cs="Proba Pro"/>
          <w:sz w:val="22"/>
        </w:rPr>
        <w:t>ú</w:t>
      </w:r>
      <w:r w:rsidRPr="004842F0">
        <w:rPr>
          <w:rFonts w:ascii="Cambria" w:hAnsi="Cambria"/>
          <w:sz w:val="22"/>
        </w:rPr>
        <w:t>vislosti s</w:t>
      </w:r>
      <w:r w:rsidRPr="004842F0">
        <w:rPr>
          <w:rFonts w:ascii="Cambria" w:hAnsi="Cambria" w:cs="Calibri"/>
          <w:sz w:val="22"/>
        </w:rPr>
        <w:t> </w:t>
      </w:r>
      <w:r w:rsidRPr="004842F0">
        <w:rPr>
          <w:rFonts w:ascii="Cambria" w:hAnsi="Cambria" w:cs="Proba Pro"/>
          <w:sz w:val="22"/>
        </w:rPr>
        <w:t>ň</w:t>
      </w:r>
      <w:r w:rsidRPr="004842F0">
        <w:rPr>
          <w:rFonts w:ascii="Cambria" w:hAnsi="Cambria"/>
          <w:sz w:val="22"/>
        </w:rPr>
        <w:t>ou.</w:t>
      </w:r>
    </w:p>
    <w:p w14:paraId="7EE79DFE" w14:textId="62956EA6" w:rsidR="00421FC5" w:rsidRDefault="00421FC5" w:rsidP="00426C94">
      <w:pPr>
        <w:numPr>
          <w:ilvl w:val="1"/>
          <w:numId w:val="16"/>
        </w:numPr>
        <w:spacing w:before="0" w:after="120" w:line="240" w:lineRule="auto"/>
        <w:jc w:val="both"/>
        <w:rPr>
          <w:rFonts w:ascii="Cambria" w:hAnsi="Cambria" w:cs="Arial"/>
          <w:b/>
          <w:sz w:val="22"/>
        </w:rPr>
      </w:pPr>
      <w:r w:rsidRPr="00421FC5">
        <w:rPr>
          <w:rFonts w:ascii="Cambria" w:hAnsi="Cambria" w:cs="Arial"/>
          <w:b/>
          <w:sz w:val="22"/>
        </w:rPr>
        <w:t>Podklady Objednávateľa</w:t>
      </w:r>
    </w:p>
    <w:p w14:paraId="12D817D5" w14:textId="44B0858D" w:rsidR="00DD7857" w:rsidRPr="00551E90" w:rsidRDefault="001E5F69" w:rsidP="00426C94">
      <w:pPr>
        <w:numPr>
          <w:ilvl w:val="2"/>
          <w:numId w:val="16"/>
        </w:numPr>
        <w:spacing w:before="0" w:after="120" w:line="240" w:lineRule="auto"/>
        <w:jc w:val="both"/>
        <w:rPr>
          <w:rFonts w:ascii="Cambria" w:hAnsi="Cambria"/>
          <w:sz w:val="22"/>
        </w:rPr>
      </w:pPr>
      <w:bookmarkStart w:id="3" w:name="_Ref19785949"/>
      <w:r w:rsidRPr="00551E90">
        <w:rPr>
          <w:rFonts w:ascii="Cambria" w:hAnsi="Cambria"/>
          <w:sz w:val="22"/>
        </w:rPr>
        <w:t xml:space="preserve">Zhotoviteľ potvrdzuje, že </w:t>
      </w:r>
      <w:r w:rsidR="00A0520C" w:rsidRPr="00551E90">
        <w:rPr>
          <w:rFonts w:ascii="Cambria" w:hAnsi="Cambria"/>
          <w:sz w:val="22"/>
        </w:rPr>
        <w:t xml:space="preserve">v rozsahu v akom to je možné pri vynaložení všetkej odbornej starostlivosti </w:t>
      </w:r>
      <w:r w:rsidRPr="00551E90">
        <w:rPr>
          <w:rFonts w:ascii="Cambria" w:hAnsi="Cambria"/>
          <w:sz w:val="22"/>
        </w:rPr>
        <w:t>preskúmal a detailne sa oboznámil so všetkou Dokumentáciou Objednávateľa</w:t>
      </w:r>
      <w:r w:rsidR="00934337" w:rsidRPr="00551E90">
        <w:rPr>
          <w:rFonts w:ascii="Cambria" w:hAnsi="Cambria"/>
          <w:sz w:val="22"/>
        </w:rPr>
        <w:t xml:space="preserve"> </w:t>
      </w:r>
      <w:r w:rsidR="00752452" w:rsidRPr="00551E90">
        <w:rPr>
          <w:rFonts w:ascii="Cambria" w:hAnsi="Cambria"/>
          <w:sz w:val="22"/>
        </w:rPr>
        <w:t xml:space="preserve">poskytnutou </w:t>
      </w:r>
      <w:r w:rsidR="00934337" w:rsidRPr="00551E90">
        <w:rPr>
          <w:rFonts w:ascii="Cambria" w:hAnsi="Cambria"/>
          <w:sz w:val="22"/>
        </w:rPr>
        <w:t>v rámci procesu Súťaže</w:t>
      </w:r>
      <w:r w:rsidRPr="00551E90">
        <w:rPr>
          <w:rFonts w:ascii="Cambria" w:hAnsi="Cambria"/>
          <w:sz w:val="22"/>
        </w:rPr>
        <w:t xml:space="preserve">. </w:t>
      </w:r>
      <w:r w:rsidR="00FE0938" w:rsidRPr="00551E90">
        <w:rPr>
          <w:rFonts w:ascii="Cambria" w:hAnsi="Cambria"/>
          <w:sz w:val="22"/>
        </w:rPr>
        <w:t>Bez toho, aby bola dotknutá prvá veta tohto bodu je Zhotoviteľ povinný dodatočne preskúmať všetku Dokumentáciu Objednávateľa</w:t>
      </w:r>
      <w:r w:rsidR="00DD7857" w:rsidRPr="00551E90">
        <w:rPr>
          <w:rFonts w:ascii="Cambria" w:hAnsi="Cambria"/>
          <w:sz w:val="22"/>
        </w:rPr>
        <w:t>, ktorá bola poskytnutá v rámci Súťažných podkladov</w:t>
      </w:r>
      <w:r w:rsidR="00FE0938" w:rsidRPr="00551E90">
        <w:rPr>
          <w:rFonts w:ascii="Cambria" w:hAnsi="Cambria"/>
          <w:sz w:val="22"/>
        </w:rPr>
        <w:t xml:space="preserve"> v lehote </w:t>
      </w:r>
      <w:r w:rsidR="007C7D58">
        <w:rPr>
          <w:rFonts w:ascii="Cambria" w:hAnsi="Cambria"/>
          <w:sz w:val="22"/>
        </w:rPr>
        <w:t>(</w:t>
      </w:r>
      <w:r w:rsidR="00FE0938" w:rsidRPr="00551E90">
        <w:rPr>
          <w:rFonts w:ascii="Cambria" w:hAnsi="Cambria"/>
          <w:sz w:val="22"/>
        </w:rPr>
        <w:t>28</w:t>
      </w:r>
      <w:r w:rsidR="007C7D58">
        <w:rPr>
          <w:rFonts w:ascii="Cambria" w:hAnsi="Cambria"/>
          <w:sz w:val="22"/>
        </w:rPr>
        <w:t>)</w:t>
      </w:r>
      <w:r w:rsidR="00FE0938" w:rsidRPr="00551E90">
        <w:rPr>
          <w:rFonts w:ascii="Cambria" w:hAnsi="Cambria"/>
          <w:sz w:val="22"/>
        </w:rPr>
        <w:t xml:space="preserve"> dní odo dňa nadobudnutia účinnosti tejto Zmluvy. </w:t>
      </w:r>
      <w:r w:rsidR="00DD7857" w:rsidRPr="00551E90">
        <w:rPr>
          <w:rFonts w:ascii="Cambria" w:hAnsi="Cambria"/>
          <w:sz w:val="22"/>
        </w:rPr>
        <w:t>V prípade, ak Zhotoviteľ identifikuje akúkoľvek chybu, nezrovnalosť alebo opomenutie v</w:t>
      </w:r>
      <w:r w:rsidR="00752452" w:rsidRPr="00551E90">
        <w:rPr>
          <w:rFonts w:ascii="Cambria" w:hAnsi="Cambria"/>
          <w:sz w:val="22"/>
        </w:rPr>
        <w:t xml:space="preserve"> tejto </w:t>
      </w:r>
      <w:r w:rsidR="00DD7857" w:rsidRPr="00551E90">
        <w:rPr>
          <w:rFonts w:ascii="Cambria" w:hAnsi="Cambria"/>
          <w:sz w:val="22"/>
        </w:rPr>
        <w:t>Dokumentácii Objednávateľa</w:t>
      </w:r>
      <w:r w:rsidR="00CC6CFC">
        <w:rPr>
          <w:rFonts w:ascii="Cambria" w:hAnsi="Cambria"/>
          <w:sz w:val="22"/>
        </w:rPr>
        <w:t xml:space="preserve"> ak ju nemohol identifikovať v priebehu Súťaže</w:t>
      </w:r>
      <w:r w:rsidR="009237F8" w:rsidRPr="00551E90">
        <w:rPr>
          <w:rFonts w:ascii="Cambria" w:hAnsi="Cambria"/>
          <w:sz w:val="22"/>
        </w:rPr>
        <w:t xml:space="preserve">, </w:t>
      </w:r>
      <w:r w:rsidR="00551E90" w:rsidRPr="00551E90">
        <w:rPr>
          <w:rFonts w:ascii="Cambria" w:hAnsi="Cambria"/>
          <w:sz w:val="22"/>
        </w:rPr>
        <w:t xml:space="preserve">najmä takú, </w:t>
      </w:r>
      <w:r w:rsidR="009237F8" w:rsidRPr="00551E90">
        <w:rPr>
          <w:rFonts w:ascii="Cambria" w:hAnsi="Cambria"/>
          <w:sz w:val="22"/>
        </w:rPr>
        <w:t xml:space="preserve">ktorá bráni alebo môže v budúcnosti brániť zhotoveniu alebo užívaniu Diela, </w:t>
      </w:r>
      <w:r w:rsidR="00DD7857" w:rsidRPr="00551E90">
        <w:rPr>
          <w:rFonts w:ascii="Cambria" w:hAnsi="Cambria"/>
          <w:sz w:val="22"/>
        </w:rPr>
        <w:t>je povinný o tom Objednávateľ informovať v tejto lehote, inak sa bude mať za to, že táto Dokumentácia Objednávateľa je</w:t>
      </w:r>
      <w:r w:rsidR="009237F8" w:rsidRPr="00551E90">
        <w:rPr>
          <w:rFonts w:ascii="Cambria" w:hAnsi="Cambria"/>
          <w:sz w:val="22"/>
        </w:rPr>
        <w:t xml:space="preserve"> správna a úplná. </w:t>
      </w:r>
      <w:r w:rsidR="00705837" w:rsidRPr="00551E90">
        <w:rPr>
          <w:rFonts w:ascii="Cambria" w:hAnsi="Cambria"/>
          <w:sz w:val="22"/>
        </w:rPr>
        <w:t xml:space="preserve">Pokiaľ Zhotoviteľ identifikuje takýto nedostatok Dokumentácie Objednávateľa, je v tejto lehote zároveň povinný oznámiť </w:t>
      </w:r>
      <w:r w:rsidR="004E66AD">
        <w:rPr>
          <w:rFonts w:ascii="Cambria" w:hAnsi="Cambria"/>
          <w:sz w:val="22"/>
        </w:rPr>
        <w:t>D</w:t>
      </w:r>
      <w:r w:rsidR="004E66AD" w:rsidRPr="004842F0">
        <w:rPr>
          <w:rFonts w:ascii="Cambria" w:hAnsi="Cambria"/>
          <w:sz w:val="22"/>
        </w:rPr>
        <w:t>ozor</w:t>
      </w:r>
      <w:r w:rsidR="004E66AD">
        <w:rPr>
          <w:rFonts w:ascii="Cambria" w:hAnsi="Cambria"/>
          <w:sz w:val="22"/>
        </w:rPr>
        <w:t>u Objednávateľa</w:t>
      </w:r>
      <w:r w:rsidR="004E66AD" w:rsidRPr="004842F0">
        <w:rPr>
          <w:rFonts w:ascii="Cambria" w:hAnsi="Cambria"/>
          <w:sz w:val="22"/>
        </w:rPr>
        <w:t xml:space="preserve"> </w:t>
      </w:r>
      <w:r w:rsidR="00705837" w:rsidRPr="00551E90">
        <w:rPr>
          <w:rFonts w:ascii="Cambria" w:hAnsi="Cambria"/>
          <w:sz w:val="22"/>
        </w:rPr>
        <w:t xml:space="preserve">rozsah zmien vyvolaných </w:t>
      </w:r>
      <w:r w:rsidR="00551E90" w:rsidRPr="00551E90">
        <w:rPr>
          <w:rFonts w:ascii="Cambria" w:hAnsi="Cambria"/>
          <w:sz w:val="22"/>
        </w:rPr>
        <w:t>jej nesprávnosťou</w:t>
      </w:r>
      <w:r w:rsidR="00705837" w:rsidRPr="00551E90">
        <w:rPr>
          <w:rFonts w:ascii="Cambria" w:hAnsi="Cambria"/>
          <w:sz w:val="22"/>
        </w:rPr>
        <w:t xml:space="preserve"> </w:t>
      </w:r>
      <w:r w:rsidR="00752452" w:rsidRPr="00551E90">
        <w:rPr>
          <w:rFonts w:ascii="Cambria" w:hAnsi="Cambria"/>
          <w:sz w:val="22"/>
        </w:rPr>
        <w:t>s určením dopadu</w:t>
      </w:r>
      <w:r w:rsidR="00551E90" w:rsidRPr="00551E90">
        <w:rPr>
          <w:rFonts w:ascii="Cambria" w:hAnsi="Cambria"/>
          <w:sz w:val="22"/>
        </w:rPr>
        <w:t xml:space="preserve"> nesprávnosti</w:t>
      </w:r>
      <w:r w:rsidR="00752452" w:rsidRPr="00551E90">
        <w:rPr>
          <w:rFonts w:ascii="Cambria" w:hAnsi="Cambria"/>
          <w:sz w:val="22"/>
        </w:rPr>
        <w:t xml:space="preserve"> na Zmluvu (najmä s ohľadom na Zmluvnú cenu, Lehotu plnenia, rozsah Diela, prípadne akýkoľvek iný dopad) s podrobným odôvodnením.</w:t>
      </w:r>
      <w:r w:rsidR="00752452" w:rsidRPr="00752452">
        <w:t xml:space="preserve"> </w:t>
      </w:r>
      <w:r w:rsidR="00752452" w:rsidRPr="00551E90">
        <w:rPr>
          <w:rFonts w:ascii="Cambria" w:hAnsi="Cambria"/>
          <w:sz w:val="22"/>
        </w:rPr>
        <w:t xml:space="preserve">V takom prípade sa bude oznámený rozsah zmien považovať za požiadavku na zmenu Zmluvy a bude sa </w:t>
      </w:r>
      <w:r w:rsidR="00752452" w:rsidRPr="00D10CDC">
        <w:rPr>
          <w:rFonts w:ascii="Cambria" w:hAnsi="Cambria"/>
          <w:sz w:val="22"/>
        </w:rPr>
        <w:t xml:space="preserve">postupovať podľa bodu </w:t>
      </w:r>
      <w:r w:rsidR="007C7D58" w:rsidRPr="00D10CDC">
        <w:rPr>
          <w:rFonts w:ascii="Cambria" w:hAnsi="Cambria"/>
          <w:sz w:val="22"/>
        </w:rPr>
        <w:fldChar w:fldCharType="begin"/>
      </w:r>
      <w:r w:rsidR="007C7D58" w:rsidRPr="00D10CDC">
        <w:rPr>
          <w:rFonts w:ascii="Cambria" w:hAnsi="Cambria"/>
          <w:sz w:val="22"/>
        </w:rPr>
        <w:instrText xml:space="preserve"> REF _Ref19790071 \r \h </w:instrText>
      </w:r>
      <w:r w:rsidR="00D10CDC">
        <w:rPr>
          <w:rFonts w:ascii="Cambria" w:hAnsi="Cambria"/>
          <w:sz w:val="22"/>
        </w:rPr>
        <w:instrText xml:space="preserve"> \* MERGEFORMAT </w:instrText>
      </w:r>
      <w:r w:rsidR="007C7D58" w:rsidRPr="00D10CDC">
        <w:rPr>
          <w:rFonts w:ascii="Cambria" w:hAnsi="Cambria"/>
          <w:sz w:val="22"/>
        </w:rPr>
      </w:r>
      <w:r w:rsidR="007C7D58" w:rsidRPr="00D10CDC">
        <w:rPr>
          <w:rFonts w:ascii="Cambria" w:hAnsi="Cambria"/>
          <w:sz w:val="22"/>
        </w:rPr>
        <w:fldChar w:fldCharType="separate"/>
      </w:r>
      <w:r w:rsidR="00EE7B40">
        <w:rPr>
          <w:rFonts w:ascii="Cambria" w:hAnsi="Cambria"/>
          <w:sz w:val="22"/>
        </w:rPr>
        <w:t>3.7</w:t>
      </w:r>
      <w:r w:rsidR="007C7D58" w:rsidRPr="00D10CDC">
        <w:rPr>
          <w:rFonts w:ascii="Cambria" w:hAnsi="Cambria"/>
          <w:sz w:val="22"/>
        </w:rPr>
        <w:fldChar w:fldCharType="end"/>
      </w:r>
      <w:r w:rsidR="00752452" w:rsidRPr="00D10CDC">
        <w:rPr>
          <w:rFonts w:ascii="Cambria" w:hAnsi="Cambria"/>
          <w:sz w:val="22"/>
        </w:rPr>
        <w:t xml:space="preserve"> tejto Zmluvy.</w:t>
      </w:r>
      <w:r w:rsidR="00551E90" w:rsidRPr="00D10CDC">
        <w:rPr>
          <w:rFonts w:ascii="Cambria" w:hAnsi="Cambria"/>
          <w:sz w:val="22"/>
        </w:rPr>
        <w:t xml:space="preserve"> </w:t>
      </w:r>
      <w:r w:rsidR="009237F8" w:rsidRPr="00D10CDC">
        <w:rPr>
          <w:rFonts w:ascii="Cambria" w:hAnsi="Cambria"/>
          <w:sz w:val="22"/>
        </w:rPr>
        <w:t>Pokiaľ</w:t>
      </w:r>
      <w:r w:rsidR="009237F8" w:rsidRPr="00551E90">
        <w:rPr>
          <w:rFonts w:ascii="Cambria" w:hAnsi="Cambria"/>
          <w:sz w:val="22"/>
        </w:rPr>
        <w:t xml:space="preserve"> v tejto lehote Zhotoviteľ Objednávateľovi neoznámi rozsah zmien vyvolaných </w:t>
      </w:r>
      <w:r w:rsidR="00551E90">
        <w:rPr>
          <w:rFonts w:ascii="Cambria" w:hAnsi="Cambria"/>
          <w:sz w:val="22"/>
        </w:rPr>
        <w:t>nesprávnosťou Dokumentácie Objednávateľa</w:t>
      </w:r>
      <w:r w:rsidR="009237F8" w:rsidRPr="00551E90">
        <w:rPr>
          <w:rFonts w:ascii="Cambria" w:hAnsi="Cambria"/>
          <w:sz w:val="22"/>
        </w:rPr>
        <w:t xml:space="preserve"> má sa za to, že nemajú vplyv na túto Zmluvu a Zhotoviteľ viac nebude mať nárok na úpravu tejto Zmluvy z dôvodu </w:t>
      </w:r>
      <w:r w:rsidR="00BC1775">
        <w:rPr>
          <w:rFonts w:ascii="Cambria" w:hAnsi="Cambria"/>
          <w:sz w:val="22"/>
        </w:rPr>
        <w:t>jej nesprávnosti.</w:t>
      </w:r>
      <w:bookmarkEnd w:id="3"/>
    </w:p>
    <w:p w14:paraId="77E06667" w14:textId="765A0870" w:rsidR="0041017A" w:rsidRPr="0041017A" w:rsidRDefault="00890D52" w:rsidP="00426C94">
      <w:pPr>
        <w:numPr>
          <w:ilvl w:val="2"/>
          <w:numId w:val="16"/>
        </w:numPr>
        <w:spacing w:before="0" w:after="120" w:line="240" w:lineRule="auto"/>
        <w:jc w:val="both"/>
        <w:rPr>
          <w:rFonts w:ascii="Cambria" w:hAnsi="Cambria"/>
          <w:sz w:val="22"/>
        </w:rPr>
      </w:pPr>
      <w:bookmarkStart w:id="4" w:name="_Ref19782921"/>
      <w:del w:id="5" w:author="Tomas Uricek" w:date="2020-05-20T15:12:00Z">
        <w:r w:rsidRPr="0041017A" w:rsidDel="0068321F">
          <w:rPr>
            <w:rFonts w:ascii="Cambria" w:hAnsi="Cambria"/>
            <w:sz w:val="22"/>
          </w:rPr>
          <w:delText xml:space="preserve">Zhotoviteľ berie na vedomie, že v čase vyhlásenia Súťaže ešte neboli vydané </w:delText>
        </w:r>
        <w:r w:rsidR="00FA1F7F" w:rsidDel="0068321F">
          <w:rPr>
            <w:rFonts w:ascii="Cambria" w:hAnsi="Cambria"/>
            <w:sz w:val="22"/>
          </w:rPr>
          <w:delText xml:space="preserve">všetky </w:delText>
        </w:r>
        <w:r w:rsidRPr="0041017A" w:rsidDel="0068321F">
          <w:rPr>
            <w:rFonts w:ascii="Cambria" w:hAnsi="Cambria"/>
            <w:sz w:val="22"/>
          </w:rPr>
          <w:delText>právoplatné Povolenia</w:delText>
        </w:r>
        <w:r w:rsidR="00AC7DE1" w:rsidDel="0068321F">
          <w:rPr>
            <w:rFonts w:ascii="Cambria" w:hAnsi="Cambria"/>
            <w:sz w:val="22"/>
          </w:rPr>
          <w:delText xml:space="preserve"> Objednávateľa</w:delText>
        </w:r>
        <w:r w:rsidRPr="0041017A" w:rsidDel="0068321F">
          <w:rPr>
            <w:rFonts w:ascii="Cambria" w:hAnsi="Cambria"/>
            <w:sz w:val="22"/>
          </w:rPr>
          <w:delText xml:space="preserve">. </w:delText>
        </w:r>
      </w:del>
      <w:r w:rsidR="0041017A" w:rsidRPr="0041017A">
        <w:rPr>
          <w:rFonts w:ascii="Cambria" w:hAnsi="Cambria"/>
          <w:sz w:val="22"/>
        </w:rPr>
        <w:t xml:space="preserve">Ak Objednávateľ v súvislosti s predmetom plnenia podľa tejto Zmluvy počas vykonávania Diela obdrží ďalšie informácie a/alebo materiály, dokumenty, údaje, rozhodnutia, </w:t>
      </w:r>
      <w:r w:rsidR="0041017A">
        <w:rPr>
          <w:rFonts w:ascii="Cambria" w:hAnsi="Cambria"/>
          <w:sz w:val="22"/>
        </w:rPr>
        <w:t>P</w:t>
      </w:r>
      <w:r w:rsidR="0041017A" w:rsidRPr="0041017A">
        <w:rPr>
          <w:rFonts w:ascii="Cambria" w:hAnsi="Cambria"/>
          <w:sz w:val="22"/>
        </w:rPr>
        <w:t>ovolenia</w:t>
      </w:r>
      <w:r w:rsidR="00AC7DE1">
        <w:rPr>
          <w:rFonts w:ascii="Cambria" w:hAnsi="Cambria"/>
          <w:sz w:val="22"/>
        </w:rPr>
        <w:t xml:space="preserve"> Objednávateľa</w:t>
      </w:r>
      <w:r w:rsidR="0041017A" w:rsidRPr="0041017A">
        <w:rPr>
          <w:rFonts w:ascii="Cambria" w:hAnsi="Cambria"/>
          <w:sz w:val="22"/>
        </w:rPr>
        <w:t xml:space="preserve">, opatrenia alebo stanoviská </w:t>
      </w:r>
      <w:r w:rsidR="0041017A">
        <w:rPr>
          <w:rFonts w:ascii="Cambria" w:hAnsi="Cambria"/>
          <w:sz w:val="22"/>
        </w:rPr>
        <w:t>p</w:t>
      </w:r>
      <w:r w:rsidR="0041017A" w:rsidRPr="0041017A">
        <w:rPr>
          <w:rFonts w:ascii="Cambria" w:hAnsi="Cambria"/>
          <w:sz w:val="22"/>
        </w:rPr>
        <w:t xml:space="preserve">ríslušných orgánov, ktoré by boli poskytnuté v rámci </w:t>
      </w:r>
      <w:r w:rsidR="0041017A">
        <w:rPr>
          <w:rFonts w:ascii="Cambria" w:hAnsi="Cambria"/>
          <w:sz w:val="22"/>
        </w:rPr>
        <w:t>Súťaže</w:t>
      </w:r>
      <w:r w:rsidR="0041017A" w:rsidRPr="0041017A">
        <w:rPr>
          <w:rFonts w:ascii="Cambria" w:hAnsi="Cambria"/>
          <w:sz w:val="22"/>
        </w:rPr>
        <w:t xml:space="preserve">, ak by existovali v čase </w:t>
      </w:r>
      <w:r w:rsidR="0041017A">
        <w:rPr>
          <w:rFonts w:ascii="Cambria" w:hAnsi="Cambria"/>
          <w:sz w:val="22"/>
        </w:rPr>
        <w:t>vyhlásenia Súťaže</w:t>
      </w:r>
      <w:r w:rsidR="0041017A" w:rsidRPr="0041017A">
        <w:rPr>
          <w:rFonts w:ascii="Cambria" w:hAnsi="Cambria"/>
          <w:sz w:val="22"/>
        </w:rPr>
        <w:t>, je povinný tieto bez zbytočného odkladu odovzdať Zhotoviteľovi.</w:t>
      </w:r>
      <w:bookmarkEnd w:id="4"/>
      <w:r w:rsidR="0041017A" w:rsidRPr="0041017A">
        <w:rPr>
          <w:rFonts w:ascii="Cambria" w:hAnsi="Cambria"/>
          <w:sz w:val="22"/>
        </w:rPr>
        <w:t xml:space="preserve"> </w:t>
      </w:r>
    </w:p>
    <w:p w14:paraId="58FD39E2" w14:textId="726CB871" w:rsidR="00890D52" w:rsidRPr="00E605D0" w:rsidRDefault="00890D52" w:rsidP="00426C94">
      <w:pPr>
        <w:numPr>
          <w:ilvl w:val="2"/>
          <w:numId w:val="16"/>
        </w:numPr>
        <w:spacing w:before="0" w:after="120" w:line="240" w:lineRule="auto"/>
        <w:jc w:val="both"/>
        <w:rPr>
          <w:rFonts w:ascii="Cambria" w:hAnsi="Cambria" w:cs="Arial"/>
          <w:b/>
          <w:sz w:val="22"/>
        </w:rPr>
      </w:pPr>
      <w:r w:rsidRPr="003E2B6E">
        <w:rPr>
          <w:rFonts w:ascii="Cambria" w:hAnsi="Cambria"/>
          <w:sz w:val="22"/>
        </w:rPr>
        <w:t>Ak z dôvodov neskoršieho vydania Povolení</w:t>
      </w:r>
      <w:r w:rsidR="0041017A" w:rsidRPr="003E2B6E">
        <w:rPr>
          <w:rFonts w:ascii="Cambria" w:hAnsi="Cambria"/>
          <w:sz w:val="22"/>
        </w:rPr>
        <w:t xml:space="preserve"> </w:t>
      </w:r>
      <w:r w:rsidR="00AB3E1A">
        <w:rPr>
          <w:rFonts w:ascii="Cambria" w:hAnsi="Cambria"/>
          <w:sz w:val="22"/>
        </w:rPr>
        <w:t xml:space="preserve">Objednávateľa </w:t>
      </w:r>
      <w:r w:rsidR="003E2B6E" w:rsidRPr="003E2B6E">
        <w:rPr>
          <w:rFonts w:ascii="Cambria" w:hAnsi="Cambria"/>
          <w:sz w:val="22"/>
        </w:rPr>
        <w:t>a/</w:t>
      </w:r>
      <w:r w:rsidR="0041017A" w:rsidRPr="003E2B6E">
        <w:rPr>
          <w:rFonts w:ascii="Cambria" w:hAnsi="Cambria"/>
          <w:sz w:val="22"/>
        </w:rPr>
        <w:t xml:space="preserve">alebo poskytnutí nových podkladov podľa bodu </w:t>
      </w:r>
      <w:r w:rsidRPr="003E2B6E">
        <w:rPr>
          <w:rFonts w:ascii="Cambria" w:hAnsi="Cambria"/>
          <w:sz w:val="22"/>
        </w:rPr>
        <w:t xml:space="preserve"> </w:t>
      </w:r>
      <w:r w:rsidR="0041017A" w:rsidRPr="003E2B6E">
        <w:rPr>
          <w:rFonts w:ascii="Cambria" w:hAnsi="Cambria"/>
          <w:sz w:val="22"/>
        </w:rPr>
        <w:fldChar w:fldCharType="begin"/>
      </w:r>
      <w:r w:rsidR="0041017A" w:rsidRPr="003E2B6E">
        <w:rPr>
          <w:rFonts w:ascii="Cambria" w:hAnsi="Cambria"/>
          <w:sz w:val="22"/>
        </w:rPr>
        <w:instrText xml:space="preserve"> REF _Ref19782921 \r \h </w:instrText>
      </w:r>
      <w:r w:rsidR="003D33BD" w:rsidRPr="003E2B6E">
        <w:rPr>
          <w:rFonts w:ascii="Cambria" w:hAnsi="Cambria"/>
          <w:sz w:val="22"/>
        </w:rPr>
        <w:instrText xml:space="preserve"> \* MERGEFORMAT </w:instrText>
      </w:r>
      <w:r w:rsidR="0041017A" w:rsidRPr="003E2B6E">
        <w:rPr>
          <w:rFonts w:ascii="Cambria" w:hAnsi="Cambria"/>
          <w:sz w:val="22"/>
        </w:rPr>
      </w:r>
      <w:r w:rsidR="0041017A" w:rsidRPr="003E2B6E">
        <w:rPr>
          <w:rFonts w:ascii="Cambria" w:hAnsi="Cambria"/>
          <w:sz w:val="22"/>
        </w:rPr>
        <w:fldChar w:fldCharType="separate"/>
      </w:r>
      <w:r w:rsidR="00EE7B40">
        <w:rPr>
          <w:rFonts w:ascii="Cambria" w:hAnsi="Cambria"/>
          <w:sz w:val="22"/>
        </w:rPr>
        <w:t>1.4.2</w:t>
      </w:r>
      <w:r w:rsidR="0041017A" w:rsidRPr="003E2B6E">
        <w:rPr>
          <w:rFonts w:ascii="Cambria" w:hAnsi="Cambria"/>
          <w:sz w:val="22"/>
        </w:rPr>
        <w:fldChar w:fldCharType="end"/>
      </w:r>
      <w:r w:rsidR="0041017A" w:rsidRPr="003E2B6E">
        <w:rPr>
          <w:rFonts w:ascii="Cambria" w:hAnsi="Cambria"/>
          <w:sz w:val="22"/>
        </w:rPr>
        <w:t xml:space="preserve"> tejto Zmluvy </w:t>
      </w:r>
      <w:r w:rsidRPr="003E2B6E">
        <w:rPr>
          <w:rFonts w:ascii="Cambria" w:hAnsi="Cambria"/>
          <w:sz w:val="22"/>
        </w:rPr>
        <w:t xml:space="preserve">nastane potreba zmeniť túto Zmluvu, Zhotoviteľ je povinný do </w:t>
      </w:r>
      <w:r w:rsidR="00D10CDC">
        <w:rPr>
          <w:rFonts w:ascii="Cambria" w:hAnsi="Cambria"/>
          <w:sz w:val="22"/>
        </w:rPr>
        <w:t>(</w:t>
      </w:r>
      <w:r w:rsidRPr="003E2B6E">
        <w:rPr>
          <w:rFonts w:ascii="Cambria" w:hAnsi="Cambria"/>
          <w:sz w:val="22"/>
        </w:rPr>
        <w:t>10</w:t>
      </w:r>
      <w:r w:rsidR="00D10CDC">
        <w:rPr>
          <w:rFonts w:ascii="Cambria" w:hAnsi="Cambria"/>
          <w:sz w:val="22"/>
        </w:rPr>
        <w:t>)</w:t>
      </w:r>
      <w:r w:rsidRPr="003E2B6E">
        <w:rPr>
          <w:rFonts w:ascii="Cambria" w:hAnsi="Cambria"/>
          <w:sz w:val="22"/>
        </w:rPr>
        <w:t xml:space="preserve"> dní od okamihu, kedy sa dozvedel o nadobudnutí právoplatnosti Povolenia </w:t>
      </w:r>
      <w:r w:rsidR="00AB3E1A">
        <w:rPr>
          <w:rFonts w:ascii="Cambria" w:hAnsi="Cambria"/>
          <w:sz w:val="22"/>
        </w:rPr>
        <w:t xml:space="preserve">Objednávateľa </w:t>
      </w:r>
      <w:r w:rsidRPr="003E2B6E">
        <w:rPr>
          <w:rFonts w:ascii="Cambria" w:hAnsi="Cambria"/>
          <w:sz w:val="22"/>
        </w:rPr>
        <w:t xml:space="preserve">oznámiť </w:t>
      </w:r>
      <w:r w:rsidR="004E66AD">
        <w:rPr>
          <w:rFonts w:ascii="Cambria" w:hAnsi="Cambria"/>
          <w:sz w:val="22"/>
        </w:rPr>
        <w:t>D</w:t>
      </w:r>
      <w:r w:rsidRPr="003E2B6E">
        <w:rPr>
          <w:rFonts w:ascii="Cambria" w:hAnsi="Cambria"/>
          <w:sz w:val="22"/>
        </w:rPr>
        <w:t xml:space="preserve">ozoru Objednávateľa rozsah </w:t>
      </w:r>
      <w:r w:rsidR="00361147" w:rsidRPr="003E2B6E">
        <w:rPr>
          <w:rFonts w:ascii="Cambria" w:hAnsi="Cambria"/>
          <w:sz w:val="22"/>
        </w:rPr>
        <w:t xml:space="preserve">zmien </w:t>
      </w:r>
      <w:r w:rsidRPr="003E2B6E">
        <w:rPr>
          <w:rFonts w:ascii="Cambria" w:hAnsi="Cambria"/>
          <w:sz w:val="22"/>
        </w:rPr>
        <w:t xml:space="preserve">vyvolaných </w:t>
      </w:r>
      <w:r w:rsidR="00361147" w:rsidRPr="003E2B6E">
        <w:rPr>
          <w:rFonts w:ascii="Cambria" w:hAnsi="Cambria"/>
          <w:sz w:val="22"/>
        </w:rPr>
        <w:t>vydaním Povolení</w:t>
      </w:r>
      <w:r w:rsidRPr="003E2B6E">
        <w:rPr>
          <w:rFonts w:ascii="Cambria" w:hAnsi="Cambria"/>
          <w:sz w:val="22"/>
        </w:rPr>
        <w:t xml:space="preserve"> </w:t>
      </w:r>
      <w:r w:rsidR="00AB3E1A">
        <w:rPr>
          <w:rFonts w:ascii="Cambria" w:hAnsi="Cambria"/>
          <w:sz w:val="22"/>
        </w:rPr>
        <w:t xml:space="preserve">Objednávateľa </w:t>
      </w:r>
      <w:r w:rsidR="003E2B6E" w:rsidRPr="003E2B6E">
        <w:rPr>
          <w:rFonts w:ascii="Cambria" w:hAnsi="Cambria"/>
          <w:sz w:val="22"/>
        </w:rPr>
        <w:t xml:space="preserve">a/alebo </w:t>
      </w:r>
      <w:r w:rsidR="00BC5A3B" w:rsidRPr="003E2B6E">
        <w:rPr>
          <w:rFonts w:ascii="Cambria" w:hAnsi="Cambria"/>
          <w:sz w:val="22"/>
        </w:rPr>
        <w:t xml:space="preserve">poskytnutím nových podkladov podľa bodu </w:t>
      </w:r>
      <w:r w:rsidR="00BC5A3B" w:rsidRPr="003E2B6E">
        <w:rPr>
          <w:rFonts w:ascii="Cambria" w:hAnsi="Cambria"/>
          <w:sz w:val="22"/>
        </w:rPr>
        <w:fldChar w:fldCharType="begin"/>
      </w:r>
      <w:r w:rsidR="00BC5A3B" w:rsidRPr="003E2B6E">
        <w:rPr>
          <w:rFonts w:ascii="Cambria" w:hAnsi="Cambria"/>
          <w:sz w:val="22"/>
        </w:rPr>
        <w:instrText xml:space="preserve"> REF _Ref19782921 \r \h  \* MERGEFORMAT </w:instrText>
      </w:r>
      <w:r w:rsidR="00BC5A3B" w:rsidRPr="003E2B6E">
        <w:rPr>
          <w:rFonts w:ascii="Cambria" w:hAnsi="Cambria"/>
          <w:sz w:val="22"/>
        </w:rPr>
      </w:r>
      <w:r w:rsidR="00BC5A3B" w:rsidRPr="003E2B6E">
        <w:rPr>
          <w:rFonts w:ascii="Cambria" w:hAnsi="Cambria"/>
          <w:sz w:val="22"/>
        </w:rPr>
        <w:fldChar w:fldCharType="separate"/>
      </w:r>
      <w:r w:rsidR="00EE7B40">
        <w:rPr>
          <w:rFonts w:ascii="Cambria" w:hAnsi="Cambria"/>
          <w:sz w:val="22"/>
        </w:rPr>
        <w:t>1.4.2</w:t>
      </w:r>
      <w:r w:rsidR="00BC5A3B" w:rsidRPr="003E2B6E">
        <w:rPr>
          <w:rFonts w:ascii="Cambria" w:hAnsi="Cambria"/>
          <w:sz w:val="22"/>
        </w:rPr>
        <w:fldChar w:fldCharType="end"/>
      </w:r>
      <w:r w:rsidR="00BC5A3B" w:rsidRPr="003E2B6E">
        <w:rPr>
          <w:rFonts w:ascii="Cambria" w:hAnsi="Cambria"/>
          <w:sz w:val="22"/>
        </w:rPr>
        <w:t xml:space="preserve"> tejto Zmluvy </w:t>
      </w:r>
      <w:r w:rsidRPr="003E2B6E">
        <w:rPr>
          <w:rFonts w:ascii="Cambria" w:hAnsi="Cambria"/>
          <w:sz w:val="22"/>
        </w:rPr>
        <w:t xml:space="preserve">s určením ich dopadu na Zmluvu (najmä s ohľadom na Zmluvnú cenu, Lehotu plnenia, rozsah Diela, prípadne akýkoľvek iný dopad) s podrobným odôvodnením. </w:t>
      </w:r>
      <w:r w:rsidR="00DE1974">
        <w:rPr>
          <w:rFonts w:ascii="Cambria" w:hAnsi="Cambria"/>
          <w:sz w:val="22"/>
        </w:rPr>
        <w:t xml:space="preserve">Na ďalší postup sa použijú primerane ustanovenia bodu </w:t>
      </w:r>
      <w:r w:rsidR="00DE1974">
        <w:rPr>
          <w:rFonts w:ascii="Cambria" w:hAnsi="Cambria"/>
          <w:sz w:val="22"/>
        </w:rPr>
        <w:fldChar w:fldCharType="begin"/>
      </w:r>
      <w:r w:rsidR="00DE1974">
        <w:rPr>
          <w:rFonts w:ascii="Cambria" w:hAnsi="Cambria"/>
          <w:sz w:val="22"/>
        </w:rPr>
        <w:instrText xml:space="preserve"> REF _Ref19785949 \r \h </w:instrText>
      </w:r>
      <w:r w:rsidR="00DE1974">
        <w:rPr>
          <w:rFonts w:ascii="Cambria" w:hAnsi="Cambria"/>
          <w:sz w:val="22"/>
        </w:rPr>
      </w:r>
      <w:r w:rsidR="00DE1974">
        <w:rPr>
          <w:rFonts w:ascii="Cambria" w:hAnsi="Cambria"/>
          <w:sz w:val="22"/>
        </w:rPr>
        <w:fldChar w:fldCharType="separate"/>
      </w:r>
      <w:r w:rsidR="00EE7B40">
        <w:rPr>
          <w:rFonts w:ascii="Cambria" w:hAnsi="Cambria"/>
          <w:sz w:val="22"/>
        </w:rPr>
        <w:t>1.4.1</w:t>
      </w:r>
      <w:r w:rsidR="00DE1974">
        <w:rPr>
          <w:rFonts w:ascii="Cambria" w:hAnsi="Cambria"/>
          <w:sz w:val="22"/>
        </w:rPr>
        <w:fldChar w:fldCharType="end"/>
      </w:r>
      <w:r w:rsidR="00DE1974">
        <w:rPr>
          <w:rFonts w:ascii="Cambria" w:hAnsi="Cambria"/>
          <w:sz w:val="22"/>
        </w:rPr>
        <w:t xml:space="preserve"> tejto Zmluvy</w:t>
      </w:r>
      <w:r w:rsidR="003E2B6E">
        <w:rPr>
          <w:rFonts w:ascii="Cambria" w:hAnsi="Cambria"/>
          <w:sz w:val="22"/>
        </w:rPr>
        <w:t>.</w:t>
      </w:r>
    </w:p>
    <w:p w14:paraId="7ED77A23" w14:textId="4DCA0D83" w:rsidR="00E605D0" w:rsidRDefault="004E66AD" w:rsidP="00426C94">
      <w:pPr>
        <w:numPr>
          <w:ilvl w:val="1"/>
          <w:numId w:val="16"/>
        </w:numPr>
        <w:spacing w:before="0" w:after="120" w:line="240" w:lineRule="auto"/>
        <w:jc w:val="both"/>
        <w:rPr>
          <w:rFonts w:ascii="Cambria" w:hAnsi="Cambria" w:cs="Arial"/>
          <w:b/>
          <w:sz w:val="22"/>
        </w:rPr>
      </w:pPr>
      <w:r>
        <w:rPr>
          <w:rFonts w:ascii="Cambria" w:hAnsi="Cambria" w:cs="Arial"/>
          <w:b/>
          <w:sz w:val="22"/>
        </w:rPr>
        <w:t>D</w:t>
      </w:r>
      <w:r w:rsidR="00E605D0">
        <w:rPr>
          <w:rFonts w:ascii="Cambria" w:hAnsi="Cambria" w:cs="Arial"/>
          <w:b/>
          <w:sz w:val="22"/>
        </w:rPr>
        <w:t>ozor Objednávateľa</w:t>
      </w:r>
    </w:p>
    <w:p w14:paraId="5B889867" w14:textId="3C9F7828" w:rsidR="00A81BA6" w:rsidRPr="000917B0" w:rsidRDefault="00E605D0" w:rsidP="00426C94">
      <w:pPr>
        <w:numPr>
          <w:ilvl w:val="2"/>
          <w:numId w:val="16"/>
        </w:numPr>
        <w:spacing w:before="0" w:after="120" w:line="240" w:lineRule="auto"/>
        <w:jc w:val="both"/>
        <w:rPr>
          <w:rFonts w:ascii="Cambria" w:hAnsi="Cambria"/>
          <w:sz w:val="22"/>
        </w:rPr>
      </w:pPr>
      <w:r w:rsidRPr="000917B0">
        <w:rPr>
          <w:rFonts w:ascii="Cambria" w:hAnsi="Cambria"/>
          <w:sz w:val="22"/>
        </w:rPr>
        <w:t xml:space="preserve">Kontrolu vykonávania Diela a plnenie povinností </w:t>
      </w:r>
      <w:r w:rsidR="00CD3D0C" w:rsidRPr="000917B0">
        <w:rPr>
          <w:rFonts w:ascii="Cambria" w:hAnsi="Cambria"/>
          <w:sz w:val="22"/>
        </w:rPr>
        <w:t xml:space="preserve">Zhotoviteľa </w:t>
      </w:r>
      <w:r w:rsidRPr="000917B0">
        <w:rPr>
          <w:rFonts w:ascii="Cambria" w:hAnsi="Cambria"/>
          <w:sz w:val="22"/>
        </w:rPr>
        <w:t xml:space="preserve">vykonáva </w:t>
      </w:r>
      <w:r w:rsidR="004E66AD">
        <w:rPr>
          <w:rFonts w:ascii="Cambria" w:hAnsi="Cambria"/>
          <w:sz w:val="22"/>
        </w:rPr>
        <w:t>D</w:t>
      </w:r>
      <w:r w:rsidR="004E66AD" w:rsidRPr="004842F0">
        <w:rPr>
          <w:rFonts w:ascii="Cambria" w:hAnsi="Cambria"/>
          <w:sz w:val="22"/>
        </w:rPr>
        <w:t>ozor</w:t>
      </w:r>
      <w:r w:rsidR="004E66AD">
        <w:rPr>
          <w:rFonts w:ascii="Cambria" w:hAnsi="Cambria"/>
          <w:sz w:val="22"/>
        </w:rPr>
        <w:t xml:space="preserve"> Objednávateľa</w:t>
      </w:r>
      <w:r w:rsidRPr="000917B0">
        <w:rPr>
          <w:rFonts w:ascii="Cambria" w:hAnsi="Cambria"/>
          <w:sz w:val="22"/>
        </w:rPr>
        <w:t xml:space="preserve">. </w:t>
      </w:r>
      <w:r w:rsidR="004E66AD">
        <w:rPr>
          <w:rFonts w:ascii="Cambria" w:hAnsi="Cambria"/>
          <w:sz w:val="22"/>
        </w:rPr>
        <w:t>D</w:t>
      </w:r>
      <w:r w:rsidR="004E66AD" w:rsidRPr="004842F0">
        <w:rPr>
          <w:rFonts w:ascii="Cambria" w:hAnsi="Cambria"/>
          <w:sz w:val="22"/>
        </w:rPr>
        <w:t>ozor</w:t>
      </w:r>
      <w:r w:rsidR="004E66AD">
        <w:rPr>
          <w:rFonts w:ascii="Cambria" w:hAnsi="Cambria"/>
          <w:sz w:val="22"/>
        </w:rPr>
        <w:t xml:space="preserve"> Objednávateľa</w:t>
      </w:r>
      <w:r w:rsidR="004E66AD" w:rsidRPr="004842F0">
        <w:rPr>
          <w:rFonts w:ascii="Cambria" w:hAnsi="Cambria"/>
          <w:sz w:val="22"/>
        </w:rPr>
        <w:t xml:space="preserve"> </w:t>
      </w:r>
      <w:r w:rsidR="00CD3D0C" w:rsidRPr="000917B0">
        <w:rPr>
          <w:rFonts w:ascii="Cambria" w:hAnsi="Cambria"/>
          <w:sz w:val="22"/>
        </w:rPr>
        <w:t xml:space="preserve">je personál Objednávateľa a vykonáva a uplatňuje všetky právomoci, ktoré sú mu dané </w:t>
      </w:r>
      <w:r w:rsidR="00A81BA6" w:rsidRPr="000917B0">
        <w:rPr>
          <w:rFonts w:ascii="Cambria" w:hAnsi="Cambria"/>
          <w:sz w:val="22"/>
        </w:rPr>
        <w:t xml:space="preserve">podľa tejto Zmluvy alebo ak to zo Zmluvy nutne vyplýva. </w:t>
      </w:r>
    </w:p>
    <w:p w14:paraId="5EEE047D" w14:textId="4CD169B4" w:rsidR="000917B0" w:rsidRDefault="00A81BA6" w:rsidP="00426C94">
      <w:pPr>
        <w:numPr>
          <w:ilvl w:val="2"/>
          <w:numId w:val="16"/>
        </w:numPr>
        <w:spacing w:before="0" w:after="120" w:line="240" w:lineRule="auto"/>
        <w:jc w:val="both"/>
        <w:rPr>
          <w:rFonts w:ascii="Cambria" w:hAnsi="Cambria"/>
          <w:sz w:val="22"/>
        </w:rPr>
      </w:pPr>
      <w:r>
        <w:rPr>
          <w:rFonts w:ascii="Cambria" w:hAnsi="Cambria"/>
          <w:sz w:val="22"/>
        </w:rPr>
        <w:t xml:space="preserve">Kedykoľvek si </w:t>
      </w:r>
      <w:r w:rsidR="004E66AD">
        <w:rPr>
          <w:rFonts w:ascii="Cambria" w:hAnsi="Cambria"/>
          <w:sz w:val="22"/>
        </w:rPr>
        <w:t>D</w:t>
      </w:r>
      <w:r w:rsidR="004E66AD" w:rsidRPr="004842F0">
        <w:rPr>
          <w:rFonts w:ascii="Cambria" w:hAnsi="Cambria"/>
          <w:sz w:val="22"/>
        </w:rPr>
        <w:t>ozor</w:t>
      </w:r>
      <w:r w:rsidR="004E66AD">
        <w:rPr>
          <w:rFonts w:ascii="Cambria" w:hAnsi="Cambria"/>
          <w:sz w:val="22"/>
        </w:rPr>
        <w:t xml:space="preserve"> Objednávateľa</w:t>
      </w:r>
      <w:r w:rsidR="004E66AD" w:rsidRPr="004842F0">
        <w:rPr>
          <w:rFonts w:ascii="Cambria" w:hAnsi="Cambria"/>
          <w:sz w:val="22"/>
        </w:rPr>
        <w:t xml:space="preserve"> </w:t>
      </w:r>
      <w:r>
        <w:rPr>
          <w:rFonts w:ascii="Cambria" w:hAnsi="Cambria"/>
          <w:sz w:val="22"/>
        </w:rPr>
        <w:t>plní svoje povinnosti alebo uplatňuje právomoci uvedené v</w:t>
      </w:r>
      <w:r w:rsidR="000917B0">
        <w:rPr>
          <w:rFonts w:ascii="Cambria" w:hAnsi="Cambria"/>
          <w:sz w:val="22"/>
        </w:rPr>
        <w:t> </w:t>
      </w:r>
      <w:r>
        <w:rPr>
          <w:rFonts w:ascii="Cambria" w:hAnsi="Cambria"/>
          <w:sz w:val="22"/>
        </w:rPr>
        <w:t>Zmluve</w:t>
      </w:r>
      <w:r w:rsidR="000917B0">
        <w:rPr>
          <w:rFonts w:ascii="Cambria" w:hAnsi="Cambria"/>
          <w:sz w:val="22"/>
        </w:rPr>
        <w:t>, má sa za to, že koná v mene Objednávateľa.</w:t>
      </w:r>
    </w:p>
    <w:p w14:paraId="284A6E3D" w14:textId="18D0E9B2" w:rsidR="000917B0" w:rsidRDefault="004E66AD" w:rsidP="00426C94">
      <w:pPr>
        <w:numPr>
          <w:ilvl w:val="2"/>
          <w:numId w:val="16"/>
        </w:numPr>
        <w:spacing w:before="0" w:after="120" w:line="240" w:lineRule="auto"/>
        <w:jc w:val="both"/>
        <w:rPr>
          <w:rFonts w:ascii="Cambria" w:hAnsi="Cambria"/>
          <w:sz w:val="22"/>
        </w:rPr>
      </w:pPr>
      <w:r>
        <w:rPr>
          <w:rFonts w:ascii="Cambria" w:hAnsi="Cambria"/>
          <w:sz w:val="22"/>
        </w:rPr>
        <w:t>D</w:t>
      </w:r>
      <w:r w:rsidRPr="004842F0">
        <w:rPr>
          <w:rFonts w:ascii="Cambria" w:hAnsi="Cambria"/>
          <w:sz w:val="22"/>
        </w:rPr>
        <w:t>ozor</w:t>
      </w:r>
      <w:r>
        <w:rPr>
          <w:rFonts w:ascii="Cambria" w:hAnsi="Cambria"/>
          <w:sz w:val="22"/>
        </w:rPr>
        <w:t xml:space="preserve"> Objednávateľa</w:t>
      </w:r>
      <w:r w:rsidRPr="004842F0">
        <w:rPr>
          <w:rFonts w:ascii="Cambria" w:hAnsi="Cambria"/>
          <w:sz w:val="22"/>
        </w:rPr>
        <w:t xml:space="preserve"> </w:t>
      </w:r>
      <w:r w:rsidR="000917B0">
        <w:rPr>
          <w:rFonts w:ascii="Cambria" w:hAnsi="Cambria"/>
          <w:sz w:val="22"/>
        </w:rPr>
        <w:t>nie je oprávnený meniť túto Zmluvu.</w:t>
      </w:r>
    </w:p>
    <w:p w14:paraId="1F45983E" w14:textId="1A115C6D" w:rsidR="00DE4A87" w:rsidRDefault="00DE4A87" w:rsidP="00426C94">
      <w:pPr>
        <w:numPr>
          <w:ilvl w:val="2"/>
          <w:numId w:val="16"/>
        </w:numPr>
        <w:spacing w:before="0" w:after="120" w:line="240" w:lineRule="auto"/>
        <w:jc w:val="both"/>
        <w:rPr>
          <w:rFonts w:ascii="Cambria" w:hAnsi="Cambria"/>
          <w:sz w:val="22"/>
        </w:rPr>
      </w:pPr>
      <w:r w:rsidRPr="004842F0">
        <w:rPr>
          <w:rFonts w:ascii="Cambria" w:hAnsi="Cambria"/>
          <w:sz w:val="22"/>
        </w:rPr>
        <w:t xml:space="preserve">Objednávateľ je povinný ustanoviť </w:t>
      </w:r>
      <w:r>
        <w:rPr>
          <w:rFonts w:ascii="Cambria" w:hAnsi="Cambria"/>
          <w:sz w:val="22"/>
        </w:rPr>
        <w:t xml:space="preserve">a oznámiť Zhotoviteľovi </w:t>
      </w:r>
      <w:r w:rsidRPr="004842F0">
        <w:rPr>
          <w:rFonts w:ascii="Cambria" w:hAnsi="Cambria"/>
          <w:sz w:val="22"/>
        </w:rPr>
        <w:t>osobu</w:t>
      </w:r>
      <w:r w:rsidR="004E400E">
        <w:rPr>
          <w:rFonts w:ascii="Cambria" w:hAnsi="Cambria"/>
          <w:sz w:val="22"/>
        </w:rPr>
        <w:t xml:space="preserve"> (alebo osoby)</w:t>
      </w:r>
      <w:r w:rsidRPr="004842F0">
        <w:rPr>
          <w:rFonts w:ascii="Cambria" w:hAnsi="Cambria"/>
          <w:sz w:val="22"/>
        </w:rPr>
        <w:t xml:space="preserve"> vykonávajúcu funkciu </w:t>
      </w:r>
      <w:r w:rsidR="004E66AD">
        <w:rPr>
          <w:rFonts w:ascii="Cambria" w:hAnsi="Cambria"/>
          <w:sz w:val="22"/>
        </w:rPr>
        <w:t>D</w:t>
      </w:r>
      <w:r w:rsidRPr="004842F0">
        <w:rPr>
          <w:rFonts w:ascii="Cambria" w:hAnsi="Cambria"/>
          <w:sz w:val="22"/>
        </w:rPr>
        <w:t xml:space="preserve">ozoru </w:t>
      </w:r>
      <w:r w:rsidR="004E66AD">
        <w:rPr>
          <w:rFonts w:ascii="Cambria" w:hAnsi="Cambria"/>
          <w:sz w:val="22"/>
        </w:rPr>
        <w:t xml:space="preserve">Objednávateľa </w:t>
      </w:r>
      <w:r w:rsidRPr="004842F0">
        <w:rPr>
          <w:rFonts w:ascii="Cambria" w:hAnsi="Cambria"/>
          <w:sz w:val="22"/>
        </w:rPr>
        <w:t xml:space="preserve">najneskôr do </w:t>
      </w:r>
      <w:r>
        <w:rPr>
          <w:rFonts w:ascii="Cambria" w:hAnsi="Cambria"/>
          <w:sz w:val="22"/>
        </w:rPr>
        <w:t xml:space="preserve">desiatich </w:t>
      </w:r>
      <w:r w:rsidRPr="004842F0">
        <w:rPr>
          <w:rFonts w:ascii="Cambria" w:hAnsi="Cambria"/>
          <w:sz w:val="22"/>
        </w:rPr>
        <w:t>(</w:t>
      </w:r>
      <w:r>
        <w:rPr>
          <w:rFonts w:ascii="Cambria" w:hAnsi="Cambria"/>
          <w:sz w:val="22"/>
        </w:rPr>
        <w:t>10</w:t>
      </w:r>
      <w:r w:rsidRPr="004842F0">
        <w:rPr>
          <w:rFonts w:ascii="Cambria" w:hAnsi="Cambria"/>
          <w:sz w:val="22"/>
        </w:rPr>
        <w:t>) dní odo dňa nadobudnutia účinnosti tejto Zmluvy.</w:t>
      </w:r>
    </w:p>
    <w:p w14:paraId="0CC1231D" w14:textId="62535935" w:rsidR="0092093F" w:rsidRDefault="0092093F" w:rsidP="00426C94">
      <w:pPr>
        <w:numPr>
          <w:ilvl w:val="0"/>
          <w:numId w:val="16"/>
        </w:numPr>
        <w:spacing w:after="240" w:line="240" w:lineRule="auto"/>
        <w:jc w:val="both"/>
        <w:rPr>
          <w:rFonts w:ascii="Cambria" w:hAnsi="Cambria"/>
          <w:b/>
          <w:caps/>
          <w:sz w:val="22"/>
        </w:rPr>
      </w:pPr>
      <w:r w:rsidRPr="0092093F">
        <w:rPr>
          <w:rFonts w:ascii="Cambria" w:hAnsi="Cambria"/>
          <w:b/>
          <w:caps/>
          <w:sz w:val="22"/>
        </w:rPr>
        <w:t>Dokumentácia Zhotoviteľa</w:t>
      </w:r>
    </w:p>
    <w:p w14:paraId="1287EDC5" w14:textId="77777777" w:rsidR="00F769E5" w:rsidRPr="00F769E5" w:rsidRDefault="00F769E5" w:rsidP="00426C94">
      <w:pPr>
        <w:numPr>
          <w:ilvl w:val="1"/>
          <w:numId w:val="16"/>
        </w:numPr>
        <w:spacing w:before="0" w:after="120" w:line="240" w:lineRule="auto"/>
        <w:jc w:val="both"/>
        <w:rPr>
          <w:rFonts w:ascii="Cambria" w:hAnsi="Cambria" w:cs="Arial"/>
          <w:b/>
          <w:sz w:val="22"/>
        </w:rPr>
      </w:pPr>
      <w:bookmarkStart w:id="6" w:name="_Ref512426188"/>
      <w:r w:rsidRPr="00F769E5">
        <w:rPr>
          <w:rFonts w:ascii="Cambria" w:hAnsi="Cambria" w:cs="Arial"/>
          <w:b/>
          <w:sz w:val="22"/>
        </w:rPr>
        <w:lastRenderedPageBreak/>
        <w:t>Dokumentácia Zhotoviteľa</w:t>
      </w:r>
      <w:bookmarkEnd w:id="6"/>
    </w:p>
    <w:p w14:paraId="63C56875" w14:textId="4BFB7F70" w:rsidR="0092093F" w:rsidRDefault="00F769E5" w:rsidP="00426C94">
      <w:pPr>
        <w:numPr>
          <w:ilvl w:val="2"/>
          <w:numId w:val="16"/>
        </w:numPr>
        <w:spacing w:before="0" w:after="120" w:line="240" w:lineRule="auto"/>
        <w:jc w:val="both"/>
        <w:rPr>
          <w:rFonts w:ascii="Cambria" w:hAnsi="Cambria"/>
          <w:sz w:val="22"/>
        </w:rPr>
      </w:pPr>
      <w:r w:rsidRPr="00F769E5">
        <w:rPr>
          <w:rFonts w:ascii="Cambria" w:hAnsi="Cambria"/>
          <w:sz w:val="22"/>
        </w:rPr>
        <w:t>Zhotoviteľ vypracuje a bude zodpovedný za všetku Dokumentáciu Zhotoviteľa, ktorú je povinný zhotoviť podľa tejto Zmluvy</w:t>
      </w:r>
      <w:r>
        <w:rPr>
          <w:rFonts w:ascii="Cambria" w:hAnsi="Cambria"/>
          <w:sz w:val="22"/>
        </w:rPr>
        <w:t xml:space="preserve"> </w:t>
      </w:r>
      <w:r w:rsidR="007F13B6">
        <w:rPr>
          <w:rFonts w:ascii="Cambria" w:hAnsi="Cambria"/>
          <w:sz w:val="22"/>
        </w:rPr>
        <w:t xml:space="preserve">(nevynímajúc Právne predpisy) </w:t>
      </w:r>
      <w:r w:rsidRPr="00F769E5">
        <w:rPr>
          <w:rFonts w:ascii="Cambria" w:hAnsi="Cambria"/>
          <w:sz w:val="22"/>
        </w:rPr>
        <w:t xml:space="preserve">a za jej súlad s </w:t>
      </w:r>
      <w:r w:rsidR="007F13B6">
        <w:rPr>
          <w:rFonts w:ascii="Cambria" w:hAnsi="Cambria"/>
          <w:sz w:val="22"/>
        </w:rPr>
        <w:t>touto Zmluvou (nevynímajúc Právne predpisy)</w:t>
      </w:r>
      <w:r w:rsidRPr="00F769E5">
        <w:rPr>
          <w:rFonts w:ascii="Cambria" w:hAnsi="Cambria"/>
          <w:sz w:val="22"/>
        </w:rPr>
        <w:t xml:space="preserve">. Pokiaľ táto Zmluva neustanovuje vo vzťahu k určitej časti Dokumentácie Zhotoviteľa osobitne inak, Zhotoviteľ je povinný odovzdať finálne znenie (po príslušnom preskúmaní zo strany Objednávateľa v prípadoch, v ktorých sa vyžaduje) akejkoľvek Dokumentácie Zhotoviteľa v </w:t>
      </w:r>
      <w:r w:rsidR="00F841E4">
        <w:rPr>
          <w:rFonts w:ascii="Cambria" w:hAnsi="Cambria"/>
          <w:sz w:val="22"/>
        </w:rPr>
        <w:t>počte a</w:t>
      </w:r>
      <w:r w:rsidRPr="00F769E5">
        <w:rPr>
          <w:rFonts w:ascii="Cambria" w:hAnsi="Cambria"/>
          <w:sz w:val="22"/>
        </w:rPr>
        <w:t xml:space="preserve"> vo formátoch požadovaných Špecifikáciou predmetu zákazky, Ponukou Zhotoviteľa alebo inak definovanou touto Zmluvou.</w:t>
      </w:r>
    </w:p>
    <w:p w14:paraId="46BA561E" w14:textId="43003C54" w:rsidR="000A3572" w:rsidRPr="00506C07" w:rsidRDefault="000A3572" w:rsidP="00426C94">
      <w:pPr>
        <w:numPr>
          <w:ilvl w:val="2"/>
          <w:numId w:val="16"/>
        </w:numPr>
        <w:spacing w:before="0" w:after="120" w:line="240" w:lineRule="auto"/>
        <w:jc w:val="both"/>
        <w:rPr>
          <w:rFonts w:ascii="Cambria" w:hAnsi="Cambria"/>
          <w:sz w:val="22"/>
        </w:rPr>
      </w:pPr>
      <w:bookmarkStart w:id="7" w:name="_Ref19784375"/>
      <w:r w:rsidRPr="00506C07">
        <w:rPr>
          <w:rFonts w:ascii="Cambria" w:hAnsi="Cambria"/>
          <w:sz w:val="22"/>
        </w:rPr>
        <w:t xml:space="preserve">Každý dokument, ktorý znamená Dokumentáciu Zhotoviteľa a vyžaduje sa jeho pripomienkovanie alebo schválenie alebo odsúhlasenie zo strany Objednávateľa podľa tejto Zmluvy (ak sú takto označené) bude v lehote stanovenej v tejto Zmluve predložený </w:t>
      </w:r>
      <w:r w:rsidR="00DC2CA9">
        <w:rPr>
          <w:rFonts w:ascii="Cambria" w:hAnsi="Cambria"/>
          <w:sz w:val="22"/>
        </w:rPr>
        <w:t>Dozoru Objednávateľa</w:t>
      </w:r>
      <w:r w:rsidR="00DC2CA9" w:rsidRPr="00506C07">
        <w:rPr>
          <w:rFonts w:ascii="Cambria" w:hAnsi="Cambria"/>
          <w:sz w:val="22"/>
        </w:rPr>
        <w:t xml:space="preserve"> </w:t>
      </w:r>
      <w:r w:rsidRPr="00506C07">
        <w:rPr>
          <w:rFonts w:ascii="Cambria" w:hAnsi="Cambria"/>
          <w:sz w:val="22"/>
        </w:rPr>
        <w:t xml:space="preserve">na pripomienkovanie alebo preskúmanie 1x v tlačenej forme a 1x v elektronickej forme </w:t>
      </w:r>
      <w:r w:rsidRPr="00F769E5">
        <w:rPr>
          <w:rFonts w:ascii="Cambria" w:hAnsi="Cambria"/>
          <w:sz w:val="22"/>
        </w:rPr>
        <w:t xml:space="preserve">vo formáte </w:t>
      </w:r>
      <w:proofErr w:type="spellStart"/>
      <w:r w:rsidRPr="00F769E5">
        <w:rPr>
          <w:rFonts w:ascii="Cambria" w:hAnsi="Cambria"/>
          <w:sz w:val="22"/>
        </w:rPr>
        <w:t>pdf</w:t>
      </w:r>
      <w:proofErr w:type="spellEnd"/>
      <w:r w:rsidRPr="00F769E5">
        <w:rPr>
          <w:rFonts w:ascii="Cambria" w:hAnsi="Cambria"/>
          <w:sz w:val="22"/>
        </w:rPr>
        <w:t xml:space="preserve">. a pre výkresové a projektové časti aj vo formáte </w:t>
      </w:r>
      <w:proofErr w:type="spellStart"/>
      <w:r w:rsidRPr="00AC56FD">
        <w:rPr>
          <w:rFonts w:ascii="Cambria" w:hAnsi="Cambria"/>
          <w:sz w:val="22"/>
        </w:rPr>
        <w:t>dgn</w:t>
      </w:r>
      <w:proofErr w:type="spellEnd"/>
      <w:r w:rsidRPr="00AC56FD">
        <w:rPr>
          <w:rFonts w:ascii="Cambria" w:hAnsi="Cambria"/>
          <w:sz w:val="22"/>
        </w:rPr>
        <w:t xml:space="preserve">, </w:t>
      </w:r>
      <w:proofErr w:type="spellStart"/>
      <w:r w:rsidRPr="00AC56FD">
        <w:rPr>
          <w:rFonts w:ascii="Cambria" w:hAnsi="Cambria"/>
          <w:sz w:val="22"/>
        </w:rPr>
        <w:t>dwg</w:t>
      </w:r>
      <w:proofErr w:type="spellEnd"/>
      <w:r w:rsidRPr="00AC56FD">
        <w:rPr>
          <w:rFonts w:ascii="Cambria" w:hAnsi="Cambria"/>
          <w:sz w:val="22"/>
        </w:rPr>
        <w:t>,</w:t>
      </w:r>
      <w:r>
        <w:rPr>
          <w:rFonts w:ascii="Cambria" w:hAnsi="Cambria"/>
          <w:sz w:val="22"/>
        </w:rPr>
        <w:t xml:space="preserve"> a/alebo</w:t>
      </w:r>
      <w:r w:rsidRPr="00AC56FD">
        <w:rPr>
          <w:rFonts w:ascii="Cambria" w:hAnsi="Cambria"/>
          <w:sz w:val="22"/>
        </w:rPr>
        <w:t xml:space="preserve"> </w:t>
      </w:r>
      <w:proofErr w:type="spellStart"/>
      <w:r w:rsidRPr="00AC56FD">
        <w:rPr>
          <w:rFonts w:ascii="Cambria" w:hAnsi="Cambria"/>
          <w:sz w:val="22"/>
        </w:rPr>
        <w:t>MapInfo</w:t>
      </w:r>
      <w:proofErr w:type="spellEnd"/>
      <w:r>
        <w:rPr>
          <w:rFonts w:ascii="Cambria" w:hAnsi="Cambria"/>
          <w:sz w:val="22"/>
        </w:rPr>
        <w:t xml:space="preserve"> podľa požiadaviek Objednávateľa</w:t>
      </w:r>
      <w:r w:rsidRPr="00F769E5">
        <w:rPr>
          <w:rFonts w:ascii="Cambria" w:hAnsi="Cambria"/>
          <w:sz w:val="22"/>
        </w:rPr>
        <w:t>, textové časti aj vo formáte doc. (</w:t>
      </w:r>
      <w:proofErr w:type="spellStart"/>
      <w:r w:rsidRPr="00F769E5">
        <w:rPr>
          <w:rFonts w:ascii="Cambria" w:hAnsi="Cambria"/>
          <w:sz w:val="22"/>
        </w:rPr>
        <w:t>word</w:t>
      </w:r>
      <w:proofErr w:type="spellEnd"/>
      <w:r w:rsidRPr="00F769E5">
        <w:rPr>
          <w:rFonts w:ascii="Cambria" w:hAnsi="Cambria"/>
          <w:sz w:val="22"/>
        </w:rPr>
        <w:t xml:space="preserve">) a tabuľkové časti aj vo formáte </w:t>
      </w:r>
      <w:proofErr w:type="spellStart"/>
      <w:r w:rsidRPr="00F769E5">
        <w:rPr>
          <w:rFonts w:ascii="Cambria" w:hAnsi="Cambria"/>
          <w:sz w:val="22"/>
        </w:rPr>
        <w:t>xls</w:t>
      </w:r>
      <w:proofErr w:type="spellEnd"/>
      <w:r w:rsidRPr="00F769E5">
        <w:rPr>
          <w:rFonts w:ascii="Cambria" w:hAnsi="Cambria"/>
          <w:sz w:val="22"/>
        </w:rPr>
        <w:t>. (</w:t>
      </w:r>
      <w:proofErr w:type="spellStart"/>
      <w:r w:rsidRPr="00F769E5">
        <w:rPr>
          <w:rFonts w:ascii="Cambria" w:hAnsi="Cambria"/>
          <w:sz w:val="22"/>
        </w:rPr>
        <w:t>excel</w:t>
      </w:r>
      <w:proofErr w:type="spellEnd"/>
      <w:r>
        <w:rPr>
          <w:rFonts w:ascii="Cambria" w:hAnsi="Cambria"/>
          <w:sz w:val="22"/>
        </w:rPr>
        <w:t xml:space="preserve">) </w:t>
      </w:r>
      <w:r w:rsidRPr="00506C07">
        <w:rPr>
          <w:rFonts w:ascii="Cambria" w:hAnsi="Cambria"/>
          <w:sz w:val="22"/>
        </w:rPr>
        <w:t>a budú sa aplikovať nasledovné ustanovenia</w:t>
      </w:r>
      <w:r w:rsidR="00506C07">
        <w:rPr>
          <w:rFonts w:ascii="Cambria" w:hAnsi="Cambria"/>
          <w:sz w:val="22"/>
        </w:rPr>
        <w:t>:</w:t>
      </w:r>
      <w:bookmarkEnd w:id="7"/>
    </w:p>
    <w:p w14:paraId="6C7C5421" w14:textId="6A079062" w:rsidR="00506C07" w:rsidRPr="00506C07" w:rsidRDefault="00506C07" w:rsidP="00426C94">
      <w:pPr>
        <w:numPr>
          <w:ilvl w:val="3"/>
          <w:numId w:val="16"/>
        </w:numPr>
        <w:spacing w:before="0" w:after="120" w:line="240" w:lineRule="auto"/>
        <w:jc w:val="both"/>
        <w:rPr>
          <w:rFonts w:ascii="Cambria" w:hAnsi="Cambria"/>
          <w:sz w:val="22"/>
        </w:rPr>
      </w:pPr>
      <w:bookmarkStart w:id="8" w:name="_Ref515883290"/>
      <w:r w:rsidRPr="00506C07">
        <w:rPr>
          <w:rFonts w:ascii="Cambria" w:hAnsi="Cambria"/>
          <w:sz w:val="22"/>
        </w:rPr>
        <w:t xml:space="preserve">po jeho predložení bude patriť Objednávateľovi lehota </w:t>
      </w:r>
      <w:r w:rsidR="00943946">
        <w:rPr>
          <w:rFonts w:ascii="Cambria" w:hAnsi="Cambria"/>
          <w:sz w:val="22"/>
        </w:rPr>
        <w:t>desiatich</w:t>
      </w:r>
      <w:r w:rsidR="00943946" w:rsidRPr="00506C07">
        <w:rPr>
          <w:rFonts w:ascii="Cambria" w:hAnsi="Cambria"/>
          <w:sz w:val="22"/>
        </w:rPr>
        <w:t xml:space="preserve"> </w:t>
      </w:r>
      <w:r w:rsidRPr="00506C07">
        <w:rPr>
          <w:rFonts w:ascii="Cambria" w:hAnsi="Cambria"/>
          <w:sz w:val="22"/>
        </w:rPr>
        <w:t>(</w:t>
      </w:r>
      <w:r w:rsidR="00943946">
        <w:rPr>
          <w:rFonts w:ascii="Cambria" w:hAnsi="Cambria"/>
          <w:sz w:val="22"/>
        </w:rPr>
        <w:t>10</w:t>
      </w:r>
      <w:r w:rsidRPr="00506C07">
        <w:rPr>
          <w:rFonts w:ascii="Cambria" w:hAnsi="Cambria"/>
          <w:sz w:val="22"/>
        </w:rPr>
        <w:t>) dní na vznesenie a doručenie pripomienok k </w:t>
      </w:r>
      <w:r w:rsidR="00F75286">
        <w:rPr>
          <w:rFonts w:ascii="Cambria" w:hAnsi="Cambria"/>
          <w:sz w:val="22"/>
        </w:rPr>
        <w:t>p</w:t>
      </w:r>
      <w:r w:rsidRPr="00506C07">
        <w:rPr>
          <w:rFonts w:ascii="Cambria" w:hAnsi="Cambria"/>
          <w:sz w:val="22"/>
        </w:rPr>
        <w:t>redloženému Dokumentu Zhotoviteľa. Na prípadné nevhodné pripomienky a/alebo pripomienky, ktorých zapracovanie by malo mať vplyv na Zmluvnú cenu a/alebo termíny plnenia v zmysle Harmonogramu Zhotoviteľ Objednávateľa upozorní (ustanovenie § 551 Obchodného zákonníka sa použije primerane);</w:t>
      </w:r>
      <w:bookmarkEnd w:id="8"/>
    </w:p>
    <w:p w14:paraId="78B457B1" w14:textId="47137A13" w:rsidR="00506C07" w:rsidRPr="00506C07" w:rsidRDefault="00506C07" w:rsidP="00426C94">
      <w:pPr>
        <w:numPr>
          <w:ilvl w:val="3"/>
          <w:numId w:val="16"/>
        </w:numPr>
        <w:spacing w:before="0" w:after="120" w:line="240" w:lineRule="auto"/>
        <w:jc w:val="both"/>
        <w:rPr>
          <w:rFonts w:ascii="Cambria" w:hAnsi="Cambria"/>
          <w:sz w:val="22"/>
        </w:rPr>
      </w:pPr>
      <w:r w:rsidRPr="00506C07">
        <w:rPr>
          <w:rFonts w:ascii="Cambria" w:hAnsi="Cambria"/>
          <w:sz w:val="22"/>
        </w:rPr>
        <w:t xml:space="preserve">po doručení pripomienok zo strany Objednávateľa ich Zhotoviteľ zapracuje do </w:t>
      </w:r>
      <w:r w:rsidR="00943946">
        <w:rPr>
          <w:rFonts w:ascii="Cambria" w:hAnsi="Cambria"/>
          <w:sz w:val="22"/>
        </w:rPr>
        <w:t>siedmich</w:t>
      </w:r>
      <w:r w:rsidR="00943946" w:rsidRPr="00506C07">
        <w:rPr>
          <w:rFonts w:ascii="Cambria" w:hAnsi="Cambria"/>
          <w:sz w:val="22"/>
        </w:rPr>
        <w:t xml:space="preserve"> </w:t>
      </w:r>
      <w:r w:rsidRPr="00506C07">
        <w:rPr>
          <w:rFonts w:ascii="Cambria" w:hAnsi="Cambria"/>
          <w:sz w:val="22"/>
        </w:rPr>
        <w:t>(</w:t>
      </w:r>
      <w:r w:rsidR="00943946">
        <w:rPr>
          <w:rFonts w:ascii="Cambria" w:hAnsi="Cambria"/>
          <w:sz w:val="22"/>
        </w:rPr>
        <w:t>7</w:t>
      </w:r>
      <w:r w:rsidRPr="00506C07">
        <w:rPr>
          <w:rFonts w:ascii="Cambria" w:hAnsi="Cambria"/>
          <w:sz w:val="22"/>
        </w:rPr>
        <w:t>) dní a v tejto lehote Dokumentáciu Zhotoviteľa so zapracovanými pripomienkami opäť doručí Objednávateľovi;</w:t>
      </w:r>
    </w:p>
    <w:p w14:paraId="39951C1C" w14:textId="77777777" w:rsidR="00506C07" w:rsidRPr="00506C07" w:rsidRDefault="00506C07" w:rsidP="00426C94">
      <w:pPr>
        <w:numPr>
          <w:ilvl w:val="3"/>
          <w:numId w:val="16"/>
        </w:numPr>
        <w:spacing w:before="0" w:after="120" w:line="240" w:lineRule="auto"/>
        <w:jc w:val="both"/>
        <w:rPr>
          <w:rFonts w:ascii="Cambria" w:hAnsi="Cambria"/>
          <w:sz w:val="22"/>
        </w:rPr>
      </w:pPr>
      <w:r w:rsidRPr="00506C07">
        <w:rPr>
          <w:rFonts w:ascii="Cambria" w:hAnsi="Cambria"/>
          <w:sz w:val="22"/>
        </w:rPr>
        <w:t>v prípade ak Objednávateľ nebude mať ďalšie pripomienky k predloženému Dokumentu Zhotoviteľa vydá najneskôr do piatich (5) dní Zhotoviteľovi písomné potvrdenie o tom, že nemá ďalšie pripomienky k predloženému Dokumentu Zhotoviteľa (môže byť vydané aj emailom);</w:t>
      </w:r>
    </w:p>
    <w:p w14:paraId="28642CEC" w14:textId="31F44333" w:rsidR="00506C07" w:rsidRDefault="00506C07" w:rsidP="00426C94">
      <w:pPr>
        <w:numPr>
          <w:ilvl w:val="3"/>
          <w:numId w:val="16"/>
        </w:numPr>
        <w:spacing w:before="0" w:after="120" w:line="240" w:lineRule="auto"/>
        <w:jc w:val="both"/>
        <w:rPr>
          <w:rFonts w:ascii="Cambria" w:hAnsi="Cambria"/>
          <w:sz w:val="22"/>
        </w:rPr>
      </w:pPr>
      <w:bookmarkStart w:id="9" w:name="_Ref516059755"/>
      <w:r w:rsidRPr="00506C07">
        <w:rPr>
          <w:rFonts w:ascii="Cambria" w:hAnsi="Cambria"/>
          <w:sz w:val="22"/>
        </w:rPr>
        <w:t xml:space="preserve">v prípade, ak Objednávateľ bude mať k zapracovaným pripomienkam ďalšie pripomienky a/alebo výhrady sa postup podľa tohto bodu </w:t>
      </w:r>
      <w:r w:rsidR="00F177F7">
        <w:rPr>
          <w:rFonts w:ascii="Cambria" w:hAnsi="Cambria"/>
          <w:sz w:val="22"/>
        </w:rPr>
        <w:fldChar w:fldCharType="begin"/>
      </w:r>
      <w:r w:rsidR="00F177F7">
        <w:rPr>
          <w:rFonts w:ascii="Cambria" w:hAnsi="Cambria"/>
          <w:sz w:val="22"/>
        </w:rPr>
        <w:instrText xml:space="preserve"> REF _Ref19784375 \r \h </w:instrText>
      </w:r>
      <w:r w:rsidR="00F177F7">
        <w:rPr>
          <w:rFonts w:ascii="Cambria" w:hAnsi="Cambria"/>
          <w:sz w:val="22"/>
        </w:rPr>
      </w:r>
      <w:r w:rsidR="00F177F7">
        <w:rPr>
          <w:rFonts w:ascii="Cambria" w:hAnsi="Cambria"/>
          <w:sz w:val="22"/>
        </w:rPr>
        <w:fldChar w:fldCharType="separate"/>
      </w:r>
      <w:r w:rsidR="00EE7B40">
        <w:rPr>
          <w:rFonts w:ascii="Cambria" w:hAnsi="Cambria"/>
          <w:sz w:val="22"/>
        </w:rPr>
        <w:t>2.1.2</w:t>
      </w:r>
      <w:r w:rsidR="00F177F7">
        <w:rPr>
          <w:rFonts w:ascii="Cambria" w:hAnsi="Cambria"/>
          <w:sz w:val="22"/>
        </w:rPr>
        <w:fldChar w:fldCharType="end"/>
      </w:r>
      <w:r w:rsidRPr="00506C07">
        <w:rPr>
          <w:rFonts w:ascii="Cambria" w:hAnsi="Cambria"/>
          <w:sz w:val="22"/>
        </w:rPr>
        <w:t xml:space="preserve"> aplikuje aj opakovane. Pre vylúčenie pochybností platí, že Zhotoviteľ nemá nárok na predĺženie žiadnych lehôt a termínov podľa tejto Zmluvy a nemá nárok na žiadne dodatočné náklady pokiaľ majú pripomienky Objednávateľa povahu vytknutých vád, pre ktoré Dokument Zhotoviteľa nie je v súlade s touto Zmluvou a/alebo pokiaľ Objednávateľovi takýto dopad pripomienok Zhotoviteľ vopred pred ich zapracovaním neoznámil postupom podľa bodu </w:t>
      </w:r>
      <w:r w:rsidRPr="00506C07">
        <w:rPr>
          <w:rFonts w:ascii="Cambria" w:hAnsi="Cambria"/>
          <w:sz w:val="22"/>
        </w:rPr>
        <w:fldChar w:fldCharType="begin"/>
      </w:r>
      <w:r w:rsidRPr="00506C07">
        <w:rPr>
          <w:rFonts w:ascii="Cambria" w:hAnsi="Cambria"/>
          <w:sz w:val="22"/>
        </w:rPr>
        <w:instrText xml:space="preserve"> REF _Ref515883290 \r \h  \* MERGEFORMAT </w:instrText>
      </w:r>
      <w:r w:rsidRPr="00506C07">
        <w:rPr>
          <w:rFonts w:ascii="Cambria" w:hAnsi="Cambria"/>
          <w:sz w:val="22"/>
        </w:rPr>
      </w:r>
      <w:r w:rsidRPr="00506C07">
        <w:rPr>
          <w:rFonts w:ascii="Cambria" w:hAnsi="Cambria"/>
          <w:sz w:val="22"/>
        </w:rPr>
        <w:fldChar w:fldCharType="separate"/>
      </w:r>
      <w:r w:rsidR="00EE7B40">
        <w:rPr>
          <w:rFonts w:ascii="Cambria" w:hAnsi="Cambria"/>
          <w:sz w:val="22"/>
        </w:rPr>
        <w:t>a)</w:t>
      </w:r>
      <w:r w:rsidRPr="00506C07">
        <w:rPr>
          <w:rFonts w:ascii="Cambria" w:hAnsi="Cambria"/>
          <w:sz w:val="22"/>
        </w:rPr>
        <w:fldChar w:fldCharType="end"/>
      </w:r>
      <w:r w:rsidRPr="00506C07">
        <w:rPr>
          <w:rFonts w:ascii="Cambria" w:hAnsi="Cambria"/>
          <w:sz w:val="22"/>
        </w:rPr>
        <w:t xml:space="preserve"> vyššie</w:t>
      </w:r>
      <w:bookmarkEnd w:id="9"/>
      <w:r w:rsidR="006A55D8">
        <w:rPr>
          <w:rFonts w:ascii="Cambria" w:hAnsi="Cambria"/>
          <w:sz w:val="22"/>
        </w:rPr>
        <w:t>;</w:t>
      </w:r>
    </w:p>
    <w:p w14:paraId="3E456214" w14:textId="0C3F0C25" w:rsidR="006A55D8" w:rsidRPr="00506C07" w:rsidRDefault="006A55D8" w:rsidP="00426C94">
      <w:pPr>
        <w:numPr>
          <w:ilvl w:val="3"/>
          <w:numId w:val="16"/>
        </w:numPr>
        <w:spacing w:before="0" w:after="120" w:line="240" w:lineRule="auto"/>
        <w:jc w:val="both"/>
        <w:rPr>
          <w:rFonts w:ascii="Cambria" w:hAnsi="Cambria"/>
          <w:sz w:val="22"/>
        </w:rPr>
      </w:pPr>
      <w:bookmarkStart w:id="10" w:name="_Ref19783745"/>
      <w:r>
        <w:rPr>
          <w:rFonts w:ascii="Cambria" w:hAnsi="Cambria"/>
          <w:sz w:val="22"/>
        </w:rPr>
        <w:t>a</w:t>
      </w:r>
      <w:r w:rsidRPr="00D766E0">
        <w:rPr>
          <w:rFonts w:ascii="Cambria" w:hAnsi="Cambria"/>
          <w:sz w:val="22"/>
        </w:rPr>
        <w:t xml:space="preserve">k Dokument Zhotoviteľa spĺňa požiadavky Zmluvy </w:t>
      </w:r>
      <w:r w:rsidR="00DC2CA9">
        <w:rPr>
          <w:rFonts w:ascii="Cambria" w:hAnsi="Cambria"/>
          <w:sz w:val="22"/>
        </w:rPr>
        <w:t>Dozor Objednávateľa</w:t>
      </w:r>
      <w:r w:rsidR="00DC2CA9" w:rsidRPr="00D766E0">
        <w:rPr>
          <w:rFonts w:ascii="Cambria" w:hAnsi="Cambria"/>
          <w:sz w:val="22"/>
        </w:rPr>
        <w:t xml:space="preserve"> </w:t>
      </w:r>
      <w:r w:rsidRPr="00D766E0">
        <w:rPr>
          <w:rFonts w:ascii="Cambria" w:hAnsi="Cambria"/>
          <w:sz w:val="22"/>
        </w:rPr>
        <w:t xml:space="preserve">v lehote na preskúmanie podľa bodu </w:t>
      </w:r>
      <w:r w:rsidRPr="00506C07">
        <w:rPr>
          <w:rFonts w:ascii="Cambria" w:hAnsi="Cambria"/>
          <w:sz w:val="22"/>
        </w:rPr>
        <w:fldChar w:fldCharType="begin"/>
      </w:r>
      <w:r w:rsidRPr="00506C07">
        <w:rPr>
          <w:rFonts w:ascii="Cambria" w:hAnsi="Cambria"/>
          <w:sz w:val="22"/>
        </w:rPr>
        <w:instrText xml:space="preserve"> REF _Ref515883290 \r \h  \* MERGEFORMAT </w:instrText>
      </w:r>
      <w:r w:rsidRPr="00506C07">
        <w:rPr>
          <w:rFonts w:ascii="Cambria" w:hAnsi="Cambria"/>
          <w:sz w:val="22"/>
        </w:rPr>
      </w:r>
      <w:r w:rsidRPr="00506C07">
        <w:rPr>
          <w:rFonts w:ascii="Cambria" w:hAnsi="Cambria"/>
          <w:sz w:val="22"/>
        </w:rPr>
        <w:fldChar w:fldCharType="separate"/>
      </w:r>
      <w:r w:rsidR="00EE7B40">
        <w:rPr>
          <w:rFonts w:ascii="Cambria" w:hAnsi="Cambria"/>
          <w:sz w:val="22"/>
        </w:rPr>
        <w:t>a)</w:t>
      </w:r>
      <w:r w:rsidRPr="00506C07">
        <w:rPr>
          <w:rFonts w:ascii="Cambria" w:hAnsi="Cambria"/>
          <w:sz w:val="22"/>
        </w:rPr>
        <w:fldChar w:fldCharType="end"/>
      </w:r>
      <w:r w:rsidRPr="00506C07">
        <w:rPr>
          <w:rFonts w:ascii="Cambria" w:hAnsi="Cambria"/>
          <w:sz w:val="22"/>
        </w:rPr>
        <w:t xml:space="preserve"> </w:t>
      </w:r>
      <w:r w:rsidRPr="00D766E0">
        <w:rPr>
          <w:rFonts w:ascii="Cambria" w:hAnsi="Cambria"/>
          <w:sz w:val="22"/>
        </w:rPr>
        <w:t xml:space="preserve">vyššie Zhotoviteľovi vydá </w:t>
      </w:r>
      <w:r w:rsidR="001B0E70">
        <w:rPr>
          <w:rFonts w:ascii="Cambria" w:hAnsi="Cambria"/>
          <w:sz w:val="22"/>
        </w:rPr>
        <w:t>oznámenie, že nemá ďalšie pripomienky k Dokumentu Zhotoviteľa</w:t>
      </w:r>
      <w:r w:rsidRPr="00D766E0">
        <w:rPr>
          <w:rFonts w:ascii="Cambria" w:hAnsi="Cambria"/>
          <w:sz w:val="22"/>
        </w:rPr>
        <w:t xml:space="preserve">. Pokiaľ </w:t>
      </w:r>
      <w:r w:rsidR="001B0E70">
        <w:rPr>
          <w:rFonts w:ascii="Cambria" w:hAnsi="Cambria"/>
          <w:sz w:val="22"/>
        </w:rPr>
        <w:t>Dozor Objednávateľa</w:t>
      </w:r>
      <w:r w:rsidR="001B0E70" w:rsidRPr="00D766E0">
        <w:rPr>
          <w:rFonts w:ascii="Cambria" w:hAnsi="Cambria"/>
          <w:sz w:val="22"/>
        </w:rPr>
        <w:t xml:space="preserve"> </w:t>
      </w:r>
      <w:r w:rsidRPr="00D766E0">
        <w:rPr>
          <w:rFonts w:ascii="Cambria" w:hAnsi="Cambria"/>
          <w:sz w:val="22"/>
        </w:rPr>
        <w:t xml:space="preserve">v príslušnej lehote na preskúmanie Zhotoviteľovi nevydá oznámenie, že Dokument Zhotoviteľa nespĺňa požiadavky tejto Zmluvy, postupom podľa tohto bodu </w:t>
      </w:r>
      <w:r w:rsidR="00F177F7">
        <w:rPr>
          <w:rFonts w:ascii="Cambria" w:hAnsi="Cambria"/>
          <w:sz w:val="22"/>
        </w:rPr>
        <w:fldChar w:fldCharType="begin"/>
      </w:r>
      <w:r w:rsidR="00F177F7">
        <w:rPr>
          <w:rFonts w:ascii="Cambria" w:hAnsi="Cambria"/>
          <w:sz w:val="22"/>
        </w:rPr>
        <w:instrText xml:space="preserve"> REF _Ref19784375 \r \h </w:instrText>
      </w:r>
      <w:r w:rsidR="00F177F7">
        <w:rPr>
          <w:rFonts w:ascii="Cambria" w:hAnsi="Cambria"/>
          <w:sz w:val="22"/>
        </w:rPr>
      </w:r>
      <w:r w:rsidR="00F177F7">
        <w:rPr>
          <w:rFonts w:ascii="Cambria" w:hAnsi="Cambria"/>
          <w:sz w:val="22"/>
        </w:rPr>
        <w:fldChar w:fldCharType="separate"/>
      </w:r>
      <w:r w:rsidR="00EE7B40">
        <w:rPr>
          <w:rFonts w:ascii="Cambria" w:hAnsi="Cambria"/>
          <w:sz w:val="22"/>
        </w:rPr>
        <w:t>2.1.2</w:t>
      </w:r>
      <w:r w:rsidR="00F177F7">
        <w:rPr>
          <w:rFonts w:ascii="Cambria" w:hAnsi="Cambria"/>
          <w:sz w:val="22"/>
        </w:rPr>
        <w:fldChar w:fldCharType="end"/>
      </w:r>
      <w:r w:rsidR="00F177F7" w:rsidRPr="00506C07">
        <w:rPr>
          <w:rFonts w:ascii="Cambria" w:hAnsi="Cambria"/>
          <w:sz w:val="22"/>
        </w:rPr>
        <w:t xml:space="preserve"> </w:t>
      </w:r>
      <w:r w:rsidRPr="00D766E0">
        <w:rPr>
          <w:rFonts w:ascii="Cambria" w:hAnsi="Cambria"/>
          <w:sz w:val="22"/>
        </w:rPr>
        <w:t xml:space="preserve"> alebo Zhotoviteľovi nevydá potvrdenie podľa tohto bodu</w:t>
      </w:r>
      <w:r w:rsidR="00EA0CDA">
        <w:rPr>
          <w:rFonts w:ascii="Cambria" w:hAnsi="Cambria"/>
          <w:sz w:val="22"/>
        </w:rPr>
        <w:t xml:space="preserve"> </w:t>
      </w:r>
      <w:r>
        <w:rPr>
          <w:rFonts w:ascii="Cambria" w:hAnsi="Cambria"/>
          <w:sz w:val="22"/>
        </w:rPr>
        <w:fldChar w:fldCharType="begin"/>
      </w:r>
      <w:r>
        <w:rPr>
          <w:rFonts w:ascii="Cambria" w:hAnsi="Cambria"/>
          <w:sz w:val="22"/>
        </w:rPr>
        <w:instrText xml:space="preserve"> REF _Ref19783745 \r \h </w:instrText>
      </w:r>
      <w:r>
        <w:rPr>
          <w:rFonts w:ascii="Cambria" w:hAnsi="Cambria"/>
          <w:sz w:val="22"/>
        </w:rPr>
      </w:r>
      <w:r>
        <w:rPr>
          <w:rFonts w:ascii="Cambria" w:hAnsi="Cambria"/>
          <w:sz w:val="22"/>
        </w:rPr>
        <w:fldChar w:fldCharType="separate"/>
      </w:r>
      <w:r w:rsidR="00EE7B40">
        <w:rPr>
          <w:rFonts w:ascii="Cambria" w:hAnsi="Cambria"/>
          <w:sz w:val="22"/>
        </w:rPr>
        <w:t>e)</w:t>
      </w:r>
      <w:r>
        <w:rPr>
          <w:rFonts w:ascii="Cambria" w:hAnsi="Cambria"/>
          <w:sz w:val="22"/>
        </w:rPr>
        <w:fldChar w:fldCharType="end"/>
      </w:r>
      <w:r w:rsidRPr="00D766E0">
        <w:rPr>
          <w:rFonts w:ascii="Cambria" w:hAnsi="Cambria"/>
          <w:sz w:val="22"/>
        </w:rPr>
        <w:t xml:space="preserve">, Zhotoviteľ má právo na predĺženie lehôt plnení priamo závislých od </w:t>
      </w:r>
      <w:r w:rsidR="00EA0CDA">
        <w:rPr>
          <w:rFonts w:ascii="Cambria" w:hAnsi="Cambria"/>
          <w:sz w:val="22"/>
        </w:rPr>
        <w:t>vydania tohto potvrdenia</w:t>
      </w:r>
      <w:r w:rsidRPr="00D766E0">
        <w:rPr>
          <w:rFonts w:ascii="Cambria" w:hAnsi="Cambria"/>
          <w:sz w:val="22"/>
        </w:rPr>
        <w:t xml:space="preserve"> zo strany Objednávateľa</w:t>
      </w:r>
      <w:bookmarkEnd w:id="10"/>
      <w:r w:rsidR="00EA0CDA">
        <w:rPr>
          <w:rFonts w:ascii="Cambria" w:hAnsi="Cambria"/>
          <w:sz w:val="22"/>
        </w:rPr>
        <w:t>.</w:t>
      </w:r>
    </w:p>
    <w:p w14:paraId="60AED9AD" w14:textId="43B2E027" w:rsidR="00506C07" w:rsidRPr="00D766E0" w:rsidRDefault="00EA0CDA" w:rsidP="00426C94">
      <w:pPr>
        <w:numPr>
          <w:ilvl w:val="3"/>
          <w:numId w:val="16"/>
        </w:numPr>
        <w:spacing w:before="0" w:after="120" w:line="240" w:lineRule="auto"/>
        <w:jc w:val="both"/>
        <w:rPr>
          <w:rFonts w:ascii="Cambria" w:hAnsi="Cambria"/>
          <w:sz w:val="22"/>
        </w:rPr>
      </w:pPr>
      <w:bookmarkStart w:id="11" w:name="_Ref512416013"/>
      <w:bookmarkStart w:id="12" w:name="_Ref517341282"/>
      <w:r>
        <w:rPr>
          <w:rFonts w:ascii="Cambria" w:hAnsi="Cambria"/>
          <w:sz w:val="22"/>
        </w:rPr>
        <w:t xml:space="preserve">V prípade, v ktorým má Zhotoviteľ Objednávateľovi dodať určitý Dokument Zhotoviteľa v predpísanom počte </w:t>
      </w:r>
      <w:proofErr w:type="spellStart"/>
      <w:r>
        <w:rPr>
          <w:rFonts w:ascii="Cambria" w:hAnsi="Cambria"/>
          <w:sz w:val="22"/>
        </w:rPr>
        <w:t>sád</w:t>
      </w:r>
      <w:proofErr w:type="spellEnd"/>
      <w:r>
        <w:rPr>
          <w:rFonts w:ascii="Cambria" w:hAnsi="Cambria"/>
          <w:sz w:val="22"/>
        </w:rPr>
        <w:t xml:space="preserve"> alebo vyhotovení tak </w:t>
      </w:r>
      <w:r w:rsidR="006C52F1">
        <w:rPr>
          <w:rFonts w:ascii="Cambria" w:hAnsi="Cambria"/>
          <w:sz w:val="22"/>
        </w:rPr>
        <w:t>p</w:t>
      </w:r>
      <w:r w:rsidR="00506C07" w:rsidRPr="00D766E0">
        <w:rPr>
          <w:rFonts w:ascii="Cambria" w:hAnsi="Cambria"/>
          <w:sz w:val="22"/>
        </w:rPr>
        <w:t xml:space="preserve">o tom, ako Objednávateľ vydá podľa bodu </w:t>
      </w:r>
      <w:r>
        <w:rPr>
          <w:rFonts w:ascii="Cambria" w:hAnsi="Cambria"/>
          <w:sz w:val="22"/>
        </w:rPr>
        <w:fldChar w:fldCharType="begin"/>
      </w:r>
      <w:r>
        <w:rPr>
          <w:rFonts w:ascii="Cambria" w:hAnsi="Cambria"/>
          <w:sz w:val="22"/>
        </w:rPr>
        <w:instrText xml:space="preserve"> REF _Ref19783745 \r \h </w:instrText>
      </w:r>
      <w:r>
        <w:rPr>
          <w:rFonts w:ascii="Cambria" w:hAnsi="Cambria"/>
          <w:sz w:val="22"/>
        </w:rPr>
      </w:r>
      <w:r>
        <w:rPr>
          <w:rFonts w:ascii="Cambria" w:hAnsi="Cambria"/>
          <w:sz w:val="22"/>
        </w:rPr>
        <w:fldChar w:fldCharType="separate"/>
      </w:r>
      <w:r w:rsidR="00EE7B40">
        <w:rPr>
          <w:rFonts w:ascii="Cambria" w:hAnsi="Cambria"/>
          <w:sz w:val="22"/>
        </w:rPr>
        <w:t>e)</w:t>
      </w:r>
      <w:r>
        <w:rPr>
          <w:rFonts w:ascii="Cambria" w:hAnsi="Cambria"/>
          <w:sz w:val="22"/>
        </w:rPr>
        <w:fldChar w:fldCharType="end"/>
      </w:r>
      <w:r w:rsidR="00506C07" w:rsidRPr="00D766E0">
        <w:rPr>
          <w:rFonts w:ascii="Cambria" w:hAnsi="Cambria"/>
          <w:sz w:val="22"/>
        </w:rPr>
        <w:t xml:space="preserve"> vyššie Zhotoviteľovi potvrdenie o tom, že Dokument Zhotoviteľa spĺňa požiadavky tejto Zmluvy, Zhotoviteľ najneskôr do piatich (5) dní dodá Objednávateľovi príslušné Dokumenty Zhotoviteľa vo forme a v počte dohodnutom </w:t>
      </w:r>
      <w:r w:rsidR="00506C07" w:rsidRPr="00D766E0">
        <w:rPr>
          <w:rFonts w:ascii="Cambria" w:hAnsi="Cambria"/>
          <w:sz w:val="22"/>
        </w:rPr>
        <w:lastRenderedPageBreak/>
        <w:t>podľa tejto Zmluvy</w:t>
      </w:r>
      <w:r w:rsidR="00F177F7">
        <w:rPr>
          <w:rFonts w:ascii="Cambria" w:hAnsi="Cambria"/>
          <w:sz w:val="22"/>
        </w:rPr>
        <w:t xml:space="preserve"> ak sa v tejto Zmluve neuvádza, že ich dodá inokedy (napr. k Preberaciemu konaniu)</w:t>
      </w:r>
      <w:r w:rsidR="00506C07" w:rsidRPr="00D766E0">
        <w:rPr>
          <w:rFonts w:ascii="Cambria" w:hAnsi="Cambria"/>
          <w:sz w:val="22"/>
        </w:rPr>
        <w:t xml:space="preserve">. Dodanie všetkých </w:t>
      </w:r>
      <w:proofErr w:type="spellStart"/>
      <w:r w:rsidR="00506C07" w:rsidRPr="00D766E0">
        <w:rPr>
          <w:rFonts w:ascii="Cambria" w:hAnsi="Cambria"/>
          <w:sz w:val="22"/>
        </w:rPr>
        <w:t>sád</w:t>
      </w:r>
      <w:proofErr w:type="spellEnd"/>
      <w:r w:rsidR="00506C07" w:rsidRPr="00D766E0">
        <w:rPr>
          <w:rFonts w:ascii="Cambria" w:hAnsi="Cambria"/>
          <w:sz w:val="22"/>
        </w:rPr>
        <w:t xml:space="preserve"> a počtov príslušnej Dokumentácie Zhotoviteľa Objednávateľ potvrdí vydaním preberacieho protokolu k príslušnej Dokumentácií Zhotoviteľa. </w:t>
      </w:r>
      <w:bookmarkEnd w:id="11"/>
      <w:bookmarkEnd w:id="12"/>
    </w:p>
    <w:p w14:paraId="2EE1BA09" w14:textId="1888DE44" w:rsidR="00506C07" w:rsidRPr="00E95A28" w:rsidRDefault="00506C07" w:rsidP="00426C94">
      <w:pPr>
        <w:numPr>
          <w:ilvl w:val="2"/>
          <w:numId w:val="16"/>
        </w:numPr>
        <w:spacing w:before="0" w:after="120" w:line="240" w:lineRule="auto"/>
        <w:jc w:val="both"/>
        <w:rPr>
          <w:rFonts w:ascii="Cambria" w:hAnsi="Cambria"/>
          <w:sz w:val="22"/>
        </w:rPr>
      </w:pPr>
      <w:r w:rsidRPr="00E95A28">
        <w:rPr>
          <w:rFonts w:ascii="Cambria" w:hAnsi="Cambria"/>
          <w:sz w:val="22"/>
        </w:rPr>
        <w:t xml:space="preserve">Vydanie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spolu s Dielom opravené na náklady Zhotoviteľa, nehľadiac na súhlasy alebo schválenia Objednávateľa podľa tohto bodu </w:t>
      </w:r>
      <w:r w:rsidR="00E95A28">
        <w:rPr>
          <w:rFonts w:ascii="Cambria" w:hAnsi="Cambria"/>
          <w:sz w:val="22"/>
        </w:rPr>
        <w:fldChar w:fldCharType="begin"/>
      </w:r>
      <w:r w:rsidR="00E95A28">
        <w:rPr>
          <w:rFonts w:ascii="Cambria" w:hAnsi="Cambria"/>
          <w:sz w:val="22"/>
        </w:rPr>
        <w:instrText xml:space="preserve"> REF _Ref512426188 \r \h </w:instrText>
      </w:r>
      <w:r w:rsidR="00E95A28">
        <w:rPr>
          <w:rFonts w:ascii="Cambria" w:hAnsi="Cambria"/>
          <w:sz w:val="22"/>
        </w:rPr>
      </w:r>
      <w:r w:rsidR="00E95A28">
        <w:rPr>
          <w:rFonts w:ascii="Cambria" w:hAnsi="Cambria"/>
          <w:sz w:val="22"/>
        </w:rPr>
        <w:fldChar w:fldCharType="separate"/>
      </w:r>
      <w:r w:rsidR="00EE7B40">
        <w:rPr>
          <w:rFonts w:ascii="Cambria" w:hAnsi="Cambria"/>
          <w:sz w:val="22"/>
        </w:rPr>
        <w:t>2.1</w:t>
      </w:r>
      <w:r w:rsidR="00E95A28">
        <w:rPr>
          <w:rFonts w:ascii="Cambria" w:hAnsi="Cambria"/>
          <w:sz w:val="22"/>
        </w:rPr>
        <w:fldChar w:fldCharType="end"/>
      </w:r>
      <w:r w:rsidR="00E95A28">
        <w:rPr>
          <w:rFonts w:ascii="Cambria" w:hAnsi="Cambria"/>
          <w:sz w:val="22"/>
        </w:rPr>
        <w:t xml:space="preserve"> Zmluvy</w:t>
      </w:r>
      <w:r w:rsidRPr="00E95A28">
        <w:rPr>
          <w:rFonts w:ascii="Cambria" w:hAnsi="Cambria"/>
          <w:sz w:val="22"/>
        </w:rPr>
        <w:t>.</w:t>
      </w:r>
    </w:p>
    <w:p w14:paraId="24AAAC3C" w14:textId="69C1A75A" w:rsidR="00506C07" w:rsidRPr="009F30D9" w:rsidRDefault="000B2329" w:rsidP="00426C94">
      <w:pPr>
        <w:numPr>
          <w:ilvl w:val="1"/>
          <w:numId w:val="16"/>
        </w:numPr>
        <w:spacing w:before="0" w:after="120" w:line="240" w:lineRule="auto"/>
        <w:jc w:val="both"/>
        <w:rPr>
          <w:rFonts w:ascii="Cambria" w:hAnsi="Cambria" w:cs="Arial"/>
          <w:b/>
          <w:sz w:val="22"/>
        </w:rPr>
      </w:pPr>
      <w:bookmarkStart w:id="13" w:name="_Ref514746327"/>
      <w:r>
        <w:rPr>
          <w:rFonts w:ascii="Cambria" w:hAnsi="Cambria" w:cs="Arial"/>
          <w:b/>
          <w:sz w:val="22"/>
        </w:rPr>
        <w:t>O</w:t>
      </w:r>
      <w:r w:rsidR="00506C07" w:rsidRPr="009F30D9">
        <w:rPr>
          <w:rFonts w:ascii="Cambria" w:hAnsi="Cambria" w:cs="Arial"/>
          <w:b/>
          <w:sz w:val="22"/>
        </w:rPr>
        <w:t>dovzdanie príslušných častí Dokumentácie Zhotoviteľa</w:t>
      </w:r>
      <w:bookmarkEnd w:id="13"/>
    </w:p>
    <w:p w14:paraId="429E3FC8" w14:textId="3F3AEF65" w:rsidR="00506C07" w:rsidRPr="009F30D9" w:rsidRDefault="00506C07" w:rsidP="00426C94">
      <w:pPr>
        <w:numPr>
          <w:ilvl w:val="2"/>
          <w:numId w:val="16"/>
        </w:numPr>
        <w:spacing w:before="0" w:after="120" w:line="240" w:lineRule="auto"/>
        <w:jc w:val="both"/>
        <w:rPr>
          <w:rFonts w:ascii="Cambria" w:hAnsi="Cambria"/>
          <w:sz w:val="22"/>
        </w:rPr>
      </w:pPr>
      <w:r w:rsidRPr="009F30D9">
        <w:rPr>
          <w:rFonts w:ascii="Cambria" w:hAnsi="Cambria"/>
          <w:sz w:val="22"/>
        </w:rPr>
        <w:t>Zhotoviteľ začne práce na Dokumentácií Zhotoviteľa ihneď po nadobudnutí účinnosti tejto Zmluvy tak, aby príslušné časti Dokumentácie Zhotoviteľa vyhotovil, dokončil a odovzdal Objednávateľovi v súlade s Harmonogramom nasledovne:</w:t>
      </w:r>
    </w:p>
    <w:p w14:paraId="4C01A828" w14:textId="03E3FCF6" w:rsidR="00506C07" w:rsidRPr="009F30D9" w:rsidRDefault="00A65B7F" w:rsidP="00426C94">
      <w:pPr>
        <w:numPr>
          <w:ilvl w:val="3"/>
          <w:numId w:val="16"/>
        </w:numPr>
        <w:spacing w:before="0" w:after="120" w:line="240" w:lineRule="auto"/>
        <w:jc w:val="both"/>
        <w:rPr>
          <w:rFonts w:ascii="Cambria" w:hAnsi="Cambria"/>
          <w:sz w:val="22"/>
        </w:rPr>
      </w:pPr>
      <w:bookmarkStart w:id="14" w:name="_Ref514932696"/>
      <w:bookmarkStart w:id="15" w:name="_Ref514746409"/>
      <w:r w:rsidRPr="009F30D9">
        <w:rPr>
          <w:rFonts w:ascii="Cambria" w:hAnsi="Cambria"/>
          <w:sz w:val="22"/>
        </w:rPr>
        <w:t>Dokumentáciu</w:t>
      </w:r>
      <w:r w:rsidRPr="00BA2D09">
        <w:rPr>
          <w:rFonts w:ascii="Cambria" w:hAnsi="Cambria"/>
          <w:sz w:val="22"/>
        </w:rPr>
        <w:t xml:space="preserve"> realizácie Diela je Zhotov</w:t>
      </w:r>
      <w:r>
        <w:rPr>
          <w:rFonts w:ascii="Cambria" w:hAnsi="Cambria" w:cs="Arial"/>
          <w:sz w:val="20"/>
          <w:szCs w:val="20"/>
        </w:rPr>
        <w:t xml:space="preserve">iteľ </w:t>
      </w:r>
      <w:r w:rsidRPr="009F30D9">
        <w:rPr>
          <w:rFonts w:ascii="Cambria" w:hAnsi="Cambria"/>
          <w:sz w:val="22"/>
        </w:rPr>
        <w:t xml:space="preserve">povinný </w:t>
      </w:r>
      <w:r w:rsidR="008E440D">
        <w:rPr>
          <w:rFonts w:ascii="Cambria" w:hAnsi="Cambria"/>
          <w:sz w:val="22"/>
        </w:rPr>
        <w:t xml:space="preserve">predkladať priebežne v rámci vykonávania častí Diela, vždy však tak, aby obdržal </w:t>
      </w:r>
      <w:r w:rsidR="00034522">
        <w:rPr>
          <w:rFonts w:ascii="Cambria" w:hAnsi="Cambria"/>
          <w:sz w:val="22"/>
        </w:rPr>
        <w:t>kladné vyjadrenie Dozoru Objednávateľa</w:t>
      </w:r>
      <w:r w:rsidR="008E440D">
        <w:rPr>
          <w:rFonts w:ascii="Cambria" w:hAnsi="Cambria"/>
          <w:sz w:val="22"/>
        </w:rPr>
        <w:t xml:space="preserve"> </w:t>
      </w:r>
      <w:r w:rsidR="009B77AE">
        <w:rPr>
          <w:rFonts w:ascii="Cambria" w:hAnsi="Cambria"/>
          <w:sz w:val="22"/>
        </w:rPr>
        <w:t xml:space="preserve">podľa </w:t>
      </w:r>
      <w:r w:rsidR="00DE16BC" w:rsidRPr="009F30D9">
        <w:rPr>
          <w:rFonts w:ascii="Cambria" w:hAnsi="Cambria"/>
          <w:sz w:val="22"/>
        </w:rPr>
        <w:t xml:space="preserve">bodu </w:t>
      </w:r>
      <w:r w:rsidR="00DE16BC" w:rsidRPr="009F30D9">
        <w:rPr>
          <w:rFonts w:ascii="Cambria" w:hAnsi="Cambria"/>
          <w:sz w:val="22"/>
        </w:rPr>
        <w:fldChar w:fldCharType="begin"/>
      </w:r>
      <w:r w:rsidR="00DE16BC" w:rsidRPr="009F30D9">
        <w:rPr>
          <w:rFonts w:ascii="Cambria" w:hAnsi="Cambria"/>
          <w:sz w:val="22"/>
        </w:rPr>
        <w:instrText xml:space="preserve"> REF _Ref19784375 \r \h </w:instrText>
      </w:r>
      <w:r w:rsidR="009F30D9">
        <w:rPr>
          <w:rFonts w:ascii="Cambria" w:hAnsi="Cambria"/>
          <w:sz w:val="22"/>
        </w:rPr>
        <w:instrText xml:space="preserve"> \* MERGEFORMAT </w:instrText>
      </w:r>
      <w:r w:rsidR="00DE16BC" w:rsidRPr="009F30D9">
        <w:rPr>
          <w:rFonts w:ascii="Cambria" w:hAnsi="Cambria"/>
          <w:sz w:val="22"/>
        </w:rPr>
      </w:r>
      <w:r w:rsidR="00DE16BC" w:rsidRPr="009F30D9">
        <w:rPr>
          <w:rFonts w:ascii="Cambria" w:hAnsi="Cambria"/>
          <w:sz w:val="22"/>
        </w:rPr>
        <w:fldChar w:fldCharType="separate"/>
      </w:r>
      <w:r w:rsidR="00EE7B40">
        <w:rPr>
          <w:rFonts w:ascii="Cambria" w:hAnsi="Cambria"/>
          <w:sz w:val="22"/>
        </w:rPr>
        <w:t>2.1.2</w:t>
      </w:r>
      <w:r w:rsidR="00DE16BC" w:rsidRPr="009F30D9">
        <w:rPr>
          <w:rFonts w:ascii="Cambria" w:hAnsi="Cambria"/>
          <w:sz w:val="22"/>
        </w:rPr>
        <w:fldChar w:fldCharType="end"/>
      </w:r>
      <w:r w:rsidR="00DE16BC" w:rsidRPr="009F30D9">
        <w:rPr>
          <w:rFonts w:ascii="Cambria" w:hAnsi="Cambria"/>
          <w:sz w:val="22"/>
        </w:rPr>
        <w:t xml:space="preserve"> tejto Zmluvy </w:t>
      </w:r>
      <w:r w:rsidR="009B77AE">
        <w:rPr>
          <w:rFonts w:ascii="Cambria" w:hAnsi="Cambria"/>
          <w:sz w:val="22"/>
        </w:rPr>
        <w:t xml:space="preserve">k danej Dokumentácii Zhotoviteľa </w:t>
      </w:r>
      <w:bookmarkEnd w:id="14"/>
      <w:bookmarkEnd w:id="15"/>
      <w:r w:rsidR="004D401C">
        <w:rPr>
          <w:rFonts w:ascii="Cambria" w:hAnsi="Cambria"/>
          <w:sz w:val="22"/>
        </w:rPr>
        <w:t>pred začatím samotných prác na príslušnej časti Diela</w:t>
      </w:r>
      <w:r w:rsidR="009B77AE">
        <w:rPr>
          <w:rFonts w:ascii="Cambria" w:hAnsi="Cambria"/>
          <w:sz w:val="22"/>
        </w:rPr>
        <w:t xml:space="preserve">, ktorej sa </w:t>
      </w:r>
      <w:r w:rsidR="004E3426">
        <w:rPr>
          <w:rFonts w:ascii="Cambria" w:hAnsi="Cambria"/>
          <w:sz w:val="22"/>
        </w:rPr>
        <w:t>D</w:t>
      </w:r>
      <w:r w:rsidR="009B77AE">
        <w:rPr>
          <w:rFonts w:ascii="Cambria" w:hAnsi="Cambria"/>
          <w:sz w:val="22"/>
        </w:rPr>
        <w:t>okumentácia realizácie časti Diela dotýka</w:t>
      </w:r>
      <w:r w:rsidR="00DE16BC" w:rsidRPr="009F30D9">
        <w:rPr>
          <w:rFonts w:ascii="Cambria" w:hAnsi="Cambria"/>
          <w:sz w:val="22"/>
        </w:rPr>
        <w:t>.</w:t>
      </w:r>
      <w:r w:rsidR="00506C07" w:rsidRPr="009F30D9">
        <w:rPr>
          <w:rFonts w:ascii="Cambria" w:hAnsi="Cambria"/>
          <w:sz w:val="22"/>
        </w:rPr>
        <w:t xml:space="preserve"> </w:t>
      </w:r>
    </w:p>
    <w:p w14:paraId="194CB4A6" w14:textId="6C0A4336" w:rsidR="00506C07" w:rsidRPr="009F30D9" w:rsidRDefault="00506C07" w:rsidP="00426C94">
      <w:pPr>
        <w:numPr>
          <w:ilvl w:val="3"/>
          <w:numId w:val="16"/>
        </w:numPr>
        <w:spacing w:before="0" w:after="120" w:line="240" w:lineRule="auto"/>
        <w:jc w:val="both"/>
        <w:rPr>
          <w:rFonts w:ascii="Cambria" w:hAnsi="Cambria"/>
          <w:sz w:val="22"/>
        </w:rPr>
      </w:pPr>
      <w:r w:rsidRPr="009F30D9">
        <w:rPr>
          <w:rFonts w:ascii="Cambria" w:hAnsi="Cambria"/>
          <w:sz w:val="22"/>
        </w:rPr>
        <w:t>Ostatnú Dokumentáciu Zhotoviteľa Zhotoviteľ vypracuje a Objednávateľovi odovzdá tak, ako je uvedené v tejto Zmluve a/alebo ako to vyžadujú Právne predpisy</w:t>
      </w:r>
      <w:r w:rsidR="00D3692E" w:rsidRPr="009F30D9">
        <w:rPr>
          <w:rFonts w:ascii="Cambria" w:hAnsi="Cambria"/>
          <w:sz w:val="22"/>
        </w:rPr>
        <w:t xml:space="preserve"> či</w:t>
      </w:r>
      <w:r w:rsidRPr="009F30D9">
        <w:rPr>
          <w:rFonts w:ascii="Cambria" w:hAnsi="Cambria"/>
          <w:sz w:val="22"/>
        </w:rPr>
        <w:t xml:space="preserve"> </w:t>
      </w:r>
      <w:r w:rsidR="00DE16BC" w:rsidRPr="009F30D9">
        <w:rPr>
          <w:rFonts w:ascii="Cambria" w:hAnsi="Cambria"/>
          <w:sz w:val="22"/>
        </w:rPr>
        <w:t>Ponuka Zhotoviteľa</w:t>
      </w:r>
      <w:r w:rsidRPr="009F30D9">
        <w:rPr>
          <w:rFonts w:ascii="Cambria" w:hAnsi="Cambria"/>
          <w:sz w:val="22"/>
        </w:rPr>
        <w:t xml:space="preserve">, najneskôr však spolu s ostatnou dokumentáciou so žiadosťou o vydanie Preberacieho protokolu k Dielu </w:t>
      </w:r>
      <w:r w:rsidR="00D3692E" w:rsidRPr="009F30D9">
        <w:rPr>
          <w:rFonts w:ascii="Cambria" w:hAnsi="Cambria"/>
          <w:sz w:val="22"/>
        </w:rPr>
        <w:t xml:space="preserve">resp. podľa okolností jeho časti </w:t>
      </w:r>
      <w:r w:rsidRPr="009F30D9">
        <w:rPr>
          <w:rFonts w:ascii="Cambria" w:hAnsi="Cambria"/>
          <w:sz w:val="22"/>
        </w:rPr>
        <w:t>pokiaľ v tejto Zmluve výslovne nie je uvedené inak.</w:t>
      </w:r>
    </w:p>
    <w:p w14:paraId="3738389B" w14:textId="62345581" w:rsidR="00862FF2" w:rsidRPr="004842F0" w:rsidRDefault="00862FF2" w:rsidP="00426C94">
      <w:pPr>
        <w:numPr>
          <w:ilvl w:val="0"/>
          <w:numId w:val="16"/>
        </w:numPr>
        <w:spacing w:after="240" w:line="240" w:lineRule="auto"/>
        <w:jc w:val="both"/>
        <w:rPr>
          <w:rFonts w:ascii="Cambria" w:hAnsi="Cambria" w:cs="Arial"/>
          <w:b/>
          <w:sz w:val="22"/>
        </w:rPr>
      </w:pPr>
      <w:r w:rsidRPr="004842F0">
        <w:rPr>
          <w:rFonts w:ascii="Cambria" w:hAnsi="Cambria"/>
          <w:b/>
          <w:sz w:val="22"/>
        </w:rPr>
        <w:t>ZHOTOVENIE</w:t>
      </w:r>
      <w:r w:rsidRPr="004842F0">
        <w:rPr>
          <w:rFonts w:ascii="Cambria" w:hAnsi="Cambria" w:cs="Arial"/>
          <w:b/>
          <w:sz w:val="22"/>
        </w:rPr>
        <w:t xml:space="preserve"> DIELA</w:t>
      </w:r>
    </w:p>
    <w:p w14:paraId="02E05F6A" w14:textId="77777777" w:rsidR="00862FF2" w:rsidRPr="004842F0" w:rsidRDefault="00862FF2" w:rsidP="00426C94">
      <w:pPr>
        <w:numPr>
          <w:ilvl w:val="1"/>
          <w:numId w:val="16"/>
        </w:numPr>
        <w:spacing w:before="0" w:after="120" w:line="240" w:lineRule="auto"/>
        <w:jc w:val="both"/>
        <w:rPr>
          <w:rFonts w:ascii="Cambria" w:hAnsi="Cambria" w:cs="Arial"/>
          <w:b/>
          <w:sz w:val="22"/>
        </w:rPr>
      </w:pPr>
      <w:r w:rsidRPr="004842F0">
        <w:rPr>
          <w:rFonts w:ascii="Cambria" w:hAnsi="Cambria" w:cs="Arial"/>
          <w:b/>
          <w:sz w:val="22"/>
        </w:rPr>
        <w:t>Stavenisko</w:t>
      </w:r>
    </w:p>
    <w:p w14:paraId="74B91576" w14:textId="2A05F9AF" w:rsidR="00862FF2" w:rsidRPr="004842F0"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Objednávateľ poskytol Zhotoviteľovi v</w:t>
      </w:r>
      <w:r w:rsidRPr="004842F0">
        <w:rPr>
          <w:rFonts w:ascii="Cambria" w:hAnsi="Cambria" w:cs="Proba Pro"/>
          <w:bCs/>
          <w:sz w:val="22"/>
        </w:rPr>
        <w:t>š</w:t>
      </w:r>
      <w:r w:rsidRPr="004842F0">
        <w:rPr>
          <w:rFonts w:ascii="Cambria" w:hAnsi="Cambria" w:cs="Arial"/>
          <w:bCs/>
          <w:sz w:val="22"/>
        </w:rPr>
        <w:t>etky d</w:t>
      </w:r>
      <w:r w:rsidRPr="004842F0">
        <w:rPr>
          <w:rFonts w:ascii="Cambria" w:hAnsi="Cambria" w:cs="Proba Pro"/>
          <w:bCs/>
          <w:sz w:val="22"/>
        </w:rPr>
        <w:t>ô</w:t>
      </w:r>
      <w:r w:rsidRPr="004842F0">
        <w:rPr>
          <w:rFonts w:ascii="Cambria" w:hAnsi="Cambria" w:cs="Arial"/>
          <w:bCs/>
          <w:sz w:val="22"/>
        </w:rPr>
        <w:t>le</w:t>
      </w:r>
      <w:r w:rsidRPr="004842F0">
        <w:rPr>
          <w:rFonts w:ascii="Cambria" w:hAnsi="Cambria" w:cs="Proba Pro"/>
          <w:bCs/>
          <w:sz w:val="22"/>
        </w:rPr>
        <w:t>ž</w:t>
      </w:r>
      <w:r w:rsidRPr="004842F0">
        <w:rPr>
          <w:rFonts w:ascii="Cambria" w:hAnsi="Cambria" w:cs="Arial"/>
          <w:bCs/>
          <w:sz w:val="22"/>
        </w:rPr>
        <w:t>it</w:t>
      </w:r>
      <w:r w:rsidRPr="004842F0">
        <w:rPr>
          <w:rFonts w:ascii="Cambria" w:hAnsi="Cambria" w:cs="Proba Pro"/>
          <w:bCs/>
          <w:sz w:val="22"/>
        </w:rPr>
        <w:t>é</w:t>
      </w:r>
      <w:r w:rsidRPr="004842F0">
        <w:rPr>
          <w:rFonts w:ascii="Cambria" w:hAnsi="Cambria" w:cs="Arial"/>
          <w:bCs/>
          <w:sz w:val="22"/>
        </w:rPr>
        <w:t xml:space="preserve"> a potrebn</w:t>
      </w:r>
      <w:r w:rsidRPr="004842F0">
        <w:rPr>
          <w:rFonts w:ascii="Cambria" w:hAnsi="Cambria" w:cs="Proba Pro"/>
          <w:bCs/>
          <w:sz w:val="22"/>
        </w:rPr>
        <w:t>é</w:t>
      </w:r>
      <w:r w:rsidRPr="004842F0">
        <w:rPr>
          <w:rFonts w:ascii="Cambria" w:hAnsi="Cambria" w:cs="Arial"/>
          <w:bCs/>
          <w:sz w:val="22"/>
        </w:rPr>
        <w:t xml:space="preserve"> </w:t>
      </w:r>
      <w:r w:rsidRPr="004842F0">
        <w:rPr>
          <w:rFonts w:ascii="Cambria" w:hAnsi="Cambria" w:cs="Proba Pro"/>
          <w:bCs/>
          <w:sz w:val="22"/>
        </w:rPr>
        <w:t>ú</w:t>
      </w:r>
      <w:r w:rsidRPr="004842F0">
        <w:rPr>
          <w:rFonts w:ascii="Cambria" w:hAnsi="Cambria" w:cs="Arial"/>
          <w:bCs/>
          <w:sz w:val="22"/>
        </w:rPr>
        <w:t>daje a</w:t>
      </w:r>
      <w:r w:rsidRPr="004842F0">
        <w:rPr>
          <w:rFonts w:ascii="Cambria" w:hAnsi="Cambria" w:cs="Calibri"/>
          <w:bCs/>
          <w:sz w:val="22"/>
        </w:rPr>
        <w:t> </w:t>
      </w:r>
      <w:r w:rsidRPr="004842F0">
        <w:rPr>
          <w:rFonts w:ascii="Cambria" w:hAnsi="Cambria" w:cs="Arial"/>
          <w:bCs/>
          <w:sz w:val="22"/>
        </w:rPr>
        <w:t>inform</w:t>
      </w:r>
      <w:r w:rsidRPr="004842F0">
        <w:rPr>
          <w:rFonts w:ascii="Cambria" w:hAnsi="Cambria" w:cs="Proba Pro"/>
          <w:bCs/>
          <w:sz w:val="22"/>
        </w:rPr>
        <w:t>á</w:t>
      </w:r>
      <w:r w:rsidRPr="004842F0">
        <w:rPr>
          <w:rFonts w:ascii="Cambria" w:hAnsi="Cambria" w:cs="Arial"/>
          <w:bCs/>
          <w:sz w:val="22"/>
        </w:rPr>
        <w:t>cie o</w:t>
      </w:r>
      <w:r w:rsidRPr="004842F0">
        <w:rPr>
          <w:rFonts w:ascii="Cambria" w:hAnsi="Cambria" w:cs="Calibri"/>
          <w:bCs/>
          <w:sz w:val="22"/>
        </w:rPr>
        <w:t> </w:t>
      </w:r>
      <w:r w:rsidRPr="004842F0">
        <w:rPr>
          <w:rFonts w:ascii="Cambria" w:hAnsi="Cambria" w:cs="Arial"/>
          <w:bCs/>
          <w:sz w:val="22"/>
        </w:rPr>
        <w:t>faktickom a</w:t>
      </w:r>
      <w:r w:rsidRPr="004842F0">
        <w:rPr>
          <w:rFonts w:ascii="Cambria" w:hAnsi="Cambria" w:cs="Calibri"/>
          <w:bCs/>
          <w:sz w:val="22"/>
        </w:rPr>
        <w:t> </w:t>
      </w:r>
      <w:r w:rsidRPr="004842F0">
        <w:rPr>
          <w:rFonts w:ascii="Cambria" w:hAnsi="Cambria" w:cs="Arial"/>
          <w:bCs/>
          <w:sz w:val="22"/>
        </w:rPr>
        <w:t>pr</w:t>
      </w:r>
      <w:r w:rsidRPr="004842F0">
        <w:rPr>
          <w:rFonts w:ascii="Cambria" w:hAnsi="Cambria" w:cs="Proba Pro"/>
          <w:bCs/>
          <w:sz w:val="22"/>
        </w:rPr>
        <w:t>á</w:t>
      </w:r>
      <w:r w:rsidRPr="004842F0">
        <w:rPr>
          <w:rFonts w:ascii="Cambria" w:hAnsi="Cambria" w:cs="Arial"/>
          <w:bCs/>
          <w:sz w:val="22"/>
        </w:rPr>
        <w:t>vnom stave Staveniska</w:t>
      </w:r>
      <w:r w:rsidR="00DD2A64">
        <w:rPr>
          <w:rFonts w:ascii="Cambria" w:hAnsi="Cambria" w:cs="Arial"/>
          <w:bCs/>
          <w:sz w:val="22"/>
        </w:rPr>
        <w:t xml:space="preserve"> v rámci Dokumentácie Objednávateľa. </w:t>
      </w:r>
    </w:p>
    <w:p w14:paraId="7B79334C" w14:textId="211E77D9" w:rsidR="00862FF2" w:rsidRPr="00FA522E"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Zhotoviteľ vyhlasuje, že sa obozn</w:t>
      </w:r>
      <w:r w:rsidRPr="004842F0">
        <w:rPr>
          <w:rFonts w:ascii="Cambria" w:hAnsi="Cambria" w:cs="Proba Pro"/>
          <w:bCs/>
          <w:sz w:val="22"/>
        </w:rPr>
        <w:t>á</w:t>
      </w:r>
      <w:r w:rsidRPr="004842F0">
        <w:rPr>
          <w:rFonts w:ascii="Cambria" w:hAnsi="Cambria" w:cs="Arial"/>
          <w:bCs/>
          <w:sz w:val="22"/>
        </w:rPr>
        <w:t>mil s</w:t>
      </w:r>
      <w:r w:rsidRPr="004842F0">
        <w:rPr>
          <w:rFonts w:ascii="Cambria" w:hAnsi="Cambria" w:cs="Calibri"/>
          <w:bCs/>
          <w:sz w:val="22"/>
        </w:rPr>
        <w:t> </w:t>
      </w:r>
      <w:r w:rsidRPr="004842F0">
        <w:rPr>
          <w:rFonts w:ascii="Cambria" w:hAnsi="Cambria" w:cs="Arial"/>
          <w:bCs/>
          <w:sz w:val="22"/>
        </w:rPr>
        <w:t>formou,</w:t>
      </w:r>
      <w:r w:rsidRPr="004842F0">
        <w:rPr>
          <w:rFonts w:ascii="Cambria" w:hAnsi="Cambria" w:cs="Calibri"/>
          <w:bCs/>
          <w:sz w:val="22"/>
        </w:rPr>
        <w:t> </w:t>
      </w:r>
      <w:r w:rsidRPr="004842F0">
        <w:rPr>
          <w:rFonts w:ascii="Cambria" w:hAnsi="Cambria" w:cs="Arial"/>
          <w:bCs/>
          <w:sz w:val="22"/>
        </w:rPr>
        <w:t>povahou a</w:t>
      </w:r>
      <w:r w:rsidRPr="004842F0">
        <w:rPr>
          <w:rFonts w:ascii="Cambria" w:hAnsi="Cambria" w:cs="Calibri"/>
          <w:bCs/>
          <w:sz w:val="22"/>
        </w:rPr>
        <w:t> </w:t>
      </w:r>
      <w:r w:rsidRPr="004842F0">
        <w:rPr>
          <w:rFonts w:ascii="Cambria" w:hAnsi="Cambria" w:cs="Arial"/>
          <w:bCs/>
          <w:sz w:val="22"/>
        </w:rPr>
        <w:t>podmienkami Staveniska</w:t>
      </w:r>
      <w:r w:rsidR="00DD2A64">
        <w:rPr>
          <w:rFonts w:ascii="Cambria" w:hAnsi="Cambria" w:cs="Arial"/>
          <w:bCs/>
          <w:sz w:val="22"/>
        </w:rPr>
        <w:t xml:space="preserve"> </w:t>
      </w:r>
      <w:r w:rsidRPr="004842F0">
        <w:rPr>
          <w:rFonts w:ascii="Cambria" w:hAnsi="Cambria" w:cs="Arial"/>
          <w:bCs/>
          <w:sz w:val="22"/>
        </w:rPr>
        <w:t>a</w:t>
      </w:r>
      <w:r w:rsidRPr="004842F0">
        <w:rPr>
          <w:rFonts w:ascii="Cambria" w:hAnsi="Cambria" w:cs="Calibri"/>
          <w:bCs/>
          <w:sz w:val="22"/>
        </w:rPr>
        <w:t> </w:t>
      </w:r>
      <w:r w:rsidRPr="004842F0">
        <w:rPr>
          <w:rFonts w:ascii="Cambria" w:hAnsi="Cambria" w:cs="Arial"/>
          <w:bCs/>
          <w:sz w:val="22"/>
        </w:rPr>
        <w:t>v</w:t>
      </w:r>
      <w:r w:rsidRPr="004842F0">
        <w:rPr>
          <w:rFonts w:ascii="Cambria" w:hAnsi="Cambria" w:cs="Calibri"/>
          <w:bCs/>
          <w:sz w:val="22"/>
        </w:rPr>
        <w:t> </w:t>
      </w:r>
      <w:r w:rsidRPr="004842F0">
        <w:rPr>
          <w:rFonts w:ascii="Cambria" w:hAnsi="Cambria" w:cs="Arial"/>
          <w:bCs/>
          <w:sz w:val="22"/>
        </w:rPr>
        <w:t>uvedenom rozsahu mu je stav Staveniska zn</w:t>
      </w:r>
      <w:r w:rsidRPr="004842F0">
        <w:rPr>
          <w:rFonts w:ascii="Cambria" w:hAnsi="Cambria" w:cs="Proba Pro"/>
          <w:bCs/>
          <w:sz w:val="22"/>
        </w:rPr>
        <w:t>á</w:t>
      </w:r>
      <w:r w:rsidRPr="004842F0">
        <w:rPr>
          <w:rFonts w:ascii="Cambria" w:hAnsi="Cambria" w:cs="Arial"/>
          <w:bCs/>
          <w:sz w:val="22"/>
        </w:rPr>
        <w:t>my. Zhotovite</w:t>
      </w:r>
      <w:r w:rsidRPr="004842F0">
        <w:rPr>
          <w:rFonts w:ascii="Cambria" w:hAnsi="Cambria" w:cs="Proba Pro"/>
          <w:bCs/>
          <w:sz w:val="22"/>
        </w:rPr>
        <w:t>ľ</w:t>
      </w:r>
      <w:r w:rsidRPr="004842F0">
        <w:rPr>
          <w:rFonts w:ascii="Cambria" w:hAnsi="Cambria" w:cs="Arial"/>
          <w:bCs/>
          <w:sz w:val="22"/>
        </w:rPr>
        <w:t xml:space="preserve"> z</w:t>
      </w:r>
      <w:r w:rsidRPr="004842F0">
        <w:rPr>
          <w:rFonts w:ascii="Cambria" w:hAnsi="Cambria" w:cs="Proba Pro"/>
          <w:bCs/>
          <w:sz w:val="22"/>
        </w:rPr>
        <w:t>á</w:t>
      </w:r>
      <w:r w:rsidRPr="004842F0">
        <w:rPr>
          <w:rFonts w:ascii="Cambria" w:hAnsi="Cambria" w:cs="Arial"/>
          <w:bCs/>
          <w:sz w:val="22"/>
        </w:rPr>
        <w:t>rove</w:t>
      </w:r>
      <w:r w:rsidRPr="004842F0">
        <w:rPr>
          <w:rFonts w:ascii="Cambria" w:hAnsi="Cambria" w:cs="Proba Pro"/>
          <w:bCs/>
          <w:sz w:val="22"/>
        </w:rPr>
        <w:t>ň</w:t>
      </w:r>
      <w:r w:rsidRPr="004842F0">
        <w:rPr>
          <w:rFonts w:ascii="Cambria" w:hAnsi="Cambria" w:cs="Arial"/>
          <w:bCs/>
          <w:sz w:val="22"/>
        </w:rPr>
        <w:t xml:space="preserve"> v</w:t>
      </w:r>
      <w:r w:rsidRPr="004842F0">
        <w:rPr>
          <w:rFonts w:ascii="Cambria" w:hAnsi="Cambria" w:cs="Calibri"/>
          <w:bCs/>
          <w:sz w:val="22"/>
        </w:rPr>
        <w:t> </w:t>
      </w:r>
      <w:r w:rsidRPr="004842F0">
        <w:rPr>
          <w:rFonts w:ascii="Cambria" w:hAnsi="Cambria" w:cs="Arial"/>
          <w:bCs/>
          <w:sz w:val="22"/>
        </w:rPr>
        <w:t>rozsahu, v</w:t>
      </w:r>
      <w:r w:rsidRPr="004842F0">
        <w:rPr>
          <w:rFonts w:ascii="Cambria" w:hAnsi="Cambria" w:cs="Calibri"/>
          <w:bCs/>
          <w:sz w:val="22"/>
        </w:rPr>
        <w:t> </w:t>
      </w:r>
      <w:r w:rsidRPr="004842F0">
        <w:rPr>
          <w:rFonts w:ascii="Cambria" w:hAnsi="Cambria" w:cs="Arial"/>
          <w:bCs/>
          <w:sz w:val="22"/>
        </w:rPr>
        <w:t>akom to bolo prakticky mo</w:t>
      </w:r>
      <w:r w:rsidRPr="004842F0">
        <w:rPr>
          <w:rFonts w:ascii="Cambria" w:hAnsi="Cambria" w:cs="Proba Pro"/>
          <w:bCs/>
          <w:sz w:val="22"/>
        </w:rPr>
        <w:t>ž</w:t>
      </w:r>
      <w:r w:rsidRPr="004842F0">
        <w:rPr>
          <w:rFonts w:ascii="Cambria" w:hAnsi="Cambria" w:cs="Arial"/>
          <w:bCs/>
          <w:sz w:val="22"/>
        </w:rPr>
        <w:t>n</w:t>
      </w:r>
      <w:r w:rsidRPr="004842F0">
        <w:rPr>
          <w:rFonts w:ascii="Cambria" w:hAnsi="Cambria" w:cs="Proba Pro"/>
          <w:bCs/>
          <w:sz w:val="22"/>
        </w:rPr>
        <w:t>é,</w:t>
      </w:r>
      <w:r w:rsidRPr="004842F0">
        <w:rPr>
          <w:rFonts w:ascii="Cambria" w:hAnsi="Cambria" w:cs="Arial"/>
          <w:bCs/>
          <w:sz w:val="22"/>
        </w:rPr>
        <w:t xml:space="preserve"> z</w:t>
      </w:r>
      <w:r w:rsidRPr="004842F0">
        <w:rPr>
          <w:rFonts w:ascii="Cambria" w:hAnsi="Cambria" w:cs="Proba Pro"/>
          <w:bCs/>
          <w:sz w:val="22"/>
        </w:rPr>
        <w:t>í</w:t>
      </w:r>
      <w:r w:rsidRPr="004842F0">
        <w:rPr>
          <w:rFonts w:ascii="Cambria" w:hAnsi="Cambria" w:cs="Arial"/>
          <w:bCs/>
          <w:sz w:val="22"/>
        </w:rPr>
        <w:t>skal v</w:t>
      </w:r>
      <w:r w:rsidRPr="004842F0">
        <w:rPr>
          <w:rFonts w:ascii="Cambria" w:hAnsi="Cambria" w:cs="Proba Pro"/>
          <w:bCs/>
          <w:sz w:val="22"/>
        </w:rPr>
        <w:t>š</w:t>
      </w:r>
      <w:r w:rsidRPr="004842F0">
        <w:rPr>
          <w:rFonts w:ascii="Cambria" w:hAnsi="Cambria" w:cs="Arial"/>
          <w:bCs/>
          <w:sz w:val="22"/>
        </w:rPr>
        <w:t>etky inform</w:t>
      </w:r>
      <w:r w:rsidRPr="004842F0">
        <w:rPr>
          <w:rFonts w:ascii="Cambria" w:hAnsi="Cambria" w:cs="Proba Pro"/>
          <w:bCs/>
          <w:sz w:val="22"/>
        </w:rPr>
        <w:t>á</w:t>
      </w:r>
      <w:r w:rsidRPr="004842F0">
        <w:rPr>
          <w:rFonts w:ascii="Cambria" w:hAnsi="Cambria" w:cs="Arial"/>
          <w:bCs/>
          <w:sz w:val="22"/>
        </w:rPr>
        <w:t>cie o</w:t>
      </w:r>
      <w:r w:rsidRPr="004842F0">
        <w:rPr>
          <w:rFonts w:ascii="Cambria" w:hAnsi="Cambria" w:cs="Calibri"/>
          <w:bCs/>
          <w:sz w:val="22"/>
        </w:rPr>
        <w:t> </w:t>
      </w:r>
      <w:r w:rsidRPr="004842F0">
        <w:rPr>
          <w:rFonts w:ascii="Cambria" w:hAnsi="Cambria" w:cs="Arial"/>
          <w:bCs/>
          <w:sz w:val="22"/>
        </w:rPr>
        <w:t>Stavenisku, ktor</w:t>
      </w:r>
      <w:r w:rsidRPr="004842F0">
        <w:rPr>
          <w:rFonts w:ascii="Cambria" w:hAnsi="Cambria" w:cs="Proba Pro"/>
          <w:bCs/>
          <w:sz w:val="22"/>
        </w:rPr>
        <w:t>é</w:t>
      </w:r>
      <w:r w:rsidRPr="004842F0">
        <w:rPr>
          <w:rFonts w:ascii="Cambria" w:hAnsi="Cambria" w:cs="Arial"/>
          <w:bCs/>
          <w:sz w:val="22"/>
        </w:rPr>
        <w:t xml:space="preserve"> s</w:t>
      </w:r>
      <w:r w:rsidRPr="004842F0">
        <w:rPr>
          <w:rFonts w:ascii="Cambria" w:hAnsi="Cambria" w:cs="Proba Pro"/>
          <w:bCs/>
          <w:sz w:val="22"/>
        </w:rPr>
        <w:t>ú</w:t>
      </w:r>
      <w:r w:rsidRPr="004842F0">
        <w:rPr>
          <w:rFonts w:ascii="Cambria" w:hAnsi="Cambria" w:cs="Arial"/>
          <w:bCs/>
          <w:sz w:val="22"/>
        </w:rPr>
        <w:t xml:space="preserve"> nevyhnutné pre riadne vyhotovenie a dokončenie Diela a</w:t>
      </w:r>
      <w:r w:rsidRPr="004842F0">
        <w:rPr>
          <w:rFonts w:ascii="Cambria" w:hAnsi="Cambria" w:cs="Calibri"/>
          <w:bCs/>
          <w:sz w:val="22"/>
        </w:rPr>
        <w:t> </w:t>
      </w:r>
      <w:r w:rsidRPr="004842F0">
        <w:rPr>
          <w:rFonts w:ascii="Cambria" w:hAnsi="Cambria" w:cs="Arial"/>
          <w:bCs/>
          <w:sz w:val="22"/>
        </w:rPr>
        <w:t>s</w:t>
      </w:r>
      <w:r w:rsidRPr="004842F0">
        <w:rPr>
          <w:rFonts w:ascii="Cambria" w:hAnsi="Cambria" w:cs="Proba Pro"/>
          <w:bCs/>
          <w:sz w:val="22"/>
        </w:rPr>
        <w:t>ú</w:t>
      </w:r>
      <w:r w:rsidRPr="004842F0">
        <w:rPr>
          <w:rFonts w:ascii="Cambria" w:hAnsi="Cambria" w:cs="Arial"/>
          <w:bCs/>
          <w:sz w:val="22"/>
        </w:rPr>
        <w:t>visiacich plnen</w:t>
      </w:r>
      <w:r w:rsidRPr="004842F0">
        <w:rPr>
          <w:rFonts w:ascii="Cambria" w:hAnsi="Cambria" w:cs="Proba Pro"/>
          <w:bCs/>
          <w:sz w:val="22"/>
        </w:rPr>
        <w:t>í</w:t>
      </w:r>
      <w:r w:rsidRPr="004842F0">
        <w:rPr>
          <w:rFonts w:ascii="Cambria" w:hAnsi="Cambria" w:cs="Arial"/>
          <w:bCs/>
          <w:sz w:val="22"/>
        </w:rPr>
        <w:t xml:space="preserve"> a</w:t>
      </w:r>
      <w:r w:rsidRPr="004842F0">
        <w:rPr>
          <w:rFonts w:ascii="Cambria" w:hAnsi="Cambria" w:cs="Calibri"/>
          <w:bCs/>
          <w:sz w:val="22"/>
        </w:rPr>
        <w:t> </w:t>
      </w:r>
      <w:r w:rsidRPr="004842F0">
        <w:rPr>
          <w:rFonts w:ascii="Cambria" w:hAnsi="Cambria" w:cs="Arial"/>
          <w:bCs/>
          <w:sz w:val="22"/>
        </w:rPr>
        <w:t>pre predch</w:t>
      </w:r>
      <w:r w:rsidRPr="004842F0">
        <w:rPr>
          <w:rFonts w:ascii="Cambria" w:hAnsi="Cambria" w:cs="Proba Pro"/>
          <w:bCs/>
          <w:sz w:val="22"/>
        </w:rPr>
        <w:t>á</w:t>
      </w:r>
      <w:r w:rsidRPr="004842F0">
        <w:rPr>
          <w:rFonts w:ascii="Cambria" w:hAnsi="Cambria" w:cs="Arial"/>
          <w:bCs/>
          <w:sz w:val="22"/>
        </w:rPr>
        <w:t xml:space="preserve">dzanie vzniku </w:t>
      </w:r>
      <w:r w:rsidRPr="004842F0">
        <w:rPr>
          <w:rFonts w:ascii="Cambria" w:hAnsi="Cambria" w:cs="Proba Pro"/>
          <w:bCs/>
          <w:sz w:val="22"/>
        </w:rPr>
        <w:t>š</w:t>
      </w:r>
      <w:r w:rsidRPr="004842F0">
        <w:rPr>
          <w:rFonts w:ascii="Cambria" w:hAnsi="Cambria" w:cs="Arial"/>
          <w:bCs/>
          <w:sz w:val="22"/>
        </w:rPr>
        <w:t>k</w:t>
      </w:r>
      <w:r w:rsidRPr="004842F0">
        <w:rPr>
          <w:rFonts w:ascii="Cambria" w:hAnsi="Cambria" w:cs="Proba Pro"/>
          <w:bCs/>
          <w:sz w:val="22"/>
        </w:rPr>
        <w:t>ô</w:t>
      </w:r>
      <w:r w:rsidRPr="004842F0">
        <w:rPr>
          <w:rFonts w:ascii="Cambria" w:hAnsi="Cambria" w:cs="Arial"/>
          <w:bCs/>
          <w:sz w:val="22"/>
        </w:rPr>
        <w:t>d na Stavenisku a na</w:t>
      </w:r>
      <w:r w:rsidRPr="004842F0">
        <w:rPr>
          <w:rFonts w:ascii="Cambria" w:hAnsi="Cambria" w:cs="Calibri"/>
          <w:bCs/>
          <w:sz w:val="22"/>
        </w:rPr>
        <w:t> </w:t>
      </w:r>
      <w:r w:rsidRPr="004842F0">
        <w:rPr>
          <w:rFonts w:ascii="Cambria" w:hAnsi="Cambria" w:cs="Arial"/>
          <w:bCs/>
          <w:sz w:val="22"/>
        </w:rPr>
        <w:t>Diele, ako aj inform</w:t>
      </w:r>
      <w:r w:rsidRPr="004842F0">
        <w:rPr>
          <w:rFonts w:ascii="Cambria" w:hAnsi="Cambria" w:cs="Proba Pro"/>
          <w:bCs/>
          <w:sz w:val="22"/>
        </w:rPr>
        <w:t>á</w:t>
      </w:r>
      <w:r w:rsidRPr="004842F0">
        <w:rPr>
          <w:rFonts w:ascii="Cambria" w:hAnsi="Cambria" w:cs="Arial"/>
          <w:bCs/>
          <w:sz w:val="22"/>
        </w:rPr>
        <w:t>cie o</w:t>
      </w:r>
      <w:r w:rsidRPr="004842F0">
        <w:rPr>
          <w:rFonts w:ascii="Cambria" w:hAnsi="Cambria" w:cs="Calibri"/>
          <w:bCs/>
          <w:sz w:val="22"/>
        </w:rPr>
        <w:t> </w:t>
      </w:r>
      <w:r w:rsidRPr="004842F0">
        <w:rPr>
          <w:rFonts w:ascii="Cambria" w:hAnsi="Cambria" w:cs="Arial"/>
          <w:bCs/>
          <w:sz w:val="22"/>
        </w:rPr>
        <w:t>pr</w:t>
      </w:r>
      <w:r w:rsidRPr="004842F0">
        <w:rPr>
          <w:rFonts w:ascii="Cambria" w:hAnsi="Cambria" w:cs="Proba Pro"/>
          <w:bCs/>
          <w:sz w:val="22"/>
        </w:rPr>
        <w:t>í</w:t>
      </w:r>
      <w:r w:rsidRPr="004842F0">
        <w:rPr>
          <w:rFonts w:ascii="Cambria" w:hAnsi="Cambria" w:cs="Arial"/>
          <w:bCs/>
          <w:sz w:val="22"/>
        </w:rPr>
        <w:t>stupov</w:t>
      </w:r>
      <w:r w:rsidRPr="004842F0">
        <w:rPr>
          <w:rFonts w:ascii="Cambria" w:hAnsi="Cambria" w:cs="Proba Pro"/>
          <w:bCs/>
          <w:sz w:val="22"/>
        </w:rPr>
        <w:t>ý</w:t>
      </w:r>
      <w:r w:rsidRPr="004842F0">
        <w:rPr>
          <w:rFonts w:ascii="Cambria" w:hAnsi="Cambria" w:cs="Arial"/>
          <w:bCs/>
          <w:sz w:val="22"/>
        </w:rPr>
        <w:t>ch a</w:t>
      </w:r>
      <w:r w:rsidRPr="004842F0">
        <w:rPr>
          <w:rFonts w:ascii="Cambria" w:hAnsi="Cambria" w:cs="Calibri"/>
          <w:bCs/>
          <w:sz w:val="22"/>
        </w:rPr>
        <w:t> </w:t>
      </w:r>
      <w:r w:rsidRPr="004842F0">
        <w:rPr>
          <w:rFonts w:ascii="Cambria" w:hAnsi="Cambria" w:cs="Arial"/>
          <w:bCs/>
          <w:sz w:val="22"/>
        </w:rPr>
        <w:t>pr</w:t>
      </w:r>
      <w:r w:rsidRPr="004842F0">
        <w:rPr>
          <w:rFonts w:ascii="Cambria" w:hAnsi="Cambria" w:cs="Proba Pro"/>
          <w:bCs/>
          <w:sz w:val="22"/>
        </w:rPr>
        <w:t>í</w:t>
      </w:r>
      <w:r w:rsidRPr="004842F0">
        <w:rPr>
          <w:rFonts w:ascii="Cambria" w:hAnsi="Cambria" w:cs="Arial"/>
          <w:bCs/>
          <w:sz w:val="22"/>
        </w:rPr>
        <w:t>jazdov</w:t>
      </w:r>
      <w:r w:rsidRPr="004842F0">
        <w:rPr>
          <w:rFonts w:ascii="Cambria" w:hAnsi="Cambria" w:cs="Proba Pro"/>
          <w:bCs/>
          <w:sz w:val="22"/>
        </w:rPr>
        <w:t>ý</w:t>
      </w:r>
      <w:r w:rsidRPr="004842F0">
        <w:rPr>
          <w:rFonts w:ascii="Cambria" w:hAnsi="Cambria" w:cs="Arial"/>
          <w:bCs/>
          <w:sz w:val="22"/>
        </w:rPr>
        <w:t>ch cest</w:t>
      </w:r>
      <w:r w:rsidRPr="004842F0">
        <w:rPr>
          <w:rFonts w:ascii="Cambria" w:hAnsi="Cambria" w:cs="Proba Pro"/>
          <w:bCs/>
          <w:sz w:val="22"/>
        </w:rPr>
        <w:t>á</w:t>
      </w:r>
      <w:r w:rsidRPr="004842F0">
        <w:rPr>
          <w:rFonts w:ascii="Cambria" w:hAnsi="Cambria" w:cs="Arial"/>
          <w:bCs/>
          <w:sz w:val="22"/>
        </w:rPr>
        <w:t>ch k</w:t>
      </w:r>
      <w:r w:rsidRPr="004842F0">
        <w:rPr>
          <w:rFonts w:ascii="Cambria" w:hAnsi="Cambria" w:cs="Calibri"/>
          <w:bCs/>
          <w:sz w:val="22"/>
        </w:rPr>
        <w:t> </w:t>
      </w:r>
      <w:r w:rsidRPr="00FA522E">
        <w:rPr>
          <w:rFonts w:ascii="Cambria" w:hAnsi="Cambria" w:cs="Arial"/>
          <w:bCs/>
          <w:sz w:val="22"/>
        </w:rPr>
        <w:t xml:space="preserve">Stavenisku. </w:t>
      </w:r>
    </w:p>
    <w:p w14:paraId="24EE4D6F" w14:textId="4E373687" w:rsidR="00111952" w:rsidRPr="000927A4" w:rsidRDefault="005154EE" w:rsidP="00426C94">
      <w:pPr>
        <w:numPr>
          <w:ilvl w:val="2"/>
          <w:numId w:val="16"/>
        </w:numPr>
        <w:spacing w:before="0" w:after="120" w:line="240" w:lineRule="auto"/>
        <w:jc w:val="both"/>
        <w:rPr>
          <w:rFonts w:ascii="Cambria" w:hAnsi="Cambria"/>
          <w:sz w:val="22"/>
        </w:rPr>
      </w:pPr>
      <w:r w:rsidRPr="00FA522E">
        <w:rPr>
          <w:rFonts w:ascii="Cambria" w:hAnsi="Cambria" w:cs="Arial"/>
          <w:bCs/>
          <w:sz w:val="22"/>
        </w:rPr>
        <w:t>D</w:t>
      </w:r>
      <w:r w:rsidR="007F43E2" w:rsidRPr="00FA522E">
        <w:rPr>
          <w:rFonts w:ascii="Cambria" w:hAnsi="Cambria" w:cs="Arial"/>
          <w:bCs/>
          <w:sz w:val="22"/>
        </w:rPr>
        <w:t xml:space="preserve">o pätnástich </w:t>
      </w:r>
      <w:r w:rsidR="001556F7" w:rsidRPr="00FA522E">
        <w:rPr>
          <w:rFonts w:ascii="Cambria" w:hAnsi="Cambria" w:cs="Arial"/>
          <w:bCs/>
          <w:sz w:val="22"/>
        </w:rPr>
        <w:t xml:space="preserve">(15) </w:t>
      </w:r>
      <w:r w:rsidR="007F43E2" w:rsidRPr="00FA522E">
        <w:rPr>
          <w:rFonts w:ascii="Cambria" w:hAnsi="Cambria" w:cs="Arial"/>
          <w:bCs/>
          <w:sz w:val="22"/>
        </w:rPr>
        <w:t xml:space="preserve">dní odo dňa nadobudnutia účinnosti tejto Zmluvy </w:t>
      </w:r>
      <w:r w:rsidRPr="00FA522E">
        <w:rPr>
          <w:rFonts w:ascii="Cambria" w:hAnsi="Cambria" w:cs="Arial"/>
          <w:bCs/>
          <w:sz w:val="22"/>
        </w:rPr>
        <w:t xml:space="preserve">Objednávateľ </w:t>
      </w:r>
      <w:r w:rsidR="007F43E2" w:rsidRPr="00FA522E">
        <w:rPr>
          <w:rFonts w:ascii="Cambria" w:hAnsi="Cambria" w:cs="Arial"/>
          <w:bCs/>
          <w:sz w:val="22"/>
        </w:rPr>
        <w:t>vyzve Zhotoviteľa na prevzatie Staveniska</w:t>
      </w:r>
      <w:r w:rsidR="00862FF2" w:rsidRPr="00FA522E">
        <w:rPr>
          <w:rFonts w:ascii="Cambria" w:hAnsi="Cambria" w:cs="Arial"/>
          <w:bCs/>
          <w:sz w:val="22"/>
        </w:rPr>
        <w:t>. O</w:t>
      </w:r>
      <w:r w:rsidR="00862FF2" w:rsidRPr="00FA522E">
        <w:rPr>
          <w:rFonts w:ascii="Cambria" w:hAnsi="Cambria" w:cs="Calibri"/>
          <w:bCs/>
          <w:sz w:val="22"/>
        </w:rPr>
        <w:t> </w:t>
      </w:r>
      <w:r w:rsidR="00740E04" w:rsidRPr="00FA522E">
        <w:rPr>
          <w:rFonts w:ascii="Cambria" w:hAnsi="Cambria" w:cs="Arial"/>
          <w:bCs/>
          <w:sz w:val="22"/>
        </w:rPr>
        <w:t xml:space="preserve"> odovzdaní Staveniska</w:t>
      </w:r>
      <w:r w:rsidR="00862FF2" w:rsidRPr="00FA522E">
        <w:rPr>
          <w:rFonts w:ascii="Cambria" w:hAnsi="Cambria" w:cs="Arial"/>
          <w:bCs/>
          <w:sz w:val="22"/>
        </w:rPr>
        <w:t xml:space="preserve"> </w:t>
      </w:r>
      <w:r w:rsidR="00862FF2" w:rsidRPr="004842F0">
        <w:rPr>
          <w:rFonts w:ascii="Cambria" w:hAnsi="Cambria" w:cs="Arial"/>
          <w:bCs/>
          <w:sz w:val="22"/>
        </w:rPr>
        <w:t>Zmluvn</w:t>
      </w:r>
      <w:r w:rsidR="00862FF2" w:rsidRPr="004842F0">
        <w:rPr>
          <w:rFonts w:ascii="Cambria" w:hAnsi="Cambria" w:cs="Proba Pro"/>
          <w:bCs/>
          <w:sz w:val="22"/>
        </w:rPr>
        <w:t>é</w:t>
      </w:r>
      <w:r w:rsidR="00862FF2" w:rsidRPr="004842F0">
        <w:rPr>
          <w:rFonts w:ascii="Cambria" w:hAnsi="Cambria" w:cs="Arial"/>
          <w:bCs/>
          <w:sz w:val="22"/>
        </w:rPr>
        <w:t xml:space="preserve"> strany vyhotovia</w:t>
      </w:r>
      <w:r w:rsidR="00862FF2" w:rsidRPr="004842F0">
        <w:rPr>
          <w:rFonts w:ascii="Cambria" w:hAnsi="Cambria" w:cs="Calibri"/>
          <w:bCs/>
          <w:sz w:val="22"/>
        </w:rPr>
        <w:t> </w:t>
      </w:r>
      <w:r w:rsidR="00862FF2" w:rsidRPr="004842F0">
        <w:rPr>
          <w:rFonts w:ascii="Cambria" w:hAnsi="Cambria" w:cs="Arial"/>
          <w:bCs/>
          <w:sz w:val="22"/>
        </w:rPr>
        <w:t>protokol o</w:t>
      </w:r>
      <w:r w:rsidR="00862FF2" w:rsidRPr="004842F0">
        <w:rPr>
          <w:rFonts w:ascii="Cambria" w:hAnsi="Cambria" w:cs="Calibri"/>
          <w:bCs/>
          <w:sz w:val="22"/>
        </w:rPr>
        <w:t> </w:t>
      </w:r>
      <w:r w:rsidR="00740E04">
        <w:rPr>
          <w:rFonts w:ascii="Cambria" w:hAnsi="Cambria" w:cs="Arial"/>
          <w:bCs/>
          <w:sz w:val="22"/>
        </w:rPr>
        <w:t>odovz</w:t>
      </w:r>
      <w:r w:rsidR="00517782">
        <w:rPr>
          <w:rFonts w:ascii="Cambria" w:hAnsi="Cambria" w:cs="Arial"/>
          <w:bCs/>
          <w:sz w:val="22"/>
        </w:rPr>
        <w:t>d</w:t>
      </w:r>
      <w:r w:rsidR="00740E04">
        <w:rPr>
          <w:rFonts w:ascii="Cambria" w:hAnsi="Cambria" w:cs="Arial"/>
          <w:bCs/>
          <w:sz w:val="22"/>
        </w:rPr>
        <w:t>aní Staveniska</w:t>
      </w:r>
      <w:r w:rsidR="00862FF2" w:rsidRPr="004842F0">
        <w:rPr>
          <w:rFonts w:ascii="Cambria" w:hAnsi="Cambria" w:cs="Arial"/>
          <w:bCs/>
          <w:sz w:val="22"/>
        </w:rPr>
        <w:t>. Tento protokol mus</w:t>
      </w:r>
      <w:r w:rsidR="00862FF2" w:rsidRPr="004842F0">
        <w:rPr>
          <w:rFonts w:ascii="Cambria" w:hAnsi="Cambria" w:cs="Proba Pro"/>
          <w:bCs/>
          <w:sz w:val="22"/>
        </w:rPr>
        <w:t>í</w:t>
      </w:r>
      <w:r w:rsidR="00862FF2" w:rsidRPr="004842F0">
        <w:rPr>
          <w:rFonts w:ascii="Cambria" w:hAnsi="Cambria" w:cs="Arial"/>
          <w:bCs/>
          <w:sz w:val="22"/>
        </w:rPr>
        <w:t xml:space="preserve"> by</w:t>
      </w:r>
      <w:r w:rsidR="00862FF2" w:rsidRPr="004842F0">
        <w:rPr>
          <w:rFonts w:ascii="Cambria" w:hAnsi="Cambria" w:cs="Proba Pro"/>
          <w:bCs/>
          <w:sz w:val="22"/>
        </w:rPr>
        <w:t>ť</w:t>
      </w:r>
      <w:r w:rsidR="00862FF2" w:rsidRPr="004842F0">
        <w:rPr>
          <w:rFonts w:ascii="Cambria" w:hAnsi="Cambria" w:cs="Arial"/>
          <w:bCs/>
          <w:sz w:val="22"/>
        </w:rPr>
        <w:t xml:space="preserve"> podp</w:t>
      </w:r>
      <w:r w:rsidR="00862FF2" w:rsidRPr="004842F0">
        <w:rPr>
          <w:rFonts w:ascii="Cambria" w:hAnsi="Cambria" w:cs="Proba Pro"/>
          <w:bCs/>
          <w:sz w:val="22"/>
        </w:rPr>
        <w:t>í</w:t>
      </w:r>
      <w:r w:rsidR="00862FF2" w:rsidRPr="004842F0">
        <w:rPr>
          <w:rFonts w:ascii="Cambria" w:hAnsi="Cambria" w:cs="Arial"/>
          <w:bCs/>
          <w:sz w:val="22"/>
        </w:rPr>
        <w:t>san</w:t>
      </w:r>
      <w:r w:rsidR="00862FF2" w:rsidRPr="004842F0">
        <w:rPr>
          <w:rFonts w:ascii="Cambria" w:hAnsi="Cambria" w:cs="Proba Pro"/>
          <w:bCs/>
          <w:sz w:val="22"/>
        </w:rPr>
        <w:t>ý</w:t>
      </w:r>
      <w:r w:rsidR="00862FF2" w:rsidRPr="004842F0">
        <w:rPr>
          <w:rFonts w:ascii="Cambria" w:hAnsi="Cambria" w:cs="Arial"/>
          <w:bCs/>
          <w:sz w:val="22"/>
        </w:rPr>
        <w:t xml:space="preserve"> </w:t>
      </w:r>
      <w:r w:rsidR="001556F7">
        <w:rPr>
          <w:rFonts w:ascii="Cambria" w:hAnsi="Cambria" w:cs="Arial"/>
          <w:bCs/>
          <w:sz w:val="22"/>
        </w:rPr>
        <w:t>oprávnenými zástupcami oboch Zmluvných strán</w:t>
      </w:r>
      <w:r w:rsidR="00862FF2" w:rsidRPr="00A05828">
        <w:rPr>
          <w:rFonts w:ascii="Cambria" w:hAnsi="Cambria" w:cs="Arial"/>
          <w:bCs/>
          <w:sz w:val="22"/>
        </w:rPr>
        <w:t>.</w:t>
      </w:r>
      <w:r w:rsidRPr="000927A4">
        <w:rPr>
          <w:rFonts w:ascii="Cambria" w:hAnsi="Cambria" w:cs="Arial"/>
          <w:bCs/>
          <w:sz w:val="22"/>
        </w:rPr>
        <w:t xml:space="preserve"> </w:t>
      </w:r>
      <w:r w:rsidR="005409B7" w:rsidRPr="00A05828">
        <w:rPr>
          <w:rFonts w:ascii="Cambria" w:hAnsi="Cambria" w:cs="Arial"/>
          <w:bCs/>
          <w:sz w:val="22"/>
        </w:rPr>
        <w:t xml:space="preserve">Odo dňa odovzdania Staveniska </w:t>
      </w:r>
      <w:r w:rsidR="005409B7" w:rsidRPr="006236CC">
        <w:rPr>
          <w:rFonts w:ascii="Cambria" w:hAnsi="Cambria" w:cs="Arial"/>
          <w:bCs/>
          <w:sz w:val="22"/>
        </w:rPr>
        <w:t>Zhotoviteľ preberá zodpovednosť za Stavenisko.</w:t>
      </w:r>
      <w:r w:rsidR="005409B7" w:rsidRPr="000927A4">
        <w:rPr>
          <w:rFonts w:ascii="Cambria" w:hAnsi="Cambria" w:cs="Arial"/>
          <w:bCs/>
          <w:sz w:val="22"/>
        </w:rPr>
        <w:t xml:space="preserve"> Za správne vytýčenie a ohraničenie Staveniska je zodpovedný Zhotoviteľ</w:t>
      </w:r>
      <w:r w:rsidR="005409B7" w:rsidRPr="00A05828">
        <w:rPr>
          <w:rFonts w:ascii="Cambria" w:hAnsi="Cambria" w:cs="Arial"/>
          <w:bCs/>
          <w:sz w:val="22"/>
        </w:rPr>
        <w:t xml:space="preserve">. </w:t>
      </w:r>
    </w:p>
    <w:p w14:paraId="563C0365" w14:textId="2F1EEF86" w:rsidR="00302353" w:rsidRPr="007F4B91" w:rsidRDefault="00302353">
      <w:pPr>
        <w:numPr>
          <w:ilvl w:val="2"/>
          <w:numId w:val="16"/>
        </w:numPr>
        <w:spacing w:before="0" w:after="120" w:line="240" w:lineRule="auto"/>
        <w:jc w:val="both"/>
        <w:rPr>
          <w:rFonts w:ascii="Cambria" w:hAnsi="Cambria"/>
          <w:sz w:val="22"/>
        </w:rPr>
      </w:pPr>
      <w:r w:rsidRPr="007C0937">
        <w:rPr>
          <w:rFonts w:ascii="Cambria" w:hAnsi="Cambria"/>
          <w:sz w:val="22"/>
        </w:rPr>
        <w:t>Zhotoviteľ zabezpečí priestor pre zariadenie Staveniska na vlastné náklady po dobu trvania výstavby a dobu potrebnú pre vypratanie Staveniska.</w:t>
      </w:r>
      <w:r w:rsidR="007C0937">
        <w:rPr>
          <w:rFonts w:ascii="Cambria" w:hAnsi="Cambria"/>
          <w:sz w:val="22"/>
        </w:rPr>
        <w:t xml:space="preserve"> </w:t>
      </w:r>
      <w:r w:rsidRPr="003C1267">
        <w:rPr>
          <w:rFonts w:ascii="Cambria" w:hAnsi="Cambria"/>
          <w:sz w:val="22"/>
        </w:rPr>
        <w:t xml:space="preserve">Zhotoviteľ si zabezpečí </w:t>
      </w:r>
      <w:r w:rsidR="007C0937">
        <w:rPr>
          <w:rFonts w:ascii="Cambria" w:hAnsi="Cambria"/>
          <w:sz w:val="22"/>
        </w:rPr>
        <w:t xml:space="preserve">akékoľvek a všetky potrebné </w:t>
      </w:r>
      <w:r w:rsidRPr="003C1267">
        <w:rPr>
          <w:rFonts w:ascii="Cambria" w:hAnsi="Cambria"/>
          <w:sz w:val="22"/>
        </w:rPr>
        <w:t xml:space="preserve">prevádzkové, sociálne, výrobné </w:t>
      </w:r>
      <w:r w:rsidR="007C0937">
        <w:rPr>
          <w:rFonts w:ascii="Cambria" w:hAnsi="Cambria"/>
          <w:sz w:val="22"/>
        </w:rPr>
        <w:t>a iné z</w:t>
      </w:r>
      <w:r w:rsidRPr="003C1267">
        <w:rPr>
          <w:rFonts w:ascii="Cambria" w:hAnsi="Cambria"/>
          <w:sz w:val="22"/>
        </w:rPr>
        <w:t xml:space="preserve">ariadenia </w:t>
      </w:r>
      <w:r w:rsidR="007C0937">
        <w:rPr>
          <w:rFonts w:ascii="Cambria" w:hAnsi="Cambria"/>
          <w:sz w:val="22"/>
        </w:rPr>
        <w:t>S</w:t>
      </w:r>
      <w:r w:rsidRPr="003C1267">
        <w:rPr>
          <w:rFonts w:ascii="Cambria" w:hAnsi="Cambria"/>
          <w:sz w:val="22"/>
        </w:rPr>
        <w:t>taveniska</w:t>
      </w:r>
      <w:r w:rsidR="007C0937">
        <w:rPr>
          <w:rFonts w:ascii="Cambria" w:hAnsi="Cambria"/>
          <w:sz w:val="22"/>
        </w:rPr>
        <w:t>, ktoré môže potrebovať k zhotoveniu Diela</w:t>
      </w:r>
      <w:r w:rsidRPr="003C1267">
        <w:rPr>
          <w:rFonts w:ascii="Cambria" w:hAnsi="Cambria"/>
          <w:sz w:val="22"/>
        </w:rPr>
        <w:t xml:space="preserve">. </w:t>
      </w:r>
      <w:r w:rsidR="007C2703" w:rsidRPr="007C0937">
        <w:rPr>
          <w:rFonts w:ascii="Cambria" w:hAnsi="Cambria"/>
          <w:sz w:val="22"/>
        </w:rPr>
        <w:t>Náklady na prevádzku, údržbu a likvidáciu akéhokoľvek zariadenia Staveniska sú zahrnuté v Zmluvnej cene.</w:t>
      </w:r>
      <w:r w:rsidRPr="003C1267">
        <w:rPr>
          <w:rFonts w:ascii="Cambria" w:hAnsi="Cambria"/>
          <w:sz w:val="22"/>
        </w:rPr>
        <w:t xml:space="preserve"> Po </w:t>
      </w:r>
      <w:r w:rsidR="007C2703" w:rsidRPr="007C0937">
        <w:rPr>
          <w:rFonts w:ascii="Cambria" w:hAnsi="Cambria"/>
          <w:sz w:val="22"/>
        </w:rPr>
        <w:t>ukončení prác na príslušnej časti Diela je</w:t>
      </w:r>
      <w:r w:rsidRPr="003C1267">
        <w:rPr>
          <w:rFonts w:ascii="Cambria" w:hAnsi="Cambria"/>
          <w:sz w:val="22"/>
        </w:rPr>
        <w:t xml:space="preserve"> Zhotoviteľ</w:t>
      </w:r>
      <w:r w:rsidR="007C2703" w:rsidRPr="007C0937">
        <w:rPr>
          <w:rFonts w:ascii="Cambria" w:hAnsi="Cambria"/>
          <w:sz w:val="22"/>
        </w:rPr>
        <w:t xml:space="preserve"> povinný</w:t>
      </w:r>
      <w:r w:rsidRPr="003C1267">
        <w:rPr>
          <w:rFonts w:ascii="Cambria" w:hAnsi="Cambria"/>
          <w:sz w:val="22"/>
        </w:rPr>
        <w:t xml:space="preserve"> v lehote do 30 dní odstrániť zo Staveniska</w:t>
      </w:r>
      <w:r w:rsidR="007C0937" w:rsidRPr="007C0937">
        <w:rPr>
          <w:rFonts w:ascii="Cambria" w:hAnsi="Cambria"/>
          <w:sz w:val="22"/>
        </w:rPr>
        <w:t xml:space="preserve"> </w:t>
      </w:r>
      <w:r w:rsidR="0005425E">
        <w:rPr>
          <w:rFonts w:ascii="Cambria" w:hAnsi="Cambria"/>
          <w:sz w:val="22"/>
        </w:rPr>
        <w:t xml:space="preserve">(resp. jeho časti) </w:t>
      </w:r>
      <w:r w:rsidR="007C0937" w:rsidRPr="007C0937">
        <w:rPr>
          <w:rFonts w:ascii="Cambria" w:hAnsi="Cambria"/>
          <w:sz w:val="22"/>
        </w:rPr>
        <w:t>všetky</w:t>
      </w:r>
      <w:r w:rsidRPr="003C1267">
        <w:rPr>
          <w:rFonts w:ascii="Cambria" w:hAnsi="Cambria"/>
          <w:sz w:val="22"/>
        </w:rPr>
        <w:t xml:space="preserve"> </w:t>
      </w:r>
      <w:r w:rsidRPr="007F4B91">
        <w:rPr>
          <w:rFonts w:ascii="Cambria" w:hAnsi="Cambria"/>
          <w:sz w:val="22"/>
        </w:rPr>
        <w:t>stroje, výrobné zariadenia, materiál</w:t>
      </w:r>
      <w:r w:rsidR="007C0937" w:rsidRPr="007F4B91">
        <w:rPr>
          <w:rFonts w:ascii="Cambria" w:hAnsi="Cambria"/>
          <w:sz w:val="22"/>
        </w:rPr>
        <w:t>,</w:t>
      </w:r>
      <w:r w:rsidRPr="007F4B91">
        <w:rPr>
          <w:rFonts w:ascii="Cambria" w:hAnsi="Cambria"/>
          <w:sz w:val="22"/>
        </w:rPr>
        <w:t xml:space="preserve"> odpady</w:t>
      </w:r>
      <w:r w:rsidR="007C0937" w:rsidRPr="007F4B91">
        <w:rPr>
          <w:rFonts w:ascii="Cambria" w:hAnsi="Cambria"/>
          <w:sz w:val="22"/>
        </w:rPr>
        <w:t xml:space="preserve"> a iné vybavenie Staveniska a uviesť </w:t>
      </w:r>
      <w:r w:rsidR="0005425E" w:rsidRPr="007F4B91">
        <w:rPr>
          <w:rFonts w:ascii="Cambria" w:hAnsi="Cambria"/>
          <w:sz w:val="22"/>
        </w:rPr>
        <w:t>všetky dotknuté komunikácie, pozemky a iný majetok dotknutý realizáciou Diela do pôvodného stavu</w:t>
      </w:r>
      <w:r w:rsidRPr="007F4B91">
        <w:rPr>
          <w:rFonts w:ascii="Cambria" w:hAnsi="Cambria"/>
          <w:sz w:val="22"/>
        </w:rPr>
        <w:t>.</w:t>
      </w:r>
    </w:p>
    <w:p w14:paraId="50D7B29B" w14:textId="1B138307" w:rsidR="00D94116" w:rsidRPr="007F4B91" w:rsidRDefault="00A8484C">
      <w:pPr>
        <w:numPr>
          <w:ilvl w:val="2"/>
          <w:numId w:val="16"/>
        </w:numPr>
        <w:spacing w:before="0" w:after="120" w:line="240" w:lineRule="auto"/>
        <w:jc w:val="both"/>
        <w:rPr>
          <w:rFonts w:ascii="Cambria" w:hAnsi="Cambria"/>
          <w:sz w:val="22"/>
        </w:rPr>
      </w:pPr>
      <w:r>
        <w:rPr>
          <w:rFonts w:ascii="Cambria" w:hAnsi="Cambria"/>
          <w:sz w:val="22"/>
        </w:rPr>
        <w:lastRenderedPageBreak/>
        <w:t>Ďalšie</w:t>
      </w:r>
      <w:r w:rsidRPr="007F4B91">
        <w:rPr>
          <w:rFonts w:ascii="Cambria" w:hAnsi="Cambria"/>
          <w:sz w:val="22"/>
        </w:rPr>
        <w:t xml:space="preserve"> </w:t>
      </w:r>
      <w:r w:rsidR="00D94116" w:rsidRPr="007F4B91">
        <w:rPr>
          <w:rFonts w:ascii="Cambria" w:hAnsi="Cambria"/>
          <w:sz w:val="22"/>
        </w:rPr>
        <w:t>požiadavky na Stavenisk</w:t>
      </w:r>
      <w:r w:rsidR="00D36E30">
        <w:rPr>
          <w:rFonts w:ascii="Cambria" w:hAnsi="Cambria"/>
          <w:sz w:val="22"/>
        </w:rPr>
        <w:t>o a zariadenie Staveniska</w:t>
      </w:r>
      <w:r w:rsidR="00D94116" w:rsidRPr="007F4B91">
        <w:rPr>
          <w:rFonts w:ascii="Cambria" w:hAnsi="Cambria"/>
          <w:sz w:val="22"/>
        </w:rPr>
        <w:t xml:space="preserve"> sú bližšie popísané v</w:t>
      </w:r>
      <w:r w:rsidR="001E594A">
        <w:rPr>
          <w:rFonts w:ascii="Cambria" w:hAnsi="Cambria"/>
          <w:sz w:val="22"/>
        </w:rPr>
        <w:t> Špecifikácii predmetu zákazky</w:t>
      </w:r>
      <w:r w:rsidR="00D94116" w:rsidRPr="007F4B91">
        <w:rPr>
          <w:rFonts w:ascii="Cambria" w:hAnsi="Cambria"/>
          <w:sz w:val="22"/>
        </w:rPr>
        <w:t>.</w:t>
      </w:r>
    </w:p>
    <w:p w14:paraId="1FE60958" w14:textId="77777777" w:rsidR="00DC13B6" w:rsidRPr="007F4B91" w:rsidRDefault="00DC13B6" w:rsidP="00426C94">
      <w:pPr>
        <w:numPr>
          <w:ilvl w:val="1"/>
          <w:numId w:val="16"/>
        </w:numPr>
        <w:spacing w:before="0" w:after="120" w:line="240" w:lineRule="auto"/>
        <w:jc w:val="both"/>
        <w:rPr>
          <w:rFonts w:ascii="Cambria" w:hAnsi="Cambria" w:cs="Arial"/>
          <w:b/>
          <w:bCs/>
          <w:sz w:val="22"/>
        </w:rPr>
      </w:pPr>
      <w:bookmarkStart w:id="16" w:name="_Ref14513600"/>
      <w:r w:rsidRPr="007F4B91">
        <w:rPr>
          <w:rFonts w:ascii="Cambria" w:hAnsi="Cambria" w:cs="Arial"/>
          <w:b/>
          <w:bCs/>
          <w:sz w:val="22"/>
        </w:rPr>
        <w:t>Spolupráca, súčinnosť a koordinačné pracovné stretnutia</w:t>
      </w:r>
      <w:bookmarkEnd w:id="16"/>
    </w:p>
    <w:p w14:paraId="570131E2" w14:textId="07CFD0A4" w:rsidR="00DC13B6" w:rsidRPr="007F4B91" w:rsidRDefault="00DC13B6" w:rsidP="00426C94">
      <w:pPr>
        <w:numPr>
          <w:ilvl w:val="2"/>
          <w:numId w:val="16"/>
        </w:numPr>
        <w:spacing w:before="0" w:after="120" w:line="240" w:lineRule="auto"/>
        <w:jc w:val="both"/>
        <w:rPr>
          <w:rFonts w:ascii="Cambria" w:hAnsi="Cambria" w:cs="Arial"/>
          <w:bCs/>
          <w:sz w:val="22"/>
        </w:rPr>
      </w:pPr>
      <w:r w:rsidRPr="007F4B91">
        <w:rPr>
          <w:rFonts w:ascii="Cambria" w:hAnsi="Cambria" w:cs="Arial"/>
          <w:bCs/>
          <w:sz w:val="22"/>
        </w:rPr>
        <w:t xml:space="preserve">Zhotoviteľ a Objednávateľ sú povinní vzájomne si poskytnúť, všetku potrebnú súčinnosť nevyhnutnú k riadnemu vyhotoveniu a dokončeniu </w:t>
      </w:r>
      <w:r w:rsidR="00297FA9" w:rsidRPr="007F4B91">
        <w:rPr>
          <w:rFonts w:ascii="Cambria" w:hAnsi="Cambria" w:cs="Arial"/>
          <w:bCs/>
          <w:sz w:val="22"/>
        </w:rPr>
        <w:t xml:space="preserve">Dokumentácie Zhotoviteľa a </w:t>
      </w:r>
      <w:r w:rsidRPr="007F4B91">
        <w:rPr>
          <w:rFonts w:ascii="Cambria" w:hAnsi="Cambria" w:cs="Arial"/>
          <w:bCs/>
          <w:sz w:val="22"/>
        </w:rPr>
        <w:t xml:space="preserve">Diela, vrátane súčinnosti pri spoločnom postupe voči orgánom verejnej moci a akýmkoľvek iným subjektom (ak bude potrebné). </w:t>
      </w:r>
    </w:p>
    <w:p w14:paraId="2E4F969B" w14:textId="794FBCF5" w:rsidR="00DC13B6" w:rsidRPr="00DC13B6" w:rsidRDefault="00A91F45" w:rsidP="00426C94">
      <w:pPr>
        <w:numPr>
          <w:ilvl w:val="2"/>
          <w:numId w:val="16"/>
        </w:numPr>
        <w:spacing w:before="0" w:after="120" w:line="240" w:lineRule="auto"/>
        <w:jc w:val="both"/>
        <w:rPr>
          <w:rFonts w:ascii="Cambria" w:hAnsi="Cambria" w:cs="Arial"/>
          <w:bCs/>
          <w:sz w:val="22"/>
        </w:rPr>
      </w:pPr>
      <w:bookmarkStart w:id="17" w:name="_Ref515019211"/>
      <w:r w:rsidRPr="00A91F45">
        <w:rPr>
          <w:rFonts w:ascii="Cambria" w:hAnsi="Cambria" w:cs="Arial"/>
          <w:bCs/>
          <w:sz w:val="22"/>
        </w:rPr>
        <w:t xml:space="preserve">Odo dňa </w:t>
      </w:r>
      <w:r w:rsidR="00754312">
        <w:rPr>
          <w:rFonts w:ascii="Cambria" w:hAnsi="Cambria" w:cs="Arial"/>
          <w:bCs/>
          <w:sz w:val="22"/>
        </w:rPr>
        <w:t>začatia prác na Diele na Stavenisku</w:t>
      </w:r>
      <w:r w:rsidRPr="00A91F45">
        <w:rPr>
          <w:rFonts w:ascii="Cambria" w:hAnsi="Cambria" w:cs="Arial"/>
          <w:bCs/>
          <w:sz w:val="22"/>
        </w:rPr>
        <w:t xml:space="preserve"> sa budú pravidelne minimálne jeden (1) krát za týždeň konať kontrolné dni </w:t>
      </w:r>
      <w:r>
        <w:rPr>
          <w:rFonts w:ascii="Cambria" w:hAnsi="Cambria" w:cs="Arial"/>
          <w:bCs/>
          <w:sz w:val="22"/>
        </w:rPr>
        <w:t>zhotovovania Diela</w:t>
      </w:r>
      <w:r w:rsidRPr="00A91F45">
        <w:rPr>
          <w:rFonts w:ascii="Cambria" w:hAnsi="Cambria" w:cs="Arial"/>
          <w:bCs/>
          <w:sz w:val="22"/>
        </w:rPr>
        <w:t xml:space="preserve">. Termín konania prvého kontrolného dňa si Zmluvné strany stanovia dohodou. </w:t>
      </w:r>
      <w:r w:rsidR="00DC13B6" w:rsidRPr="00DC13B6">
        <w:rPr>
          <w:rFonts w:ascii="Cambria" w:hAnsi="Cambria" w:cs="Arial"/>
          <w:bCs/>
          <w:sz w:val="22"/>
        </w:rPr>
        <w:t xml:space="preserve">Objednávateľ je povinný termín a miesto pracovného stretnutia oznámiť (aj emailom) Zhotoviteľovi najmenej tri (3) dni pred jeho uskutočnením. </w:t>
      </w:r>
      <w:r w:rsidR="00692C8A">
        <w:rPr>
          <w:rFonts w:ascii="Cambria" w:hAnsi="Cambria" w:cs="Arial"/>
          <w:bCs/>
          <w:sz w:val="22"/>
        </w:rPr>
        <w:t>Ak sa Zmluvné strany dohodnú na pravidelných pracovných stretnutiach (kontrolných dňoch stavby), budú platiť termíny dohodnuté Zmluvnými stranami.</w:t>
      </w:r>
    </w:p>
    <w:p w14:paraId="3E518F60" w14:textId="20092879" w:rsidR="00DC13B6" w:rsidRPr="00DC13B6" w:rsidRDefault="00DC13B6" w:rsidP="00426C94">
      <w:pPr>
        <w:numPr>
          <w:ilvl w:val="2"/>
          <w:numId w:val="16"/>
        </w:numPr>
        <w:spacing w:before="0" w:after="120" w:line="240" w:lineRule="auto"/>
        <w:jc w:val="both"/>
        <w:rPr>
          <w:rFonts w:ascii="Cambria" w:hAnsi="Cambria" w:cs="Arial"/>
          <w:bCs/>
          <w:sz w:val="22"/>
        </w:rPr>
      </w:pPr>
      <w:r w:rsidRPr="00DC13B6">
        <w:rPr>
          <w:rFonts w:ascii="Cambria" w:hAnsi="Cambria" w:cs="Arial"/>
          <w:bCs/>
          <w:sz w:val="22"/>
        </w:rPr>
        <w:t xml:space="preserve">Zhotoviteľ sa zaväzuje zúčastniť </w:t>
      </w:r>
      <w:r w:rsidR="008C2F9A">
        <w:rPr>
          <w:rFonts w:ascii="Cambria" w:hAnsi="Cambria" w:cs="Arial"/>
          <w:bCs/>
          <w:sz w:val="22"/>
        </w:rPr>
        <w:t xml:space="preserve">sa </w:t>
      </w:r>
      <w:r w:rsidRPr="00DC13B6">
        <w:rPr>
          <w:rFonts w:ascii="Cambria" w:hAnsi="Cambria" w:cs="Arial"/>
          <w:bCs/>
          <w:sz w:val="22"/>
        </w:rPr>
        <w:t>a zabezpečiť účasť všetkých potrebných Odborníkov resp. ďalších zástupcov Zhotoviteľa na zvolanom pracovnom stretnutí tak, aby bolo možné preveriť kontrolu stavu rozpracovanosti ktorejkoľvek časti Diela naraz na jednom koordinačnom pracovnom stretnutí. Objednávateľ spolu s oznámením termínu a miesta konania pracovného stretnutia Zhotoviteľovi oznámi aj témy resp. body plánovaného pracovného stretnutia.</w:t>
      </w:r>
      <w:bookmarkEnd w:id="17"/>
      <w:r w:rsidRPr="00DC13B6">
        <w:rPr>
          <w:rFonts w:ascii="Cambria" w:hAnsi="Cambria" w:cs="Arial"/>
          <w:bCs/>
          <w:sz w:val="22"/>
        </w:rPr>
        <w:t xml:space="preserve"> </w:t>
      </w:r>
    </w:p>
    <w:p w14:paraId="59F63243" w14:textId="0310F63F" w:rsidR="00DC13B6" w:rsidRPr="00DC13B6" w:rsidRDefault="00DC13B6" w:rsidP="00426C94">
      <w:pPr>
        <w:numPr>
          <w:ilvl w:val="2"/>
          <w:numId w:val="16"/>
        </w:numPr>
        <w:spacing w:before="0" w:after="120" w:line="240" w:lineRule="auto"/>
        <w:jc w:val="both"/>
        <w:rPr>
          <w:rFonts w:ascii="Cambria" w:hAnsi="Cambria" w:cs="Arial"/>
          <w:bCs/>
          <w:sz w:val="22"/>
        </w:rPr>
      </w:pPr>
      <w:bookmarkStart w:id="18" w:name="_Ref515019212"/>
      <w:r w:rsidRPr="00DC13B6">
        <w:rPr>
          <w:rFonts w:ascii="Cambria" w:hAnsi="Cambria" w:cs="Arial"/>
          <w:bCs/>
          <w:sz w:val="22"/>
        </w:rPr>
        <w:t xml:space="preserve">Opakovaná neúčasť ktoréhokoľvek Odborníka na koordinačných stretnutiach s Objednávateľom podľa tohto bodu </w:t>
      </w:r>
      <w:r w:rsidRPr="00DC13B6">
        <w:rPr>
          <w:rFonts w:ascii="Cambria" w:hAnsi="Cambria" w:cs="Arial"/>
          <w:bCs/>
          <w:sz w:val="22"/>
        </w:rPr>
        <w:fldChar w:fldCharType="begin"/>
      </w:r>
      <w:r w:rsidRPr="00DC13B6">
        <w:rPr>
          <w:rFonts w:ascii="Cambria" w:hAnsi="Cambria" w:cs="Arial"/>
          <w:bCs/>
          <w:sz w:val="22"/>
        </w:rPr>
        <w:instrText xml:space="preserve"> REF _Ref14513600 \r \h </w:instrText>
      </w:r>
      <w:r>
        <w:rPr>
          <w:rFonts w:ascii="Cambria" w:hAnsi="Cambria" w:cs="Arial"/>
          <w:bCs/>
          <w:sz w:val="22"/>
        </w:rPr>
        <w:instrText xml:space="preserve"> \* MERGEFORMAT </w:instrText>
      </w:r>
      <w:r w:rsidRPr="00DC13B6">
        <w:rPr>
          <w:rFonts w:ascii="Cambria" w:hAnsi="Cambria" w:cs="Arial"/>
          <w:bCs/>
          <w:sz w:val="22"/>
        </w:rPr>
      </w:r>
      <w:r w:rsidRPr="00DC13B6">
        <w:rPr>
          <w:rFonts w:ascii="Cambria" w:hAnsi="Cambria" w:cs="Arial"/>
          <w:bCs/>
          <w:sz w:val="22"/>
        </w:rPr>
        <w:fldChar w:fldCharType="separate"/>
      </w:r>
      <w:r w:rsidR="00EE7B40">
        <w:rPr>
          <w:rFonts w:ascii="Cambria" w:hAnsi="Cambria" w:cs="Arial"/>
          <w:bCs/>
          <w:sz w:val="22"/>
        </w:rPr>
        <w:t>3.2</w:t>
      </w:r>
      <w:r w:rsidRPr="00DC13B6">
        <w:rPr>
          <w:rFonts w:ascii="Cambria" w:hAnsi="Cambria" w:cs="Arial"/>
          <w:bCs/>
          <w:sz w:val="22"/>
        </w:rPr>
        <w:fldChar w:fldCharType="end"/>
      </w:r>
      <w:r w:rsidRPr="00DC13B6">
        <w:rPr>
          <w:rFonts w:ascii="Cambria" w:hAnsi="Cambria" w:cs="Arial"/>
          <w:bCs/>
          <w:sz w:val="22"/>
        </w:rPr>
        <w:t xml:space="preserve"> Zmluvy sa považuje za podstatné porušenie tejto Zmluvy.</w:t>
      </w:r>
    </w:p>
    <w:p w14:paraId="54F30CC1" w14:textId="096A69AD" w:rsidR="00DC13B6" w:rsidRPr="00DC13B6" w:rsidRDefault="00DC13B6" w:rsidP="00426C94">
      <w:pPr>
        <w:numPr>
          <w:ilvl w:val="2"/>
          <w:numId w:val="16"/>
        </w:numPr>
        <w:spacing w:before="0" w:after="120" w:line="240" w:lineRule="auto"/>
        <w:jc w:val="both"/>
        <w:rPr>
          <w:rFonts w:ascii="Cambria" w:hAnsi="Cambria" w:cs="Arial"/>
          <w:bCs/>
          <w:sz w:val="22"/>
        </w:rPr>
      </w:pPr>
      <w:r w:rsidRPr="00DC13B6">
        <w:rPr>
          <w:rFonts w:ascii="Cambria" w:hAnsi="Cambria" w:cs="Arial"/>
          <w:bCs/>
          <w:sz w:val="22"/>
        </w:rPr>
        <w:t xml:space="preserve">V prípade, ak Zhotoviteľ vyžaduje zvolanie pracovného stretnutia z vlastnej iniciatívy, Objednávateľ je povinný zvolať pracovné stretnutie podľa tohto bodu do piatich (5) dní odo dňa, kedy Zhotoviteľ Objednávateľovi doručí (aj emailom) požiadavku na zvolanie pracovného stretnutia. V žiadosti o zvolanie pracovného stretnutia Zhotoviteľ oznámi aj témy resp. body plánovaného pracovného stretnutia. </w:t>
      </w:r>
      <w:bookmarkEnd w:id="18"/>
    </w:p>
    <w:p w14:paraId="0B3D2ED8" w14:textId="3CC39073" w:rsidR="00DC13B6" w:rsidRPr="00DC13B6" w:rsidRDefault="00DC13B6" w:rsidP="00426C94">
      <w:pPr>
        <w:numPr>
          <w:ilvl w:val="2"/>
          <w:numId w:val="16"/>
        </w:numPr>
        <w:spacing w:before="0" w:after="120" w:line="240" w:lineRule="auto"/>
        <w:jc w:val="both"/>
        <w:rPr>
          <w:rFonts w:ascii="Cambria" w:hAnsi="Cambria" w:cs="Arial"/>
          <w:bCs/>
          <w:sz w:val="22"/>
        </w:rPr>
      </w:pPr>
      <w:r w:rsidRPr="00DC13B6">
        <w:rPr>
          <w:rFonts w:ascii="Cambria" w:hAnsi="Cambria" w:cs="Arial"/>
          <w:bCs/>
          <w:sz w:val="22"/>
        </w:rPr>
        <w:t xml:space="preserve">V súvislosti s poskytnutím súčinnosti podľa tohto bodu </w:t>
      </w:r>
      <w:r w:rsidR="006C3789" w:rsidRPr="00DC13B6">
        <w:rPr>
          <w:rFonts w:ascii="Cambria" w:hAnsi="Cambria" w:cs="Arial"/>
          <w:bCs/>
          <w:sz w:val="22"/>
        </w:rPr>
        <w:fldChar w:fldCharType="begin"/>
      </w:r>
      <w:r w:rsidR="006C3789" w:rsidRPr="00DC13B6">
        <w:rPr>
          <w:rFonts w:ascii="Cambria" w:hAnsi="Cambria" w:cs="Arial"/>
          <w:bCs/>
          <w:sz w:val="22"/>
        </w:rPr>
        <w:instrText xml:space="preserve"> REF _Ref14513600 \r \h </w:instrText>
      </w:r>
      <w:r w:rsidR="006C3789">
        <w:rPr>
          <w:rFonts w:ascii="Cambria" w:hAnsi="Cambria" w:cs="Arial"/>
          <w:bCs/>
          <w:sz w:val="22"/>
        </w:rPr>
        <w:instrText xml:space="preserve"> \* MERGEFORMAT </w:instrText>
      </w:r>
      <w:r w:rsidR="006C3789" w:rsidRPr="00DC13B6">
        <w:rPr>
          <w:rFonts w:ascii="Cambria" w:hAnsi="Cambria" w:cs="Arial"/>
          <w:bCs/>
          <w:sz w:val="22"/>
        </w:rPr>
      </w:r>
      <w:r w:rsidR="006C3789" w:rsidRPr="00DC13B6">
        <w:rPr>
          <w:rFonts w:ascii="Cambria" w:hAnsi="Cambria" w:cs="Arial"/>
          <w:bCs/>
          <w:sz w:val="22"/>
        </w:rPr>
        <w:fldChar w:fldCharType="separate"/>
      </w:r>
      <w:r w:rsidR="00EE7B40">
        <w:rPr>
          <w:rFonts w:ascii="Cambria" w:hAnsi="Cambria" w:cs="Arial"/>
          <w:bCs/>
          <w:sz w:val="22"/>
        </w:rPr>
        <w:t>3.2</w:t>
      </w:r>
      <w:r w:rsidR="006C3789" w:rsidRPr="00DC13B6">
        <w:rPr>
          <w:rFonts w:ascii="Cambria" w:hAnsi="Cambria" w:cs="Arial"/>
          <w:bCs/>
          <w:sz w:val="22"/>
        </w:rPr>
        <w:fldChar w:fldCharType="end"/>
      </w:r>
      <w:r w:rsidR="006C3789">
        <w:rPr>
          <w:rFonts w:ascii="Cambria" w:hAnsi="Cambria" w:cs="Arial"/>
          <w:bCs/>
          <w:sz w:val="22"/>
        </w:rPr>
        <w:t xml:space="preserve"> </w:t>
      </w:r>
      <w:r w:rsidRPr="00DC13B6">
        <w:rPr>
          <w:rFonts w:ascii="Cambria" w:hAnsi="Cambria" w:cs="Arial"/>
          <w:bCs/>
          <w:sz w:val="22"/>
        </w:rPr>
        <w:t>nebude mať Zhotoviteľ nárok na úhradu žiadnych ďalších nákladov od Objednávateľa.</w:t>
      </w:r>
    </w:p>
    <w:p w14:paraId="453AC912" w14:textId="77777777" w:rsidR="00DC13B6" w:rsidRPr="00DC13B6" w:rsidRDefault="00DC13B6" w:rsidP="00426C94">
      <w:pPr>
        <w:numPr>
          <w:ilvl w:val="2"/>
          <w:numId w:val="16"/>
        </w:numPr>
        <w:spacing w:before="0" w:after="120" w:line="240" w:lineRule="auto"/>
        <w:jc w:val="both"/>
        <w:rPr>
          <w:rFonts w:ascii="Cambria" w:hAnsi="Cambria" w:cs="Arial"/>
          <w:bCs/>
          <w:sz w:val="22"/>
        </w:rPr>
      </w:pPr>
      <w:r w:rsidRPr="00DC13B6">
        <w:rPr>
          <w:rFonts w:ascii="Cambria" w:hAnsi="Cambria" w:cs="Arial"/>
          <w:bCs/>
          <w:sz w:val="22"/>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7B407EA5" w14:textId="77777777" w:rsidR="00DC13B6" w:rsidRPr="00DC13B6" w:rsidRDefault="00DC13B6" w:rsidP="00426C94">
      <w:pPr>
        <w:numPr>
          <w:ilvl w:val="2"/>
          <w:numId w:val="16"/>
        </w:numPr>
        <w:spacing w:before="0" w:after="120" w:line="240" w:lineRule="auto"/>
        <w:jc w:val="both"/>
        <w:rPr>
          <w:rFonts w:ascii="Cambria" w:hAnsi="Cambria" w:cs="Arial"/>
          <w:bCs/>
          <w:sz w:val="22"/>
        </w:rPr>
      </w:pPr>
      <w:r w:rsidRPr="00DC13B6">
        <w:rPr>
          <w:rFonts w:ascii="Cambria" w:hAnsi="Cambria" w:cs="Arial"/>
          <w:bCs/>
          <w:sz w:val="22"/>
        </w:rPr>
        <w:t>V prípade, ak bude na splnenie akejkoľvek povinnosti, ktorú je povinný splniť Zhotoviteľ, potrebné vystaviť a udeliť Zhotoviteľovi osobitné plnomocenstvo zo strany Objednávateľa, Objednávateľ na výzvu Zhotoviteľa Zhotoviteľovi takéto plnomocenstvo v primeranom rozsahu vystaví.</w:t>
      </w:r>
    </w:p>
    <w:p w14:paraId="4AB630C1" w14:textId="5D9BB71C" w:rsidR="00862FF2" w:rsidRPr="004842F0" w:rsidRDefault="00862FF2" w:rsidP="00426C94">
      <w:pPr>
        <w:numPr>
          <w:ilvl w:val="1"/>
          <w:numId w:val="16"/>
        </w:numPr>
        <w:spacing w:before="0" w:after="120" w:line="240" w:lineRule="auto"/>
        <w:jc w:val="both"/>
        <w:rPr>
          <w:rFonts w:ascii="Cambria" w:hAnsi="Cambria" w:cs="Arial"/>
          <w:b/>
          <w:bCs/>
          <w:sz w:val="22"/>
        </w:rPr>
      </w:pPr>
      <w:r w:rsidRPr="004842F0">
        <w:rPr>
          <w:rFonts w:ascii="Cambria" w:hAnsi="Cambria" w:cs="Arial"/>
          <w:b/>
          <w:bCs/>
          <w:sz w:val="22"/>
        </w:rPr>
        <w:t>Správy o</w:t>
      </w:r>
      <w:r w:rsidRPr="004842F0">
        <w:rPr>
          <w:rFonts w:ascii="Cambria" w:hAnsi="Cambria" w:cs="Calibri"/>
          <w:b/>
          <w:bCs/>
          <w:sz w:val="22"/>
        </w:rPr>
        <w:t> </w:t>
      </w:r>
      <w:r w:rsidRPr="004842F0">
        <w:rPr>
          <w:rFonts w:ascii="Cambria" w:hAnsi="Cambria" w:cs="Arial"/>
          <w:b/>
          <w:bCs/>
          <w:sz w:val="22"/>
        </w:rPr>
        <w:t>postupe pr</w:t>
      </w:r>
      <w:r w:rsidRPr="004842F0">
        <w:rPr>
          <w:rFonts w:ascii="Cambria" w:hAnsi="Cambria" w:cs="Proba Pro"/>
          <w:b/>
          <w:bCs/>
          <w:sz w:val="22"/>
        </w:rPr>
        <w:t>á</w:t>
      </w:r>
      <w:r w:rsidRPr="004842F0">
        <w:rPr>
          <w:rFonts w:ascii="Cambria" w:hAnsi="Cambria" w:cs="Arial"/>
          <w:b/>
          <w:bCs/>
          <w:sz w:val="22"/>
        </w:rPr>
        <w:t>c a súpis vykonaných prác</w:t>
      </w:r>
      <w:r w:rsidR="006C3789">
        <w:rPr>
          <w:rFonts w:ascii="Cambria" w:hAnsi="Cambria" w:cs="Arial"/>
          <w:b/>
          <w:bCs/>
          <w:sz w:val="22"/>
        </w:rPr>
        <w:t xml:space="preserve"> </w:t>
      </w:r>
    </w:p>
    <w:p w14:paraId="093967E6" w14:textId="626AE69F" w:rsidR="00FC40D8" w:rsidRPr="001E0CD9" w:rsidRDefault="00862FF2" w:rsidP="00426C94">
      <w:pPr>
        <w:numPr>
          <w:ilvl w:val="2"/>
          <w:numId w:val="16"/>
        </w:numPr>
        <w:spacing w:before="0" w:after="120" w:line="240" w:lineRule="auto"/>
        <w:jc w:val="both"/>
        <w:rPr>
          <w:rFonts w:ascii="Cambria" w:hAnsi="Cambria" w:cs="Arial"/>
          <w:bCs/>
          <w:sz w:val="22"/>
        </w:rPr>
      </w:pPr>
      <w:bookmarkStart w:id="19" w:name="_Ref21342239"/>
      <w:r w:rsidRPr="004842F0">
        <w:rPr>
          <w:rFonts w:ascii="Cambria" w:hAnsi="Cambria"/>
          <w:sz w:val="22"/>
        </w:rPr>
        <w:t xml:space="preserve">Zhotoviteľ pravidelne za </w:t>
      </w:r>
      <w:r w:rsidR="00DF4D94" w:rsidRPr="004842F0">
        <w:rPr>
          <w:rFonts w:ascii="Cambria" w:hAnsi="Cambria"/>
          <w:sz w:val="22"/>
        </w:rPr>
        <w:t>každý kalendárny mesiac</w:t>
      </w:r>
      <w:r w:rsidRPr="004842F0">
        <w:rPr>
          <w:rFonts w:ascii="Cambria" w:hAnsi="Cambria"/>
          <w:sz w:val="22"/>
        </w:rPr>
        <w:t xml:space="preserve"> vyhotoví a</w:t>
      </w:r>
      <w:r w:rsidRPr="004842F0">
        <w:rPr>
          <w:rFonts w:ascii="Cambria" w:hAnsi="Cambria" w:cs="Calibri"/>
          <w:sz w:val="22"/>
        </w:rPr>
        <w:t> </w:t>
      </w:r>
      <w:r w:rsidRPr="004842F0">
        <w:rPr>
          <w:rFonts w:ascii="Cambria" w:hAnsi="Cambria"/>
          <w:sz w:val="22"/>
        </w:rPr>
        <w:t>predlo</w:t>
      </w:r>
      <w:r w:rsidRPr="004842F0">
        <w:rPr>
          <w:rFonts w:ascii="Cambria" w:hAnsi="Cambria" w:cs="Proba Pro"/>
          <w:sz w:val="22"/>
        </w:rPr>
        <w:t>ží</w:t>
      </w:r>
      <w:r w:rsidRPr="004842F0">
        <w:rPr>
          <w:rFonts w:ascii="Cambria" w:hAnsi="Cambria"/>
          <w:sz w:val="22"/>
        </w:rPr>
        <w:t xml:space="preserve"> </w:t>
      </w:r>
      <w:r w:rsidR="008C68A1">
        <w:rPr>
          <w:rFonts w:ascii="Cambria" w:hAnsi="Cambria"/>
          <w:sz w:val="22"/>
        </w:rPr>
        <w:t>D</w:t>
      </w:r>
      <w:r w:rsidR="008C68A1" w:rsidRPr="004842F0">
        <w:rPr>
          <w:rFonts w:ascii="Cambria" w:hAnsi="Cambria"/>
          <w:sz w:val="22"/>
        </w:rPr>
        <w:t>ozor</w:t>
      </w:r>
      <w:r w:rsidR="008C68A1">
        <w:rPr>
          <w:rFonts w:ascii="Cambria" w:hAnsi="Cambria"/>
          <w:sz w:val="22"/>
        </w:rPr>
        <w:t>u Objednávateľa</w:t>
      </w:r>
      <w:r w:rsidR="008C68A1" w:rsidRPr="004842F0">
        <w:rPr>
          <w:rFonts w:ascii="Cambria" w:hAnsi="Cambria"/>
          <w:sz w:val="22"/>
        </w:rPr>
        <w:t xml:space="preserve"> </w:t>
      </w:r>
      <w:r w:rsidRPr="001E0CD9">
        <w:rPr>
          <w:rFonts w:ascii="Cambria" w:hAnsi="Cambria" w:cs="Arial"/>
          <w:bCs/>
          <w:sz w:val="22"/>
        </w:rPr>
        <w:t xml:space="preserve">správy o postupe prác na Diele do </w:t>
      </w:r>
      <w:r w:rsidR="00584CEF">
        <w:rPr>
          <w:rFonts w:ascii="Cambria" w:hAnsi="Cambria" w:cs="Arial"/>
          <w:bCs/>
          <w:sz w:val="22"/>
        </w:rPr>
        <w:t>piatich</w:t>
      </w:r>
      <w:r w:rsidR="00584CEF" w:rsidRPr="001E0CD9">
        <w:rPr>
          <w:rFonts w:ascii="Cambria" w:hAnsi="Cambria" w:cs="Arial"/>
          <w:bCs/>
          <w:sz w:val="22"/>
        </w:rPr>
        <w:t xml:space="preserve"> </w:t>
      </w:r>
      <w:r w:rsidRPr="001E0CD9">
        <w:rPr>
          <w:rFonts w:ascii="Cambria" w:hAnsi="Cambria" w:cs="Arial"/>
          <w:bCs/>
          <w:sz w:val="22"/>
        </w:rPr>
        <w:t>(</w:t>
      </w:r>
      <w:r w:rsidR="00584CEF">
        <w:rPr>
          <w:rFonts w:ascii="Cambria" w:hAnsi="Cambria" w:cs="Arial"/>
          <w:bCs/>
          <w:sz w:val="22"/>
        </w:rPr>
        <w:t>5</w:t>
      </w:r>
      <w:r w:rsidRPr="001E0CD9">
        <w:rPr>
          <w:rFonts w:ascii="Cambria" w:hAnsi="Cambria" w:cs="Arial"/>
          <w:bCs/>
          <w:sz w:val="22"/>
        </w:rPr>
        <w:t>) dní po skončení sledovaného obdobia, ktorého sa týkajú. Správa o postupe prác bude obsahovať podrobný popis postupu prác, fotografie postupu prác, kópiu stavebného denníka za sledované obdobie a porovnanie skutočného a plánovaného postupu prác.</w:t>
      </w:r>
      <w:bookmarkEnd w:id="19"/>
      <w:r w:rsidRPr="001E0CD9">
        <w:rPr>
          <w:rFonts w:ascii="Cambria" w:hAnsi="Cambria" w:cs="Arial"/>
          <w:bCs/>
          <w:sz w:val="22"/>
        </w:rPr>
        <w:t xml:space="preserve"> </w:t>
      </w:r>
    </w:p>
    <w:p w14:paraId="3E43CD15" w14:textId="7A22E8AF" w:rsidR="000017C4" w:rsidRPr="009161CA" w:rsidRDefault="00766A01" w:rsidP="00426C94">
      <w:pPr>
        <w:numPr>
          <w:ilvl w:val="2"/>
          <w:numId w:val="16"/>
        </w:numPr>
        <w:spacing w:before="0" w:after="120" w:line="240" w:lineRule="auto"/>
        <w:jc w:val="both"/>
        <w:rPr>
          <w:rFonts w:ascii="Cambria" w:hAnsi="Cambria" w:cs="Arial"/>
          <w:b/>
          <w:sz w:val="22"/>
        </w:rPr>
      </w:pPr>
      <w:bookmarkStart w:id="20" w:name="_Ref19795922"/>
      <w:r>
        <w:rPr>
          <w:rFonts w:ascii="Cambria" w:hAnsi="Cambria" w:cs="Arial"/>
          <w:bCs/>
          <w:sz w:val="22"/>
        </w:rPr>
        <w:t xml:space="preserve">Spolu s každou správou o postupe prác Zhotoviteľ doručí Dozoru Objednávateľa aj </w:t>
      </w:r>
      <w:r w:rsidR="00AF5920">
        <w:rPr>
          <w:rFonts w:ascii="Cambria" w:hAnsi="Cambria" w:cs="Arial"/>
          <w:bCs/>
          <w:sz w:val="22"/>
        </w:rPr>
        <w:t xml:space="preserve">ocenený </w:t>
      </w:r>
      <w:r>
        <w:rPr>
          <w:rFonts w:ascii="Cambria" w:hAnsi="Cambria" w:cs="Arial"/>
          <w:bCs/>
          <w:sz w:val="22"/>
        </w:rPr>
        <w:t>súpis vykonaných plnení</w:t>
      </w:r>
      <w:r w:rsidR="00AF5920">
        <w:rPr>
          <w:rFonts w:ascii="Cambria" w:hAnsi="Cambria" w:cs="Arial"/>
          <w:bCs/>
          <w:sz w:val="22"/>
        </w:rPr>
        <w:t xml:space="preserve"> podľa Rozpočtu Zmluvnej ceny</w:t>
      </w:r>
      <w:r>
        <w:rPr>
          <w:rFonts w:ascii="Cambria" w:hAnsi="Cambria" w:cs="Arial"/>
          <w:bCs/>
          <w:sz w:val="22"/>
        </w:rPr>
        <w:t xml:space="preserve">, spolu s ktorým predloží </w:t>
      </w:r>
      <w:r w:rsidR="00495372" w:rsidRPr="00495372">
        <w:rPr>
          <w:rFonts w:ascii="Cambria" w:hAnsi="Cambria" w:cs="Arial"/>
          <w:bCs/>
          <w:sz w:val="22"/>
        </w:rPr>
        <w:t>aj zdôvodňujúce dokumenty, ktoré budú preukazovať splnenie predpokladov na poskytnutie platby</w:t>
      </w:r>
      <w:r w:rsidR="004B3CB6">
        <w:rPr>
          <w:rFonts w:ascii="Cambria" w:hAnsi="Cambria" w:cs="Arial"/>
          <w:bCs/>
          <w:sz w:val="22"/>
        </w:rPr>
        <w:t xml:space="preserve"> a určenie výšky platby</w:t>
      </w:r>
      <w:r w:rsidR="001C779E">
        <w:rPr>
          <w:rFonts w:ascii="Cambria" w:hAnsi="Cambria" w:cs="Arial"/>
          <w:bCs/>
          <w:sz w:val="22"/>
        </w:rPr>
        <w:t>.</w:t>
      </w:r>
      <w:r w:rsidR="00495372" w:rsidRPr="00495372">
        <w:rPr>
          <w:rFonts w:ascii="Cambria" w:hAnsi="Cambria" w:cs="Arial"/>
          <w:bCs/>
          <w:sz w:val="22"/>
        </w:rPr>
        <w:t xml:space="preserve"> </w:t>
      </w:r>
      <w:r w:rsidR="000839C1">
        <w:rPr>
          <w:rFonts w:ascii="Cambria" w:hAnsi="Cambria" w:cs="Arial"/>
          <w:bCs/>
          <w:sz w:val="22"/>
        </w:rPr>
        <w:t xml:space="preserve">Súpis vykonaných prác bude vypracovaný tak, aby bolo možné osobitne </w:t>
      </w:r>
      <w:r w:rsidR="005D43B1">
        <w:rPr>
          <w:rFonts w:ascii="Cambria" w:hAnsi="Cambria" w:cs="Arial"/>
          <w:bCs/>
          <w:sz w:val="22"/>
        </w:rPr>
        <w:t xml:space="preserve">kontrolovať postup prác na jednotlivých častiach Diela: </w:t>
      </w:r>
      <w:r w:rsidR="005D43B1" w:rsidRPr="00A65268">
        <w:rPr>
          <w:rFonts w:ascii="Cambria" w:hAnsi="Cambria" w:cs="Arial"/>
          <w:sz w:val="22"/>
        </w:rPr>
        <w:t>ČOV Kráľová pri Senci</w:t>
      </w:r>
      <w:r w:rsidR="005D43B1">
        <w:rPr>
          <w:rFonts w:ascii="Cambria" w:hAnsi="Cambria" w:cs="Arial"/>
          <w:sz w:val="22"/>
        </w:rPr>
        <w:t xml:space="preserve">, </w:t>
      </w:r>
      <w:r w:rsidR="005D43B1" w:rsidRPr="00A65268">
        <w:rPr>
          <w:rFonts w:ascii="Cambria" w:hAnsi="Cambria" w:cs="Arial"/>
          <w:sz w:val="22"/>
        </w:rPr>
        <w:t>kanalizácia Kráľová pri Senci</w:t>
      </w:r>
      <w:r w:rsidR="005D43B1">
        <w:rPr>
          <w:rFonts w:ascii="Cambria" w:hAnsi="Cambria" w:cs="Arial"/>
          <w:sz w:val="22"/>
        </w:rPr>
        <w:t xml:space="preserve">, </w:t>
      </w:r>
      <w:r w:rsidR="005D43B1" w:rsidRPr="00A65268">
        <w:rPr>
          <w:rFonts w:ascii="Cambria" w:hAnsi="Cambria" w:cs="Arial"/>
          <w:sz w:val="22"/>
        </w:rPr>
        <w:t>kanalizáci</w:t>
      </w:r>
      <w:r w:rsidR="005D43B1">
        <w:rPr>
          <w:rFonts w:ascii="Cambria" w:hAnsi="Cambria" w:cs="Arial"/>
          <w:sz w:val="22"/>
        </w:rPr>
        <w:t>a</w:t>
      </w:r>
      <w:r w:rsidR="005D43B1" w:rsidRPr="00A65268">
        <w:rPr>
          <w:rFonts w:ascii="Cambria" w:hAnsi="Cambria" w:cs="Arial"/>
          <w:sz w:val="22"/>
        </w:rPr>
        <w:t xml:space="preserve"> v </w:t>
      </w:r>
      <w:r w:rsidR="00562E0A">
        <w:rPr>
          <w:rFonts w:ascii="Cambria" w:hAnsi="Cambria" w:cs="Arial"/>
          <w:sz w:val="22"/>
        </w:rPr>
        <w:t>Kostolná</w:t>
      </w:r>
      <w:r w:rsidR="005D43B1" w:rsidRPr="00A65268">
        <w:rPr>
          <w:rFonts w:ascii="Cambria" w:hAnsi="Cambria" w:cs="Arial"/>
          <w:sz w:val="22"/>
        </w:rPr>
        <w:t xml:space="preserve"> pri Dunaji a</w:t>
      </w:r>
      <w:r w:rsidR="005D43B1">
        <w:rPr>
          <w:rFonts w:ascii="Cambria" w:hAnsi="Cambria" w:cs="Arial"/>
          <w:sz w:val="22"/>
        </w:rPr>
        <w:t xml:space="preserve"> </w:t>
      </w:r>
      <w:r w:rsidR="005D43B1">
        <w:rPr>
          <w:rFonts w:ascii="Cambria" w:hAnsi="Cambria" w:cs="Arial"/>
          <w:sz w:val="22"/>
        </w:rPr>
        <w:lastRenderedPageBreak/>
        <w:t>kanalizácia</w:t>
      </w:r>
      <w:r w:rsidR="005D43B1" w:rsidRPr="00A65268">
        <w:rPr>
          <w:rFonts w:ascii="Cambria" w:hAnsi="Cambria" w:cs="Arial"/>
          <w:sz w:val="22"/>
        </w:rPr>
        <w:t> Hrubá Borša</w:t>
      </w:r>
      <w:r w:rsidR="00562E0A">
        <w:rPr>
          <w:rFonts w:ascii="Cambria" w:hAnsi="Cambria" w:cs="Arial"/>
          <w:sz w:val="22"/>
        </w:rPr>
        <w:t>; podrobnosti môže určiť Dozor Objednávateľa</w:t>
      </w:r>
      <w:r w:rsidR="005D43B1">
        <w:rPr>
          <w:rFonts w:ascii="Cambria" w:hAnsi="Cambria" w:cs="Arial"/>
          <w:sz w:val="22"/>
        </w:rPr>
        <w:t xml:space="preserve">. </w:t>
      </w:r>
      <w:r w:rsidR="008C68A1">
        <w:rPr>
          <w:rFonts w:ascii="Cambria" w:hAnsi="Cambria"/>
          <w:sz w:val="22"/>
        </w:rPr>
        <w:t>D</w:t>
      </w:r>
      <w:r w:rsidR="008C68A1" w:rsidRPr="004842F0">
        <w:rPr>
          <w:rFonts w:ascii="Cambria" w:hAnsi="Cambria"/>
          <w:sz w:val="22"/>
        </w:rPr>
        <w:t>ozor</w:t>
      </w:r>
      <w:r w:rsidR="008C68A1">
        <w:rPr>
          <w:rFonts w:ascii="Cambria" w:hAnsi="Cambria"/>
          <w:sz w:val="22"/>
        </w:rPr>
        <w:t>u Objednávateľa</w:t>
      </w:r>
      <w:r w:rsidR="008C68A1" w:rsidRPr="004842F0">
        <w:rPr>
          <w:rFonts w:ascii="Cambria" w:hAnsi="Cambria"/>
          <w:sz w:val="22"/>
        </w:rPr>
        <w:t xml:space="preserve"> </w:t>
      </w:r>
      <w:r w:rsidR="00495372" w:rsidRPr="00495372">
        <w:rPr>
          <w:rFonts w:ascii="Cambria" w:hAnsi="Cambria" w:cs="Arial"/>
          <w:bCs/>
          <w:sz w:val="22"/>
        </w:rPr>
        <w:t xml:space="preserve">patrí lehota </w:t>
      </w:r>
      <w:r w:rsidR="005146B7">
        <w:rPr>
          <w:rFonts w:ascii="Cambria" w:hAnsi="Cambria" w:cs="Arial"/>
          <w:bCs/>
          <w:sz w:val="22"/>
        </w:rPr>
        <w:t>desiatich</w:t>
      </w:r>
      <w:r w:rsidR="005146B7" w:rsidRPr="00495372">
        <w:rPr>
          <w:rFonts w:ascii="Cambria" w:hAnsi="Cambria" w:cs="Arial"/>
          <w:bCs/>
          <w:sz w:val="22"/>
        </w:rPr>
        <w:t xml:space="preserve"> </w:t>
      </w:r>
      <w:r w:rsidR="00495372" w:rsidRPr="00495372">
        <w:rPr>
          <w:rFonts w:ascii="Cambria" w:hAnsi="Cambria" w:cs="Arial"/>
          <w:bCs/>
          <w:sz w:val="22"/>
        </w:rPr>
        <w:t>(</w:t>
      </w:r>
      <w:r w:rsidR="005146B7">
        <w:rPr>
          <w:rFonts w:ascii="Cambria" w:hAnsi="Cambria" w:cs="Arial"/>
          <w:bCs/>
          <w:sz w:val="22"/>
        </w:rPr>
        <w:t>10</w:t>
      </w:r>
      <w:r w:rsidR="00495372" w:rsidRPr="00495372">
        <w:rPr>
          <w:rFonts w:ascii="Cambria" w:hAnsi="Cambria" w:cs="Arial"/>
          <w:bCs/>
          <w:sz w:val="22"/>
        </w:rPr>
        <w:t xml:space="preserve">) pracovných dní odo dňa predloženia </w:t>
      </w:r>
      <w:r w:rsidR="004B3CB6">
        <w:rPr>
          <w:rFonts w:ascii="Cambria" w:hAnsi="Cambria" w:cs="Arial"/>
          <w:bCs/>
          <w:sz w:val="22"/>
        </w:rPr>
        <w:t xml:space="preserve">oceneného </w:t>
      </w:r>
      <w:r w:rsidR="00495372" w:rsidRPr="00495372">
        <w:rPr>
          <w:rFonts w:ascii="Cambria" w:hAnsi="Cambria" w:cs="Arial"/>
          <w:bCs/>
          <w:sz w:val="22"/>
        </w:rPr>
        <w:t xml:space="preserve">súpisu vykonaných plnení na jeho preskúmanie. Na preskúmanie súpisu vykonaných plnení podľa tohto bodu sa primerane uplatňujú ustanovenia o schvaľovaní Dokumentácie Zhotoviteľa podľa </w:t>
      </w:r>
      <w:r w:rsidR="001C779E">
        <w:rPr>
          <w:rFonts w:ascii="Cambria" w:hAnsi="Cambria" w:cs="Arial"/>
          <w:bCs/>
          <w:sz w:val="22"/>
        </w:rPr>
        <w:t xml:space="preserve">bodu </w:t>
      </w:r>
      <w:r w:rsidR="001C779E">
        <w:rPr>
          <w:rFonts w:ascii="Cambria" w:hAnsi="Cambria" w:cs="Arial"/>
          <w:bCs/>
          <w:sz w:val="22"/>
        </w:rPr>
        <w:fldChar w:fldCharType="begin"/>
      </w:r>
      <w:r w:rsidR="001C779E">
        <w:rPr>
          <w:rFonts w:ascii="Cambria" w:hAnsi="Cambria" w:cs="Arial"/>
          <w:bCs/>
          <w:sz w:val="22"/>
        </w:rPr>
        <w:instrText xml:space="preserve"> REF _Ref19784375 \r \h </w:instrText>
      </w:r>
      <w:r w:rsidR="001C779E">
        <w:rPr>
          <w:rFonts w:ascii="Cambria" w:hAnsi="Cambria" w:cs="Arial"/>
          <w:bCs/>
          <w:sz w:val="22"/>
        </w:rPr>
      </w:r>
      <w:r w:rsidR="001C779E">
        <w:rPr>
          <w:rFonts w:ascii="Cambria" w:hAnsi="Cambria" w:cs="Arial"/>
          <w:bCs/>
          <w:sz w:val="22"/>
        </w:rPr>
        <w:fldChar w:fldCharType="separate"/>
      </w:r>
      <w:r w:rsidR="00EE7B40">
        <w:rPr>
          <w:rFonts w:ascii="Cambria" w:hAnsi="Cambria" w:cs="Arial"/>
          <w:bCs/>
          <w:sz w:val="22"/>
        </w:rPr>
        <w:t>2.1.2</w:t>
      </w:r>
      <w:r w:rsidR="001C779E">
        <w:rPr>
          <w:rFonts w:ascii="Cambria" w:hAnsi="Cambria" w:cs="Arial"/>
          <w:bCs/>
          <w:sz w:val="22"/>
        </w:rPr>
        <w:fldChar w:fldCharType="end"/>
      </w:r>
      <w:r w:rsidR="00495372" w:rsidRPr="00495372">
        <w:rPr>
          <w:rFonts w:ascii="Cambria" w:hAnsi="Cambria" w:cs="Arial"/>
          <w:bCs/>
          <w:sz w:val="22"/>
        </w:rPr>
        <w:t xml:space="preserve"> tejto Zmluvy. </w:t>
      </w:r>
      <w:r w:rsidR="00E66C2A">
        <w:rPr>
          <w:rFonts w:ascii="Cambria" w:hAnsi="Cambria" w:cs="Arial"/>
          <w:bCs/>
          <w:sz w:val="22"/>
        </w:rPr>
        <w:t>Dozorom Objednávateľa</w:t>
      </w:r>
      <w:r w:rsidR="00495372" w:rsidRPr="00495372">
        <w:rPr>
          <w:rFonts w:ascii="Cambria" w:hAnsi="Cambria" w:cs="Arial"/>
          <w:bCs/>
          <w:sz w:val="22"/>
        </w:rPr>
        <w:t xml:space="preserve"> schválený </w:t>
      </w:r>
      <w:r w:rsidR="004B3CB6">
        <w:rPr>
          <w:rFonts w:ascii="Cambria" w:hAnsi="Cambria" w:cs="Arial"/>
          <w:bCs/>
          <w:sz w:val="22"/>
        </w:rPr>
        <w:t xml:space="preserve">ocenený </w:t>
      </w:r>
      <w:r w:rsidR="00495372" w:rsidRPr="00495372">
        <w:rPr>
          <w:rFonts w:ascii="Cambria" w:hAnsi="Cambria" w:cs="Arial"/>
          <w:bCs/>
          <w:sz w:val="22"/>
        </w:rPr>
        <w:t xml:space="preserve">súpis vykonaných plnení je podkladom pre fakturáciu </w:t>
      </w:r>
      <w:r w:rsidR="000017C4">
        <w:rPr>
          <w:rFonts w:ascii="Cambria" w:hAnsi="Cambria" w:cs="Arial"/>
          <w:bCs/>
          <w:sz w:val="22"/>
        </w:rPr>
        <w:t>Zmluvnej ceny</w:t>
      </w:r>
      <w:r w:rsidR="00495372" w:rsidRPr="00495372">
        <w:rPr>
          <w:rFonts w:ascii="Cambria" w:hAnsi="Cambria" w:cs="Arial"/>
          <w:bCs/>
          <w:sz w:val="22"/>
        </w:rPr>
        <w:t xml:space="preserve"> podľa bodu </w:t>
      </w:r>
      <w:r w:rsidR="006B10C7">
        <w:rPr>
          <w:rFonts w:ascii="Cambria" w:hAnsi="Cambria" w:cs="Arial"/>
          <w:bCs/>
          <w:sz w:val="22"/>
          <w:highlight w:val="yellow"/>
        </w:rPr>
        <w:fldChar w:fldCharType="begin"/>
      </w:r>
      <w:r w:rsidR="006B10C7">
        <w:rPr>
          <w:rFonts w:ascii="Cambria" w:hAnsi="Cambria" w:cs="Arial"/>
          <w:bCs/>
          <w:sz w:val="22"/>
        </w:rPr>
        <w:instrText xml:space="preserve"> REF _Ref490747307 \r \h </w:instrText>
      </w:r>
      <w:r w:rsidR="006B10C7">
        <w:rPr>
          <w:rFonts w:ascii="Cambria" w:hAnsi="Cambria" w:cs="Arial"/>
          <w:bCs/>
          <w:sz w:val="22"/>
          <w:highlight w:val="yellow"/>
        </w:rPr>
      </w:r>
      <w:r w:rsidR="006B10C7">
        <w:rPr>
          <w:rFonts w:ascii="Cambria" w:hAnsi="Cambria" w:cs="Arial"/>
          <w:bCs/>
          <w:sz w:val="22"/>
          <w:highlight w:val="yellow"/>
        </w:rPr>
        <w:fldChar w:fldCharType="separate"/>
      </w:r>
      <w:r w:rsidR="00EE7B40">
        <w:rPr>
          <w:rFonts w:ascii="Cambria" w:hAnsi="Cambria" w:cs="Arial"/>
          <w:bCs/>
          <w:sz w:val="22"/>
        </w:rPr>
        <w:t>4.1</w:t>
      </w:r>
      <w:r w:rsidR="006B10C7">
        <w:rPr>
          <w:rFonts w:ascii="Cambria" w:hAnsi="Cambria" w:cs="Arial"/>
          <w:bCs/>
          <w:sz w:val="22"/>
          <w:highlight w:val="yellow"/>
        </w:rPr>
        <w:fldChar w:fldCharType="end"/>
      </w:r>
      <w:r w:rsidR="000017C4" w:rsidRPr="00495372">
        <w:rPr>
          <w:rFonts w:ascii="Cambria" w:hAnsi="Cambria" w:cs="Arial"/>
          <w:bCs/>
          <w:sz w:val="22"/>
        </w:rPr>
        <w:t xml:space="preserve"> </w:t>
      </w:r>
      <w:r w:rsidR="00495372" w:rsidRPr="00495372">
        <w:rPr>
          <w:rFonts w:ascii="Cambria" w:hAnsi="Cambria" w:cs="Arial"/>
          <w:bCs/>
          <w:sz w:val="22"/>
        </w:rPr>
        <w:t>tejto Zmluvy.</w:t>
      </w:r>
      <w:bookmarkEnd w:id="20"/>
    </w:p>
    <w:p w14:paraId="12828DA3" w14:textId="0BAD1323" w:rsidR="009161CA" w:rsidRPr="009161CA" w:rsidRDefault="008C68A1" w:rsidP="009161CA">
      <w:pPr>
        <w:numPr>
          <w:ilvl w:val="2"/>
          <w:numId w:val="16"/>
        </w:numPr>
        <w:spacing w:before="0" w:after="120" w:line="240" w:lineRule="auto"/>
        <w:jc w:val="both"/>
        <w:rPr>
          <w:rFonts w:ascii="Cambria" w:hAnsi="Cambria" w:cs="Arial"/>
          <w:bCs/>
          <w:sz w:val="22"/>
        </w:rPr>
      </w:pPr>
      <w:r>
        <w:rPr>
          <w:rFonts w:ascii="Cambria" w:hAnsi="Cambria" w:cs="Arial"/>
          <w:bCs/>
          <w:sz w:val="22"/>
        </w:rPr>
        <w:t>D</w:t>
      </w:r>
      <w:r w:rsidR="009161CA">
        <w:rPr>
          <w:rFonts w:ascii="Cambria" w:hAnsi="Cambria" w:cs="Arial"/>
          <w:bCs/>
          <w:sz w:val="22"/>
        </w:rPr>
        <w:t>ozor</w:t>
      </w:r>
      <w:r w:rsidR="009161CA" w:rsidRPr="009161CA">
        <w:rPr>
          <w:rFonts w:ascii="Cambria" w:hAnsi="Cambria" w:cs="Arial"/>
          <w:bCs/>
          <w:sz w:val="22"/>
        </w:rPr>
        <w:t xml:space="preserve"> Objednávateľa môže odmietnuť </w:t>
      </w:r>
      <w:r w:rsidR="009161CA">
        <w:rPr>
          <w:rFonts w:ascii="Cambria" w:hAnsi="Cambria" w:cs="Arial"/>
          <w:bCs/>
          <w:sz w:val="22"/>
        </w:rPr>
        <w:t>p</w:t>
      </w:r>
      <w:r w:rsidR="009161CA" w:rsidRPr="009161CA">
        <w:rPr>
          <w:rFonts w:ascii="Cambria" w:hAnsi="Cambria" w:cs="Arial"/>
          <w:bCs/>
          <w:sz w:val="22"/>
        </w:rPr>
        <w:t xml:space="preserve">otvrdenie </w:t>
      </w:r>
      <w:r w:rsidR="009161CA">
        <w:rPr>
          <w:rFonts w:ascii="Cambria" w:hAnsi="Cambria" w:cs="Arial"/>
          <w:bCs/>
          <w:sz w:val="22"/>
        </w:rPr>
        <w:t>oceneného súpisu vykonaných prác</w:t>
      </w:r>
      <w:r w:rsidR="009161CA" w:rsidRPr="009161CA">
        <w:rPr>
          <w:rFonts w:ascii="Cambria" w:hAnsi="Cambria" w:cs="Arial"/>
          <w:bCs/>
          <w:sz w:val="22"/>
        </w:rPr>
        <w:t xml:space="preserve"> iba v prípade, ak:</w:t>
      </w:r>
    </w:p>
    <w:p w14:paraId="16DE50E9" w14:textId="584E4337" w:rsidR="009161CA" w:rsidRPr="009161CA" w:rsidRDefault="009161CA" w:rsidP="009161CA">
      <w:pPr>
        <w:numPr>
          <w:ilvl w:val="3"/>
          <w:numId w:val="16"/>
        </w:numPr>
        <w:spacing w:before="0" w:after="120" w:line="240" w:lineRule="auto"/>
        <w:jc w:val="both"/>
        <w:rPr>
          <w:rFonts w:ascii="Cambria" w:hAnsi="Cambria" w:cs="Arial"/>
          <w:bCs/>
          <w:sz w:val="22"/>
        </w:rPr>
      </w:pPr>
      <w:r>
        <w:rPr>
          <w:rFonts w:ascii="Cambria" w:hAnsi="Cambria" w:cs="Arial"/>
          <w:bCs/>
          <w:sz w:val="22"/>
        </w:rPr>
        <w:t>n</w:t>
      </w:r>
      <w:r w:rsidRPr="009161CA">
        <w:rPr>
          <w:rFonts w:ascii="Cambria" w:hAnsi="Cambria" w:cs="Arial"/>
          <w:bCs/>
          <w:sz w:val="22"/>
        </w:rPr>
        <w:t>iektorá časť Diela alebo uskutočnená práca objektívne nie je úplne v súlade so Zmluvou, a/alebo</w:t>
      </w:r>
    </w:p>
    <w:p w14:paraId="5545EC37" w14:textId="77777777" w:rsidR="009161CA" w:rsidRPr="009161CA" w:rsidRDefault="009161CA" w:rsidP="009161CA">
      <w:pPr>
        <w:numPr>
          <w:ilvl w:val="3"/>
          <w:numId w:val="16"/>
        </w:numPr>
        <w:spacing w:before="0" w:after="120" w:line="240" w:lineRule="auto"/>
        <w:jc w:val="both"/>
        <w:rPr>
          <w:rFonts w:ascii="Cambria" w:hAnsi="Cambria" w:cs="Arial"/>
          <w:bCs/>
          <w:sz w:val="22"/>
        </w:rPr>
      </w:pPr>
      <w:r w:rsidRPr="009161CA">
        <w:rPr>
          <w:rFonts w:ascii="Cambria" w:hAnsi="Cambria" w:cs="Arial"/>
          <w:bCs/>
          <w:sz w:val="22"/>
        </w:rPr>
        <w:t>vykazuje nedostatky alebo vady a/alebo</w:t>
      </w:r>
    </w:p>
    <w:p w14:paraId="394B1D82" w14:textId="09C3DB5E" w:rsidR="009161CA" w:rsidRPr="009161CA" w:rsidRDefault="009161CA" w:rsidP="009161CA">
      <w:pPr>
        <w:numPr>
          <w:ilvl w:val="3"/>
          <w:numId w:val="16"/>
        </w:numPr>
        <w:spacing w:before="0" w:after="120" w:line="240" w:lineRule="auto"/>
        <w:jc w:val="both"/>
        <w:rPr>
          <w:rFonts w:ascii="Cambria" w:hAnsi="Cambria" w:cs="Arial"/>
          <w:bCs/>
          <w:sz w:val="22"/>
        </w:rPr>
      </w:pPr>
      <w:r w:rsidRPr="009161CA">
        <w:rPr>
          <w:rFonts w:ascii="Cambria" w:hAnsi="Cambria" w:cs="Arial"/>
          <w:bCs/>
          <w:sz w:val="22"/>
        </w:rPr>
        <w:t xml:space="preserve">Zhotoviteľ neuskutočnil alebo nevykonáva niektorú prácu alebo povinnosť v súlade so Zmluvou a bol o tejto skutočnosti informovaný </w:t>
      </w:r>
      <w:r w:rsidR="008C68A1">
        <w:rPr>
          <w:rFonts w:ascii="Cambria" w:hAnsi="Cambria" w:cs="Arial"/>
          <w:bCs/>
          <w:sz w:val="22"/>
        </w:rPr>
        <w:t>D</w:t>
      </w:r>
      <w:r w:rsidR="00E85CC5">
        <w:rPr>
          <w:rFonts w:ascii="Cambria" w:hAnsi="Cambria" w:cs="Arial"/>
          <w:bCs/>
          <w:sz w:val="22"/>
        </w:rPr>
        <w:t>ozorom</w:t>
      </w:r>
      <w:r w:rsidRPr="009161CA">
        <w:rPr>
          <w:rFonts w:ascii="Cambria" w:hAnsi="Cambria" w:cs="Arial"/>
          <w:bCs/>
          <w:sz w:val="22"/>
        </w:rPr>
        <w:t xml:space="preserve"> Objednávateľa. </w:t>
      </w:r>
    </w:p>
    <w:p w14:paraId="3B049D54" w14:textId="39C35AB9" w:rsidR="009161CA" w:rsidRPr="000927A4" w:rsidRDefault="008C68A1" w:rsidP="00CC4330">
      <w:pPr>
        <w:numPr>
          <w:ilvl w:val="2"/>
          <w:numId w:val="16"/>
        </w:numPr>
        <w:spacing w:before="0" w:after="120" w:line="240" w:lineRule="auto"/>
        <w:jc w:val="both"/>
        <w:rPr>
          <w:rFonts w:ascii="Cambria" w:hAnsi="Cambria" w:cs="Arial"/>
          <w:bCs/>
          <w:sz w:val="22"/>
        </w:rPr>
      </w:pPr>
      <w:r>
        <w:rPr>
          <w:rFonts w:ascii="Cambria" w:hAnsi="Cambria" w:cs="Arial"/>
          <w:bCs/>
          <w:sz w:val="22"/>
        </w:rPr>
        <w:t>D</w:t>
      </w:r>
      <w:r w:rsidR="005A6252">
        <w:rPr>
          <w:rFonts w:ascii="Cambria" w:hAnsi="Cambria" w:cs="Arial"/>
          <w:bCs/>
          <w:sz w:val="22"/>
        </w:rPr>
        <w:t>ozor</w:t>
      </w:r>
      <w:r w:rsidR="005A6252" w:rsidRPr="009161CA">
        <w:rPr>
          <w:rFonts w:ascii="Cambria" w:hAnsi="Cambria" w:cs="Arial"/>
          <w:bCs/>
          <w:sz w:val="22"/>
        </w:rPr>
        <w:t xml:space="preserve"> </w:t>
      </w:r>
      <w:r w:rsidR="009161CA" w:rsidRPr="009161CA">
        <w:rPr>
          <w:rFonts w:ascii="Cambria" w:hAnsi="Cambria" w:cs="Arial"/>
          <w:bCs/>
          <w:sz w:val="22"/>
        </w:rPr>
        <w:t xml:space="preserve">Objednávateľa môže v takomto prípade stanoviť hodnotu tejto práce alebo povinnosti a odpočítať ju od čiastky inak splatnej pokiaľ práca alebo povinnosť nie je </w:t>
      </w:r>
      <w:r w:rsidR="009161CA" w:rsidRPr="000927A4">
        <w:rPr>
          <w:rFonts w:ascii="Cambria" w:hAnsi="Cambria" w:cs="Arial"/>
          <w:bCs/>
          <w:sz w:val="22"/>
        </w:rPr>
        <w:t>vykonaná , alebo ak je časť Diela vykonaná s vadami.</w:t>
      </w:r>
    </w:p>
    <w:p w14:paraId="2A107E94" w14:textId="2D88B255" w:rsidR="00837F51" w:rsidRPr="000927A4" w:rsidRDefault="00DC3D29" w:rsidP="00837F51">
      <w:pPr>
        <w:numPr>
          <w:ilvl w:val="2"/>
          <w:numId w:val="16"/>
        </w:numPr>
        <w:spacing w:before="0" w:after="120" w:line="240" w:lineRule="auto"/>
        <w:jc w:val="both"/>
        <w:rPr>
          <w:rFonts w:ascii="Cambria" w:hAnsi="Cambria" w:cs="Arial"/>
          <w:bCs/>
          <w:sz w:val="22"/>
        </w:rPr>
      </w:pPr>
      <w:bookmarkStart w:id="21" w:name="_Ref19798019"/>
      <w:r w:rsidRPr="000927A4">
        <w:rPr>
          <w:rFonts w:ascii="Cambria" w:hAnsi="Cambria" w:cs="Arial"/>
          <w:bCs/>
          <w:sz w:val="22"/>
        </w:rPr>
        <w:t xml:space="preserve">Najneskôr do 30 dní po vydaní </w:t>
      </w:r>
      <w:r w:rsidR="00782607" w:rsidRPr="000927A4">
        <w:rPr>
          <w:rFonts w:ascii="Cambria" w:hAnsi="Cambria"/>
          <w:sz w:val="22"/>
        </w:rPr>
        <w:t xml:space="preserve">Preberacieho protokolu k poslednej časti Diela </w:t>
      </w:r>
      <w:r w:rsidRPr="000927A4">
        <w:rPr>
          <w:rFonts w:ascii="Cambria" w:hAnsi="Cambria" w:cs="Arial"/>
          <w:bCs/>
          <w:sz w:val="22"/>
        </w:rPr>
        <w:t xml:space="preserve">Zhotoviteľ predloží </w:t>
      </w:r>
      <w:r w:rsidR="008C68A1" w:rsidRPr="000927A4">
        <w:rPr>
          <w:rFonts w:ascii="Cambria" w:hAnsi="Cambria"/>
          <w:sz w:val="22"/>
        </w:rPr>
        <w:t xml:space="preserve">Dozoru Objednávateľa </w:t>
      </w:r>
      <w:r w:rsidR="00837F51" w:rsidRPr="000927A4">
        <w:rPr>
          <w:rFonts w:ascii="Cambria" w:hAnsi="Cambria" w:cs="Arial"/>
          <w:bCs/>
          <w:sz w:val="22"/>
        </w:rPr>
        <w:t>konečný súpis vykonaných prác pre účely vystavenia záverečnej faktúry, v ktorom Zhotoviteľ uvedie</w:t>
      </w:r>
      <w:bookmarkEnd w:id="21"/>
      <w:r w:rsidR="00837F51" w:rsidRPr="000927A4">
        <w:rPr>
          <w:rFonts w:ascii="Cambria" w:hAnsi="Cambria" w:cs="Arial"/>
          <w:bCs/>
          <w:sz w:val="22"/>
        </w:rPr>
        <w:t xml:space="preserve"> </w:t>
      </w:r>
    </w:p>
    <w:p w14:paraId="44D24B2B" w14:textId="702E3D58" w:rsidR="00837F51" w:rsidRPr="000927A4" w:rsidRDefault="00837F51" w:rsidP="004864D4">
      <w:pPr>
        <w:numPr>
          <w:ilvl w:val="3"/>
          <w:numId w:val="16"/>
        </w:numPr>
        <w:spacing w:before="0" w:after="120" w:line="240" w:lineRule="auto"/>
        <w:jc w:val="both"/>
        <w:rPr>
          <w:rFonts w:ascii="Cambria" w:hAnsi="Cambria" w:cs="Arial"/>
          <w:bCs/>
          <w:sz w:val="22"/>
        </w:rPr>
      </w:pPr>
      <w:r w:rsidRPr="000927A4">
        <w:rPr>
          <w:rFonts w:ascii="Cambria" w:hAnsi="Cambria" w:cs="Arial"/>
          <w:bCs/>
          <w:sz w:val="22"/>
        </w:rPr>
        <w:t>konečnú cenu všetkých prác vykonaných v súlade so Zmluvou k dátumu uvedenému v</w:t>
      </w:r>
      <w:r w:rsidR="004864D4" w:rsidRPr="000927A4">
        <w:rPr>
          <w:rFonts w:ascii="Cambria" w:hAnsi="Cambria" w:cs="Arial"/>
          <w:bCs/>
          <w:sz w:val="22"/>
        </w:rPr>
        <w:t> </w:t>
      </w:r>
      <w:r w:rsidR="00782607" w:rsidRPr="000927A4">
        <w:rPr>
          <w:rFonts w:ascii="Cambria" w:hAnsi="Cambria"/>
          <w:sz w:val="22"/>
        </w:rPr>
        <w:t>Preberacom protokol</w:t>
      </w:r>
      <w:r w:rsidR="00782607">
        <w:rPr>
          <w:rFonts w:ascii="Cambria" w:hAnsi="Cambria"/>
          <w:sz w:val="22"/>
        </w:rPr>
        <w:t>e</w:t>
      </w:r>
      <w:r w:rsidR="00782607" w:rsidRPr="000927A4">
        <w:rPr>
          <w:rFonts w:ascii="Cambria" w:hAnsi="Cambria"/>
          <w:sz w:val="22"/>
        </w:rPr>
        <w:t xml:space="preserve"> k poslednej časti Diela </w:t>
      </w:r>
      <w:r w:rsidRPr="000927A4">
        <w:rPr>
          <w:rFonts w:ascii="Cambria" w:hAnsi="Cambria" w:cs="Arial"/>
          <w:bCs/>
          <w:sz w:val="22"/>
        </w:rPr>
        <w:t>,</w:t>
      </w:r>
      <w:r w:rsidR="004864D4" w:rsidRPr="000927A4">
        <w:rPr>
          <w:rFonts w:ascii="Cambria" w:hAnsi="Cambria" w:cs="Arial"/>
          <w:bCs/>
          <w:sz w:val="22"/>
        </w:rPr>
        <w:t xml:space="preserve"> a</w:t>
      </w:r>
    </w:p>
    <w:p w14:paraId="529A9613" w14:textId="77777777" w:rsidR="00837F51" w:rsidRPr="00837F51" w:rsidRDefault="00837F51" w:rsidP="004864D4">
      <w:pPr>
        <w:numPr>
          <w:ilvl w:val="3"/>
          <w:numId w:val="16"/>
        </w:numPr>
        <w:spacing w:before="0" w:after="120" w:line="240" w:lineRule="auto"/>
        <w:jc w:val="both"/>
        <w:rPr>
          <w:rFonts w:ascii="Cambria" w:hAnsi="Cambria" w:cs="Arial"/>
          <w:bCs/>
          <w:sz w:val="22"/>
        </w:rPr>
      </w:pPr>
      <w:r w:rsidRPr="000927A4">
        <w:rPr>
          <w:rFonts w:ascii="Cambria" w:hAnsi="Cambria" w:cs="Arial"/>
          <w:bCs/>
          <w:sz w:val="22"/>
        </w:rPr>
        <w:t>všetky ďalšie čiastky, ktoré</w:t>
      </w:r>
      <w:r w:rsidRPr="00837F51">
        <w:rPr>
          <w:rFonts w:ascii="Cambria" w:hAnsi="Cambria" w:cs="Arial"/>
          <w:bCs/>
          <w:sz w:val="22"/>
        </w:rPr>
        <w:t xml:space="preserve"> Zhotoviteľ považuje za splatné.</w:t>
      </w:r>
    </w:p>
    <w:p w14:paraId="36526DF4" w14:textId="7F0F97A7" w:rsidR="004864D4" w:rsidRDefault="004864D4" w:rsidP="00A20066">
      <w:pPr>
        <w:numPr>
          <w:ilvl w:val="2"/>
          <w:numId w:val="16"/>
        </w:numPr>
        <w:spacing w:before="0" w:after="120" w:line="240" w:lineRule="auto"/>
        <w:jc w:val="both"/>
        <w:rPr>
          <w:rFonts w:ascii="Cambria" w:hAnsi="Cambria" w:cs="Arial"/>
          <w:bCs/>
          <w:sz w:val="22"/>
        </w:rPr>
      </w:pPr>
      <w:r w:rsidRPr="004864D4">
        <w:rPr>
          <w:rFonts w:ascii="Cambria" w:hAnsi="Cambria" w:cs="Arial"/>
          <w:bCs/>
          <w:sz w:val="22"/>
        </w:rPr>
        <w:t xml:space="preserve">Ak </w:t>
      </w:r>
      <w:r w:rsidR="008C68A1">
        <w:rPr>
          <w:rFonts w:ascii="Cambria" w:hAnsi="Cambria" w:cs="Arial"/>
          <w:bCs/>
          <w:sz w:val="22"/>
        </w:rPr>
        <w:t>D</w:t>
      </w:r>
      <w:r>
        <w:rPr>
          <w:rFonts w:ascii="Cambria" w:hAnsi="Cambria" w:cs="Arial"/>
          <w:bCs/>
          <w:sz w:val="22"/>
        </w:rPr>
        <w:t>ozor</w:t>
      </w:r>
      <w:r w:rsidRPr="004864D4">
        <w:rPr>
          <w:rFonts w:ascii="Cambria" w:hAnsi="Cambria" w:cs="Arial"/>
          <w:bCs/>
          <w:sz w:val="22"/>
        </w:rPr>
        <w:t xml:space="preserve"> Objednávateľa nesúhlasí s niektorou časťou návrhu </w:t>
      </w:r>
      <w:r>
        <w:rPr>
          <w:rFonts w:ascii="Cambria" w:hAnsi="Cambria" w:cs="Arial"/>
          <w:bCs/>
          <w:sz w:val="22"/>
        </w:rPr>
        <w:t>k</w:t>
      </w:r>
      <w:r w:rsidRPr="004864D4">
        <w:rPr>
          <w:rFonts w:ascii="Cambria" w:hAnsi="Cambria" w:cs="Arial"/>
          <w:bCs/>
          <w:sz w:val="22"/>
        </w:rPr>
        <w:t xml:space="preserve">onečného súpisu uskutočnených prác alebo ju nemôže overiť, poskytne Zhotoviteľ </w:t>
      </w:r>
      <w:r w:rsidR="008C68A1">
        <w:rPr>
          <w:rFonts w:ascii="Cambria" w:hAnsi="Cambria" w:cs="Arial"/>
          <w:bCs/>
          <w:sz w:val="22"/>
        </w:rPr>
        <w:t>D</w:t>
      </w:r>
      <w:r>
        <w:rPr>
          <w:rFonts w:ascii="Cambria" w:hAnsi="Cambria" w:cs="Arial"/>
          <w:bCs/>
          <w:sz w:val="22"/>
        </w:rPr>
        <w:t>ozoru</w:t>
      </w:r>
      <w:r w:rsidRPr="004864D4">
        <w:rPr>
          <w:rFonts w:ascii="Cambria" w:hAnsi="Cambria" w:cs="Arial"/>
          <w:bCs/>
          <w:sz w:val="22"/>
        </w:rPr>
        <w:t xml:space="preserve"> Objednávateľa ďalšie informácie, ktoré tento odôvodnene požaduje a vykoná v návrhu také zmeny, aby medzi nimi došlo ku zhode. Zhotoviteľ následne pripraví a odovzdá </w:t>
      </w:r>
      <w:r w:rsidR="008C68A1">
        <w:rPr>
          <w:rFonts w:ascii="Cambria" w:hAnsi="Cambria" w:cs="Arial"/>
          <w:bCs/>
          <w:sz w:val="22"/>
        </w:rPr>
        <w:t>D</w:t>
      </w:r>
      <w:r w:rsidR="00A20066">
        <w:rPr>
          <w:rFonts w:ascii="Cambria" w:hAnsi="Cambria" w:cs="Arial"/>
          <w:bCs/>
          <w:sz w:val="22"/>
        </w:rPr>
        <w:t>ozoru</w:t>
      </w:r>
      <w:r w:rsidR="00A20066" w:rsidRPr="004864D4">
        <w:rPr>
          <w:rFonts w:ascii="Cambria" w:hAnsi="Cambria" w:cs="Arial"/>
          <w:bCs/>
          <w:sz w:val="22"/>
        </w:rPr>
        <w:t xml:space="preserve"> </w:t>
      </w:r>
      <w:r w:rsidRPr="004864D4">
        <w:rPr>
          <w:rFonts w:ascii="Cambria" w:hAnsi="Cambria" w:cs="Arial"/>
          <w:bCs/>
          <w:sz w:val="22"/>
        </w:rPr>
        <w:t xml:space="preserve">Objednávateľa </w:t>
      </w:r>
      <w:r w:rsidR="00A20066">
        <w:rPr>
          <w:rFonts w:ascii="Cambria" w:hAnsi="Cambria" w:cs="Arial"/>
          <w:bCs/>
          <w:sz w:val="22"/>
        </w:rPr>
        <w:t>k</w:t>
      </w:r>
      <w:r w:rsidRPr="004864D4">
        <w:rPr>
          <w:rFonts w:ascii="Cambria" w:hAnsi="Cambria" w:cs="Arial"/>
          <w:bCs/>
          <w:sz w:val="22"/>
        </w:rPr>
        <w:t xml:space="preserve">onečný súpis </w:t>
      </w:r>
      <w:r w:rsidR="00A20066">
        <w:rPr>
          <w:rFonts w:ascii="Cambria" w:hAnsi="Cambria" w:cs="Arial"/>
          <w:bCs/>
          <w:sz w:val="22"/>
        </w:rPr>
        <w:t>vykonaných</w:t>
      </w:r>
      <w:r w:rsidRPr="004864D4">
        <w:rPr>
          <w:rFonts w:ascii="Cambria" w:hAnsi="Cambria" w:cs="Arial"/>
          <w:bCs/>
          <w:sz w:val="22"/>
        </w:rPr>
        <w:t xml:space="preserve"> prác tak, ako sa na ňom zhodli. Tento schválený súpis prác bude považovaný za </w:t>
      </w:r>
      <w:r w:rsidR="00A20066">
        <w:rPr>
          <w:rFonts w:ascii="Cambria" w:hAnsi="Cambria" w:cs="Arial"/>
          <w:bCs/>
          <w:sz w:val="22"/>
        </w:rPr>
        <w:t>k</w:t>
      </w:r>
      <w:r w:rsidRPr="004864D4">
        <w:rPr>
          <w:rFonts w:ascii="Cambria" w:hAnsi="Cambria" w:cs="Arial"/>
          <w:bCs/>
          <w:sz w:val="22"/>
        </w:rPr>
        <w:t>onečný súpis uskutočnených prác podľa tejto Zmluvy</w:t>
      </w:r>
      <w:r w:rsidR="00A20066">
        <w:rPr>
          <w:rFonts w:ascii="Cambria" w:hAnsi="Cambria" w:cs="Arial"/>
          <w:bCs/>
          <w:sz w:val="22"/>
        </w:rPr>
        <w:t xml:space="preserve"> pre účely vystavenia záverečnej faktúry</w:t>
      </w:r>
      <w:r w:rsidRPr="004864D4">
        <w:rPr>
          <w:rFonts w:ascii="Cambria" w:hAnsi="Cambria" w:cs="Arial"/>
          <w:bCs/>
          <w:sz w:val="22"/>
        </w:rPr>
        <w:t>.</w:t>
      </w:r>
    </w:p>
    <w:p w14:paraId="4C642D82" w14:textId="120AF542" w:rsidR="007919D9" w:rsidRPr="00C875B7" w:rsidRDefault="007919D9">
      <w:pPr>
        <w:numPr>
          <w:ilvl w:val="2"/>
          <w:numId w:val="16"/>
        </w:numPr>
        <w:spacing w:before="0" w:after="120" w:line="240" w:lineRule="auto"/>
        <w:jc w:val="both"/>
        <w:rPr>
          <w:rFonts w:ascii="Cambria" w:hAnsi="Cambria" w:cs="Arial"/>
          <w:bCs/>
          <w:sz w:val="22"/>
        </w:rPr>
      </w:pPr>
      <w:r w:rsidRPr="007919D9">
        <w:rPr>
          <w:rFonts w:ascii="Cambria" w:hAnsi="Cambria" w:cs="Arial"/>
          <w:bCs/>
          <w:sz w:val="22"/>
        </w:rPr>
        <w:t xml:space="preserve">V prípade kontroly vykonaných prác zo strany Poskytovateľa </w:t>
      </w:r>
      <w:r>
        <w:rPr>
          <w:rFonts w:ascii="Cambria" w:hAnsi="Cambria" w:cs="Arial"/>
          <w:bCs/>
          <w:sz w:val="22"/>
        </w:rPr>
        <w:t xml:space="preserve">NFP </w:t>
      </w:r>
      <w:r w:rsidRPr="007919D9">
        <w:rPr>
          <w:rFonts w:ascii="Cambria" w:hAnsi="Cambria" w:cs="Arial"/>
          <w:bCs/>
          <w:sz w:val="22"/>
        </w:rPr>
        <w:t>alebo iného kontrolného orgánu</w:t>
      </w:r>
      <w:r>
        <w:rPr>
          <w:rFonts w:ascii="Cambria" w:hAnsi="Cambria" w:cs="Arial"/>
          <w:bCs/>
          <w:sz w:val="22"/>
        </w:rPr>
        <w:t xml:space="preserve"> je</w:t>
      </w:r>
      <w:r w:rsidRPr="007919D9">
        <w:rPr>
          <w:rFonts w:ascii="Cambria" w:hAnsi="Cambria" w:cs="Arial"/>
          <w:bCs/>
          <w:sz w:val="22"/>
        </w:rPr>
        <w:t xml:space="preserve"> Zhotoviteľ povinný predložiť všetky vyžadované doklady v takom rozsahu, aby kontrolný orgán mohol posúdiť oprávnenosť schváleného rozsahu prác </w:t>
      </w:r>
      <w:r>
        <w:rPr>
          <w:rFonts w:ascii="Cambria" w:hAnsi="Cambria" w:cs="Arial"/>
          <w:bCs/>
          <w:sz w:val="22"/>
        </w:rPr>
        <w:t>D</w:t>
      </w:r>
      <w:r w:rsidRPr="007919D9">
        <w:rPr>
          <w:rFonts w:ascii="Cambria" w:hAnsi="Cambria" w:cs="Arial"/>
          <w:bCs/>
          <w:sz w:val="22"/>
        </w:rPr>
        <w:t>ozorom</w:t>
      </w:r>
      <w:r>
        <w:rPr>
          <w:rFonts w:ascii="Cambria" w:hAnsi="Cambria" w:cs="Arial"/>
          <w:bCs/>
          <w:sz w:val="22"/>
        </w:rPr>
        <w:t xml:space="preserve"> Objednávateľa</w:t>
      </w:r>
      <w:r w:rsidRPr="007919D9">
        <w:rPr>
          <w:rFonts w:ascii="Cambria" w:hAnsi="Cambria" w:cs="Arial"/>
          <w:bCs/>
          <w:sz w:val="22"/>
        </w:rPr>
        <w:t>.</w:t>
      </w:r>
      <w:r>
        <w:rPr>
          <w:rFonts w:ascii="Cambria" w:hAnsi="Cambria" w:cs="Arial"/>
          <w:bCs/>
          <w:sz w:val="22"/>
        </w:rPr>
        <w:t xml:space="preserve"> </w:t>
      </w:r>
      <w:r w:rsidRPr="007919D9">
        <w:rPr>
          <w:rFonts w:ascii="Cambria" w:hAnsi="Cambria" w:cs="Arial"/>
          <w:bCs/>
          <w:sz w:val="22"/>
        </w:rPr>
        <w:t xml:space="preserve">Pokiaľ kontrolný orgán zistí akýkoľvek nesúlad medzi skutočne vykonanými prácami a prácami schválenými </w:t>
      </w:r>
      <w:r>
        <w:rPr>
          <w:rFonts w:ascii="Cambria" w:hAnsi="Cambria" w:cs="Arial"/>
          <w:bCs/>
          <w:sz w:val="22"/>
        </w:rPr>
        <w:t>D</w:t>
      </w:r>
      <w:r w:rsidRPr="007919D9">
        <w:rPr>
          <w:rFonts w:ascii="Cambria" w:hAnsi="Cambria" w:cs="Arial"/>
          <w:bCs/>
          <w:sz w:val="22"/>
        </w:rPr>
        <w:t>ozorom</w:t>
      </w:r>
      <w:r>
        <w:rPr>
          <w:rFonts w:ascii="Cambria" w:hAnsi="Cambria" w:cs="Arial"/>
          <w:bCs/>
          <w:sz w:val="22"/>
        </w:rPr>
        <w:t xml:space="preserve"> Objednávateľa</w:t>
      </w:r>
      <w:r w:rsidRPr="007919D9">
        <w:rPr>
          <w:rFonts w:ascii="Cambria" w:hAnsi="Cambria" w:cs="Arial"/>
          <w:bCs/>
          <w:sz w:val="22"/>
        </w:rPr>
        <w:t xml:space="preserve"> a uhradenými Objednávateľom, Zhotoviteľ je povinný akceptovať toto zistenie a postupovať v zmysle pokynov </w:t>
      </w:r>
      <w:r>
        <w:rPr>
          <w:rFonts w:ascii="Cambria" w:hAnsi="Cambria" w:cs="Arial"/>
          <w:bCs/>
          <w:sz w:val="22"/>
        </w:rPr>
        <w:t>D</w:t>
      </w:r>
      <w:r w:rsidRPr="007919D9">
        <w:rPr>
          <w:rFonts w:ascii="Cambria" w:hAnsi="Cambria" w:cs="Arial"/>
          <w:bCs/>
          <w:sz w:val="22"/>
        </w:rPr>
        <w:t>ozor</w:t>
      </w:r>
      <w:r>
        <w:rPr>
          <w:rFonts w:ascii="Cambria" w:hAnsi="Cambria" w:cs="Arial"/>
          <w:bCs/>
          <w:sz w:val="22"/>
        </w:rPr>
        <w:t>u Objednávateľa</w:t>
      </w:r>
      <w:r w:rsidRPr="007919D9">
        <w:rPr>
          <w:rFonts w:ascii="Cambria" w:hAnsi="Cambria" w:cs="Arial"/>
          <w:bCs/>
          <w:sz w:val="22"/>
        </w:rPr>
        <w:t xml:space="preserve"> alebo Objednávateľa</w:t>
      </w:r>
      <w:r>
        <w:rPr>
          <w:rFonts w:ascii="Cambria" w:hAnsi="Cambria" w:cs="Arial"/>
          <w:bCs/>
          <w:sz w:val="22"/>
        </w:rPr>
        <w:t xml:space="preserve"> a</w:t>
      </w:r>
      <w:r w:rsidR="00BC6AEC">
        <w:rPr>
          <w:rFonts w:ascii="Cambria" w:hAnsi="Cambria" w:cs="Arial"/>
          <w:bCs/>
          <w:sz w:val="22"/>
        </w:rPr>
        <w:t> </w:t>
      </w:r>
      <w:r>
        <w:rPr>
          <w:rFonts w:ascii="Cambria" w:hAnsi="Cambria" w:cs="Arial"/>
          <w:bCs/>
          <w:sz w:val="22"/>
        </w:rPr>
        <w:t>to</w:t>
      </w:r>
      <w:r w:rsidR="00BC6AEC">
        <w:rPr>
          <w:rFonts w:ascii="Cambria" w:hAnsi="Cambria" w:cs="Arial"/>
          <w:bCs/>
          <w:sz w:val="22"/>
        </w:rPr>
        <w:t xml:space="preserve"> aj v prípade, ak to bude Zhotoviteľ </w:t>
      </w:r>
      <w:proofErr w:type="spellStart"/>
      <w:r w:rsidR="00BC6AEC">
        <w:rPr>
          <w:rFonts w:ascii="Cambria" w:hAnsi="Cambria" w:cs="Arial"/>
          <w:bCs/>
          <w:sz w:val="22"/>
        </w:rPr>
        <w:t>rozporovať</w:t>
      </w:r>
      <w:proofErr w:type="spellEnd"/>
      <w:r w:rsidR="00BC6AEC">
        <w:rPr>
          <w:rFonts w:ascii="Cambria" w:hAnsi="Cambria" w:cs="Arial"/>
          <w:bCs/>
          <w:sz w:val="22"/>
        </w:rPr>
        <w:t>, pričom v takom prípade je povinný sa riadiť pokynmi D</w:t>
      </w:r>
      <w:r w:rsidR="00BC6AEC" w:rsidRPr="007919D9">
        <w:rPr>
          <w:rFonts w:ascii="Cambria" w:hAnsi="Cambria" w:cs="Arial"/>
          <w:bCs/>
          <w:sz w:val="22"/>
        </w:rPr>
        <w:t>ozor</w:t>
      </w:r>
      <w:r w:rsidR="00BC6AEC">
        <w:rPr>
          <w:rFonts w:ascii="Cambria" w:hAnsi="Cambria" w:cs="Arial"/>
          <w:bCs/>
          <w:sz w:val="22"/>
        </w:rPr>
        <w:t>u Objednávateľa</w:t>
      </w:r>
      <w:r w:rsidR="00BC6AEC" w:rsidRPr="007919D9">
        <w:rPr>
          <w:rFonts w:ascii="Cambria" w:hAnsi="Cambria" w:cs="Arial"/>
          <w:bCs/>
          <w:sz w:val="22"/>
        </w:rPr>
        <w:t xml:space="preserve"> alebo Objednávateľa</w:t>
      </w:r>
      <w:r w:rsidR="00BC6AEC">
        <w:rPr>
          <w:rFonts w:ascii="Cambria" w:hAnsi="Cambria" w:cs="Arial"/>
          <w:bCs/>
          <w:sz w:val="22"/>
        </w:rPr>
        <w:t xml:space="preserve"> až do nadobudnutia právoplatnosti konečného rozhodnutia príslušného orgánu o</w:t>
      </w:r>
      <w:r w:rsidR="007A2252">
        <w:rPr>
          <w:rFonts w:ascii="Cambria" w:hAnsi="Cambria" w:cs="Arial"/>
          <w:bCs/>
          <w:sz w:val="22"/>
        </w:rPr>
        <w:t> týchto nárokoch</w:t>
      </w:r>
      <w:r w:rsidRPr="007919D9">
        <w:rPr>
          <w:rFonts w:ascii="Cambria" w:hAnsi="Cambria" w:cs="Arial"/>
          <w:bCs/>
          <w:sz w:val="22"/>
        </w:rPr>
        <w:t xml:space="preserve">. V prípade zistenia neoprávnene vyfakturovaných čiastok </w:t>
      </w:r>
      <w:r w:rsidR="006E0782" w:rsidRPr="007919D9">
        <w:rPr>
          <w:rFonts w:ascii="Cambria" w:hAnsi="Cambria" w:cs="Arial"/>
          <w:bCs/>
          <w:sz w:val="22"/>
        </w:rPr>
        <w:t xml:space="preserve">je </w:t>
      </w:r>
      <w:r w:rsidRPr="007919D9">
        <w:rPr>
          <w:rFonts w:ascii="Cambria" w:hAnsi="Cambria" w:cs="Arial"/>
          <w:bCs/>
          <w:sz w:val="22"/>
        </w:rPr>
        <w:t xml:space="preserve">Zhotoviteľ povinný tieto čiastky </w:t>
      </w:r>
      <w:proofErr w:type="spellStart"/>
      <w:r w:rsidRPr="007919D9">
        <w:rPr>
          <w:rFonts w:ascii="Cambria" w:hAnsi="Cambria" w:cs="Arial"/>
          <w:bCs/>
          <w:sz w:val="22"/>
        </w:rPr>
        <w:t>dobropisovať</w:t>
      </w:r>
      <w:proofErr w:type="spellEnd"/>
      <w:r w:rsidRPr="007919D9">
        <w:rPr>
          <w:rFonts w:ascii="Cambria" w:hAnsi="Cambria" w:cs="Arial"/>
          <w:bCs/>
          <w:sz w:val="22"/>
        </w:rPr>
        <w:t xml:space="preserve"> alebo vrátiť Objednávateľovi iným spôsobom (napr. odpočtom z nasledujúcej faktúry).</w:t>
      </w:r>
    </w:p>
    <w:p w14:paraId="29D223E3" w14:textId="4D367C1A" w:rsidR="00862FF2" w:rsidRPr="004842F0" w:rsidRDefault="00862FF2" w:rsidP="00F923ED">
      <w:pPr>
        <w:numPr>
          <w:ilvl w:val="1"/>
          <w:numId w:val="16"/>
        </w:numPr>
        <w:spacing w:before="0" w:after="120" w:line="240" w:lineRule="auto"/>
        <w:jc w:val="both"/>
        <w:rPr>
          <w:rFonts w:ascii="Cambria" w:hAnsi="Cambria" w:cs="Arial"/>
          <w:b/>
          <w:sz w:val="22"/>
        </w:rPr>
      </w:pPr>
      <w:bookmarkStart w:id="22" w:name="_Ref21340309"/>
      <w:r w:rsidRPr="004842F0">
        <w:rPr>
          <w:rFonts w:ascii="Cambria" w:hAnsi="Cambria" w:cs="Arial"/>
          <w:b/>
          <w:bCs/>
          <w:sz w:val="22"/>
        </w:rPr>
        <w:t>Lehota</w:t>
      </w:r>
      <w:r w:rsidRPr="004842F0">
        <w:rPr>
          <w:rFonts w:ascii="Cambria" w:hAnsi="Cambria" w:cs="Arial"/>
          <w:b/>
          <w:sz w:val="22"/>
        </w:rPr>
        <w:t xml:space="preserve"> plnenia</w:t>
      </w:r>
      <w:bookmarkEnd w:id="22"/>
    </w:p>
    <w:p w14:paraId="7DB790E1" w14:textId="1477E590"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 xml:space="preserve">Zhotoviteľ začne práce na realizácií Diela tak skoro, ako je to primerane možné ihneď po nadobudnutí účinnosti tejto Zmluvy tak, aby </w:t>
      </w:r>
      <w:r w:rsidR="00CC71C6">
        <w:rPr>
          <w:rFonts w:ascii="Cambria" w:hAnsi="Cambria" w:cs="Arial"/>
          <w:sz w:val="22"/>
        </w:rPr>
        <w:t xml:space="preserve">Dokumentáciu Zhotoviteľa a </w:t>
      </w:r>
      <w:r w:rsidRPr="004842F0">
        <w:rPr>
          <w:rFonts w:ascii="Cambria" w:hAnsi="Cambria" w:cs="Arial"/>
          <w:sz w:val="22"/>
        </w:rPr>
        <w:t>celé Dielo vyhotovil a</w:t>
      </w:r>
      <w:r w:rsidRPr="004842F0">
        <w:rPr>
          <w:rFonts w:ascii="Cambria" w:hAnsi="Cambria" w:cs="Calibri"/>
          <w:sz w:val="22"/>
        </w:rPr>
        <w:t> </w:t>
      </w:r>
      <w:r w:rsidRPr="004842F0">
        <w:rPr>
          <w:rFonts w:ascii="Cambria" w:hAnsi="Cambria" w:cs="Arial"/>
          <w:sz w:val="22"/>
        </w:rPr>
        <w:t>dokon</w:t>
      </w:r>
      <w:r w:rsidRPr="004842F0">
        <w:rPr>
          <w:rFonts w:ascii="Cambria" w:hAnsi="Cambria" w:cs="Proba Pro"/>
          <w:sz w:val="22"/>
        </w:rPr>
        <w:t>č</w:t>
      </w:r>
      <w:r w:rsidRPr="004842F0">
        <w:rPr>
          <w:rFonts w:ascii="Cambria" w:hAnsi="Cambria" w:cs="Arial"/>
          <w:sz w:val="22"/>
        </w:rPr>
        <w:t>il v</w:t>
      </w:r>
      <w:r w:rsidRPr="004842F0">
        <w:rPr>
          <w:rFonts w:ascii="Cambria" w:hAnsi="Cambria" w:cs="Calibri"/>
          <w:sz w:val="22"/>
        </w:rPr>
        <w:t> </w:t>
      </w:r>
      <w:r w:rsidRPr="004842F0">
        <w:rPr>
          <w:rFonts w:ascii="Cambria" w:hAnsi="Cambria" w:cs="Arial"/>
          <w:sz w:val="22"/>
        </w:rPr>
        <w:t>s</w:t>
      </w:r>
      <w:r w:rsidRPr="004842F0">
        <w:rPr>
          <w:rFonts w:ascii="Cambria" w:hAnsi="Cambria" w:cs="Proba Pro"/>
          <w:sz w:val="22"/>
        </w:rPr>
        <w:t>ú</w:t>
      </w:r>
      <w:r w:rsidRPr="004842F0">
        <w:rPr>
          <w:rFonts w:ascii="Cambria" w:hAnsi="Cambria" w:cs="Arial"/>
          <w:sz w:val="22"/>
        </w:rPr>
        <w:t>lade s</w:t>
      </w:r>
      <w:r w:rsidRPr="004842F0">
        <w:rPr>
          <w:rFonts w:ascii="Cambria" w:hAnsi="Cambria" w:cs="Calibri"/>
          <w:sz w:val="22"/>
        </w:rPr>
        <w:t> </w:t>
      </w:r>
      <w:r w:rsidRPr="004842F0">
        <w:rPr>
          <w:rFonts w:ascii="Cambria" w:hAnsi="Cambria" w:cs="Arial"/>
          <w:sz w:val="22"/>
        </w:rPr>
        <w:t>Harmonogramom v</w:t>
      </w:r>
      <w:r w:rsidRPr="004842F0">
        <w:rPr>
          <w:rFonts w:ascii="Cambria" w:hAnsi="Cambria" w:cs="Calibri"/>
          <w:sz w:val="22"/>
        </w:rPr>
        <w:t> </w:t>
      </w:r>
      <w:r w:rsidRPr="004842F0">
        <w:rPr>
          <w:rFonts w:ascii="Cambria" w:hAnsi="Cambria" w:cs="Arial"/>
          <w:sz w:val="22"/>
        </w:rPr>
        <w:t>Lehote plnenia.</w:t>
      </w:r>
    </w:p>
    <w:p w14:paraId="46064055" w14:textId="55F0A332" w:rsidR="00CC71C6" w:rsidRDefault="00CC71C6" w:rsidP="00426C94">
      <w:pPr>
        <w:numPr>
          <w:ilvl w:val="2"/>
          <w:numId w:val="16"/>
        </w:numPr>
        <w:spacing w:before="0" w:after="120" w:line="240" w:lineRule="auto"/>
        <w:jc w:val="both"/>
        <w:rPr>
          <w:rFonts w:ascii="Cambria" w:hAnsi="Cambria" w:cs="Arial"/>
          <w:sz w:val="22"/>
        </w:rPr>
      </w:pPr>
      <w:bookmarkStart w:id="23" w:name="_Ref19793288"/>
      <w:bookmarkStart w:id="24" w:name="_Ref485110657"/>
      <w:r>
        <w:rPr>
          <w:rFonts w:ascii="Cambria" w:hAnsi="Cambria" w:cs="Arial"/>
          <w:sz w:val="22"/>
        </w:rPr>
        <w:t xml:space="preserve">V rámci tejto Zmluvy sa Zhotoviteľ zaväzuje dodržiavať nasledovné </w:t>
      </w:r>
      <w:r w:rsidR="00A3412B" w:rsidRPr="00A3412B">
        <w:rPr>
          <w:rFonts w:ascii="Cambria" w:hAnsi="Cambria" w:cs="Arial"/>
          <w:sz w:val="22"/>
        </w:rPr>
        <w:t>vecné a časové míľniky plnenia</w:t>
      </w:r>
      <w:r>
        <w:rPr>
          <w:rFonts w:ascii="Cambria" w:hAnsi="Cambria" w:cs="Arial"/>
          <w:sz w:val="22"/>
        </w:rPr>
        <w:t>:</w:t>
      </w:r>
      <w:bookmarkEnd w:id="23"/>
    </w:p>
    <w:bookmarkEnd w:id="24"/>
    <w:p w14:paraId="063E0AA4" w14:textId="4921BB34" w:rsidR="00862FF2" w:rsidRDefault="00F17E64" w:rsidP="00426C94">
      <w:pPr>
        <w:numPr>
          <w:ilvl w:val="3"/>
          <w:numId w:val="16"/>
        </w:numPr>
        <w:spacing w:before="0" w:after="120" w:line="240" w:lineRule="auto"/>
        <w:jc w:val="both"/>
        <w:rPr>
          <w:rFonts w:ascii="Cambria" w:hAnsi="Cambria" w:cs="Arial"/>
          <w:sz w:val="22"/>
        </w:rPr>
      </w:pPr>
      <w:r>
        <w:rPr>
          <w:rFonts w:ascii="Cambria" w:hAnsi="Cambria" w:cs="Arial"/>
          <w:sz w:val="22"/>
        </w:rPr>
        <w:lastRenderedPageBreak/>
        <w:t xml:space="preserve">dokončenie Čistiarne odpadových vôd Kráľová pri Senci: </w:t>
      </w:r>
      <w:r w:rsidRPr="000927A4">
        <w:rPr>
          <w:rFonts w:ascii="Cambria" w:hAnsi="Cambria" w:cs="Arial"/>
          <w:sz w:val="22"/>
        </w:rPr>
        <w:t>do</w:t>
      </w:r>
      <w:r w:rsidRPr="000927A4">
        <w:rPr>
          <w:rFonts w:ascii="Cambria" w:hAnsi="Cambria" w:cs="Arial"/>
          <w:b/>
          <w:bCs/>
          <w:sz w:val="22"/>
        </w:rPr>
        <w:t xml:space="preserve"> 20 mesiacov</w:t>
      </w:r>
      <w:r>
        <w:rPr>
          <w:rFonts w:ascii="Cambria" w:hAnsi="Cambria" w:cs="Arial"/>
          <w:sz w:val="22"/>
        </w:rPr>
        <w:t xml:space="preserve"> odo dňa nadobudnutia účinnosti Zmluvy;</w:t>
      </w:r>
    </w:p>
    <w:p w14:paraId="3A81F8B6" w14:textId="62512E3E" w:rsidR="00F17E64" w:rsidRDefault="00E20477" w:rsidP="00426C94">
      <w:pPr>
        <w:numPr>
          <w:ilvl w:val="3"/>
          <w:numId w:val="16"/>
        </w:numPr>
        <w:spacing w:before="0" w:after="120" w:line="240" w:lineRule="auto"/>
        <w:jc w:val="both"/>
        <w:rPr>
          <w:rFonts w:ascii="Cambria" w:hAnsi="Cambria" w:cs="Arial"/>
          <w:sz w:val="22"/>
        </w:rPr>
      </w:pPr>
      <w:r>
        <w:rPr>
          <w:rFonts w:ascii="Cambria" w:hAnsi="Cambria" w:cs="Arial"/>
          <w:sz w:val="22"/>
        </w:rPr>
        <w:t>Dokončenie ostatných častí</w:t>
      </w:r>
      <w:r w:rsidR="00695202">
        <w:rPr>
          <w:rFonts w:ascii="Cambria" w:hAnsi="Cambria" w:cs="Arial"/>
          <w:sz w:val="22"/>
        </w:rPr>
        <w:t xml:space="preserve"> Diela - </w:t>
      </w:r>
      <w:r w:rsidR="00695202" w:rsidRPr="00695202">
        <w:rPr>
          <w:rFonts w:ascii="Cambria" w:hAnsi="Cambria" w:cs="Arial"/>
          <w:sz w:val="22"/>
        </w:rPr>
        <w:t>kanalizácia Kráľová pri Senci</w:t>
      </w:r>
      <w:r w:rsidR="00695202">
        <w:rPr>
          <w:rFonts w:ascii="Cambria" w:hAnsi="Cambria" w:cs="Arial"/>
          <w:sz w:val="22"/>
        </w:rPr>
        <w:t xml:space="preserve">, </w:t>
      </w:r>
      <w:r w:rsidR="00695202" w:rsidRPr="00695202">
        <w:rPr>
          <w:rFonts w:ascii="Cambria" w:hAnsi="Cambria" w:cs="Arial"/>
          <w:sz w:val="22"/>
        </w:rPr>
        <w:t>kanalizáci</w:t>
      </w:r>
      <w:r w:rsidR="00695202">
        <w:rPr>
          <w:rFonts w:ascii="Cambria" w:hAnsi="Cambria" w:cs="Arial"/>
          <w:sz w:val="22"/>
        </w:rPr>
        <w:t>a</w:t>
      </w:r>
      <w:r w:rsidR="00695202" w:rsidRPr="00695202">
        <w:rPr>
          <w:rFonts w:ascii="Cambria" w:hAnsi="Cambria" w:cs="Arial"/>
          <w:sz w:val="22"/>
        </w:rPr>
        <w:t xml:space="preserve"> Kostoln</w:t>
      </w:r>
      <w:r w:rsidR="00695202">
        <w:rPr>
          <w:rFonts w:ascii="Cambria" w:hAnsi="Cambria" w:cs="Arial"/>
          <w:sz w:val="22"/>
        </w:rPr>
        <w:t>á</w:t>
      </w:r>
      <w:r w:rsidR="00695202" w:rsidRPr="00695202">
        <w:rPr>
          <w:rFonts w:ascii="Cambria" w:hAnsi="Cambria" w:cs="Arial"/>
          <w:sz w:val="22"/>
        </w:rPr>
        <w:t xml:space="preserve"> pri Dunaji a</w:t>
      </w:r>
      <w:r w:rsidR="00695202">
        <w:rPr>
          <w:rFonts w:ascii="Cambria" w:hAnsi="Cambria" w:cs="Arial"/>
          <w:sz w:val="22"/>
        </w:rPr>
        <w:t xml:space="preserve"> kanalizácia </w:t>
      </w:r>
      <w:r w:rsidR="00695202" w:rsidRPr="00695202">
        <w:rPr>
          <w:rFonts w:ascii="Cambria" w:hAnsi="Cambria" w:cs="Arial"/>
          <w:sz w:val="22"/>
        </w:rPr>
        <w:t>Hrubá Borša</w:t>
      </w:r>
      <w:r w:rsidR="00695202">
        <w:rPr>
          <w:rFonts w:ascii="Cambria" w:hAnsi="Cambria" w:cs="Arial"/>
          <w:sz w:val="22"/>
        </w:rPr>
        <w:t xml:space="preserve">: </w:t>
      </w:r>
      <w:r w:rsidR="00695202" w:rsidRPr="007C7948">
        <w:rPr>
          <w:rFonts w:ascii="Cambria" w:hAnsi="Cambria" w:cs="Arial"/>
          <w:sz w:val="22"/>
        </w:rPr>
        <w:t>do</w:t>
      </w:r>
      <w:r w:rsidR="00695202" w:rsidRPr="007C7948">
        <w:rPr>
          <w:rFonts w:ascii="Cambria" w:hAnsi="Cambria" w:cs="Arial"/>
          <w:b/>
          <w:bCs/>
          <w:sz w:val="22"/>
        </w:rPr>
        <w:t xml:space="preserve"> </w:t>
      </w:r>
      <w:r w:rsidR="00695202">
        <w:rPr>
          <w:rFonts w:ascii="Cambria" w:hAnsi="Cambria" w:cs="Arial"/>
          <w:b/>
          <w:bCs/>
          <w:sz w:val="22"/>
        </w:rPr>
        <w:t>24</w:t>
      </w:r>
      <w:r w:rsidR="00695202" w:rsidRPr="007C7948">
        <w:rPr>
          <w:rFonts w:ascii="Cambria" w:hAnsi="Cambria" w:cs="Arial"/>
          <w:b/>
          <w:bCs/>
          <w:sz w:val="22"/>
        </w:rPr>
        <w:t xml:space="preserve"> mesiacov</w:t>
      </w:r>
      <w:r w:rsidR="00695202">
        <w:rPr>
          <w:rFonts w:ascii="Cambria" w:hAnsi="Cambria" w:cs="Arial"/>
          <w:sz w:val="22"/>
        </w:rPr>
        <w:t xml:space="preserve"> odo dňa nadobudnutia účinnosti Zmluvy.</w:t>
      </w:r>
    </w:p>
    <w:p w14:paraId="141327B9" w14:textId="2E178CC3" w:rsidR="00B97883" w:rsidRPr="004842F0" w:rsidRDefault="00B97883" w:rsidP="00A65268">
      <w:pPr>
        <w:spacing w:before="0" w:after="120" w:line="240" w:lineRule="auto"/>
        <w:ind w:left="709"/>
        <w:jc w:val="both"/>
        <w:rPr>
          <w:rFonts w:ascii="Cambria" w:hAnsi="Cambria" w:cs="Arial"/>
          <w:sz w:val="22"/>
        </w:rPr>
      </w:pPr>
      <w:r>
        <w:rPr>
          <w:rFonts w:ascii="Cambria" w:hAnsi="Cambria" w:cs="Arial"/>
          <w:sz w:val="22"/>
        </w:rPr>
        <w:t xml:space="preserve">V rámci vykonávania Diela je Zhotoviteľ povinný dodržať nasledovné poradie zhotovenia častí Diela: </w:t>
      </w:r>
      <w:r w:rsidRPr="00A65268">
        <w:rPr>
          <w:rFonts w:ascii="Cambria" w:hAnsi="Cambria" w:cs="Arial"/>
          <w:sz w:val="22"/>
        </w:rPr>
        <w:t xml:space="preserve">Ako prvá musí byť zrealizovaná ČOV Kráľová pri Senci vrátane </w:t>
      </w:r>
      <w:r>
        <w:rPr>
          <w:rFonts w:ascii="Cambria" w:hAnsi="Cambria" w:cs="Arial"/>
          <w:sz w:val="22"/>
        </w:rPr>
        <w:t>p</w:t>
      </w:r>
      <w:r w:rsidRPr="00A65268">
        <w:rPr>
          <w:rFonts w:ascii="Cambria" w:hAnsi="Cambria" w:cs="Arial"/>
          <w:sz w:val="22"/>
        </w:rPr>
        <w:t xml:space="preserve">ovolenia na dočasné užívanie stavby, </w:t>
      </w:r>
      <w:r>
        <w:rPr>
          <w:rFonts w:ascii="Cambria" w:hAnsi="Cambria" w:cs="Arial"/>
          <w:sz w:val="22"/>
        </w:rPr>
        <w:t>po nej musí byť zrealizovaná</w:t>
      </w:r>
      <w:r w:rsidRPr="00A65268">
        <w:rPr>
          <w:rFonts w:ascii="Cambria" w:hAnsi="Cambria" w:cs="Arial"/>
          <w:sz w:val="22"/>
        </w:rPr>
        <w:t xml:space="preserve"> kanalizácia Kráľová pri Senci vrátane povolenia na trvalé užívanie stavby a</w:t>
      </w:r>
      <w:r w:rsidR="00C1336C">
        <w:rPr>
          <w:rFonts w:ascii="Cambria" w:hAnsi="Cambria" w:cs="Arial"/>
          <w:sz w:val="22"/>
        </w:rPr>
        <w:t> </w:t>
      </w:r>
      <w:r w:rsidRPr="00A65268">
        <w:rPr>
          <w:rFonts w:ascii="Cambria" w:hAnsi="Cambria" w:cs="Arial"/>
          <w:sz w:val="22"/>
        </w:rPr>
        <w:t>následne</w:t>
      </w:r>
      <w:r w:rsidR="00C1336C">
        <w:rPr>
          <w:rFonts w:ascii="Cambria" w:hAnsi="Cambria" w:cs="Arial"/>
          <w:sz w:val="22"/>
        </w:rPr>
        <w:t xml:space="preserve"> (alebo súčasne)</w:t>
      </w:r>
      <w:r w:rsidRPr="00A65268">
        <w:rPr>
          <w:rFonts w:ascii="Cambria" w:hAnsi="Cambria" w:cs="Arial"/>
          <w:sz w:val="22"/>
        </w:rPr>
        <w:t xml:space="preserve"> kanalizácie v Kostolnej pri Dunaji a Hrubá Borša. </w:t>
      </w:r>
    </w:p>
    <w:p w14:paraId="7B17E700" w14:textId="47987059" w:rsidR="00C855CA" w:rsidRDefault="00C855CA" w:rsidP="00426C94">
      <w:pPr>
        <w:numPr>
          <w:ilvl w:val="2"/>
          <w:numId w:val="16"/>
        </w:numPr>
        <w:spacing w:before="0" w:after="120" w:line="240" w:lineRule="auto"/>
        <w:jc w:val="both"/>
        <w:rPr>
          <w:rFonts w:ascii="Cambria" w:hAnsi="Cambria" w:cs="Arial"/>
          <w:bCs/>
          <w:sz w:val="22"/>
        </w:rPr>
      </w:pPr>
      <w:r>
        <w:rPr>
          <w:rFonts w:ascii="Cambria" w:hAnsi="Cambria" w:cs="Arial"/>
          <w:bCs/>
          <w:sz w:val="22"/>
        </w:rPr>
        <w:t>Príslušná časť Diela resp. celé Dielo sa považuje za vyhotovené v príslušnej Lehote plnenia v prípade, ak je k uplynutiu tejto lehoty zhotovené riadne v súlade s touto Zmluvou</w:t>
      </w:r>
      <w:r w:rsidR="00641C58">
        <w:rPr>
          <w:rFonts w:ascii="Cambria" w:hAnsi="Cambria" w:cs="Arial"/>
          <w:bCs/>
          <w:sz w:val="22"/>
        </w:rPr>
        <w:t xml:space="preserve"> a je spôsobilé na úspešné absolvovanie Preberacieho konania</w:t>
      </w:r>
      <w:r>
        <w:rPr>
          <w:rFonts w:ascii="Cambria" w:hAnsi="Cambria" w:cs="Arial"/>
          <w:bCs/>
          <w:sz w:val="22"/>
        </w:rPr>
        <w:t>.</w:t>
      </w:r>
    </w:p>
    <w:p w14:paraId="421A89F2" w14:textId="561EEA85" w:rsidR="00A3412B" w:rsidRPr="00A3412B" w:rsidRDefault="00A3412B" w:rsidP="00426C94">
      <w:pPr>
        <w:numPr>
          <w:ilvl w:val="2"/>
          <w:numId w:val="16"/>
        </w:numPr>
        <w:spacing w:before="0" w:after="120" w:line="240" w:lineRule="auto"/>
        <w:jc w:val="both"/>
        <w:rPr>
          <w:rFonts w:ascii="Cambria" w:hAnsi="Cambria" w:cs="Arial"/>
          <w:bCs/>
          <w:sz w:val="22"/>
        </w:rPr>
      </w:pPr>
      <w:bookmarkStart w:id="25" w:name="_Ref21340394"/>
      <w:r w:rsidRPr="00A3412B">
        <w:rPr>
          <w:rFonts w:ascii="Cambria" w:hAnsi="Cambria" w:cs="Arial"/>
          <w:bCs/>
          <w:sz w:val="22"/>
        </w:rPr>
        <w:t xml:space="preserve">Zhotoviteľ bude mať nárok na predĺženie Lehoty </w:t>
      </w:r>
      <w:r w:rsidR="00C855CA">
        <w:rPr>
          <w:rFonts w:ascii="Cambria" w:hAnsi="Cambria" w:cs="Arial"/>
          <w:bCs/>
          <w:sz w:val="22"/>
        </w:rPr>
        <w:t>plnenia</w:t>
      </w:r>
      <w:r w:rsidRPr="00A3412B">
        <w:rPr>
          <w:rFonts w:ascii="Cambria" w:hAnsi="Cambria" w:cs="Arial"/>
          <w:bCs/>
          <w:sz w:val="22"/>
        </w:rPr>
        <w:t xml:space="preserve"> resp. predĺženie inej lehoty podľa </w:t>
      </w:r>
      <w:r w:rsidRPr="00A3412B">
        <w:rPr>
          <w:rFonts w:ascii="Cambria" w:hAnsi="Cambria" w:cs="Arial"/>
          <w:sz w:val="22"/>
        </w:rPr>
        <w:t>tejto</w:t>
      </w:r>
      <w:r w:rsidRPr="00A3412B">
        <w:rPr>
          <w:rFonts w:ascii="Cambria" w:hAnsi="Cambria" w:cs="Arial"/>
          <w:bCs/>
          <w:sz w:val="22"/>
        </w:rPr>
        <w:t xml:space="preserve"> Zmluvy pokiaľ oneskorenie s dokončením Diela bude spôsobené niektorou z nasledovných okolnosti:</w:t>
      </w:r>
      <w:bookmarkEnd w:id="25"/>
    </w:p>
    <w:p w14:paraId="0F2ACFE0" w14:textId="4BDF19BB" w:rsidR="00A3412B" w:rsidRPr="00A3412B" w:rsidRDefault="00A3412B" w:rsidP="00426C94">
      <w:pPr>
        <w:numPr>
          <w:ilvl w:val="3"/>
          <w:numId w:val="16"/>
        </w:numPr>
        <w:spacing w:before="0" w:after="120" w:line="240" w:lineRule="auto"/>
        <w:jc w:val="both"/>
        <w:rPr>
          <w:rFonts w:ascii="Cambria" w:hAnsi="Cambria" w:cs="Arial"/>
          <w:bCs/>
          <w:sz w:val="22"/>
        </w:rPr>
      </w:pPr>
      <w:r w:rsidRPr="00A3412B">
        <w:rPr>
          <w:rFonts w:ascii="Cambria" w:hAnsi="Cambria" w:cs="Arial"/>
          <w:bCs/>
          <w:sz w:val="22"/>
        </w:rPr>
        <w:t>príčina, ktorá dáva Zhotoviteľovi nárok na predĺženie Lehoty vykonania Diela resp. predĺženie inej lehoty podľa niektorého z bodov tejto Zmluvy</w:t>
      </w:r>
      <w:r w:rsidR="00691AD2">
        <w:rPr>
          <w:rFonts w:ascii="Cambria" w:hAnsi="Cambria" w:cs="Arial"/>
          <w:bCs/>
          <w:sz w:val="22"/>
        </w:rPr>
        <w:t xml:space="preserve"> a/alebo Právnych predpisov</w:t>
      </w:r>
      <w:r w:rsidRPr="00A3412B">
        <w:rPr>
          <w:rFonts w:ascii="Cambria" w:hAnsi="Cambria" w:cs="Arial"/>
          <w:bCs/>
          <w:sz w:val="22"/>
        </w:rPr>
        <w:t>;</w:t>
      </w:r>
    </w:p>
    <w:p w14:paraId="7875785F" w14:textId="73500623" w:rsidR="00A3412B" w:rsidRPr="00A3412B" w:rsidRDefault="00A3412B" w:rsidP="00426C94">
      <w:pPr>
        <w:numPr>
          <w:ilvl w:val="3"/>
          <w:numId w:val="16"/>
        </w:numPr>
        <w:spacing w:before="0" w:after="120" w:line="240" w:lineRule="auto"/>
        <w:jc w:val="both"/>
        <w:rPr>
          <w:rFonts w:ascii="Cambria" w:hAnsi="Cambria" w:cs="Arial"/>
          <w:bCs/>
          <w:sz w:val="22"/>
        </w:rPr>
      </w:pPr>
      <w:r w:rsidRPr="00A3412B">
        <w:rPr>
          <w:rFonts w:ascii="Cambria" w:hAnsi="Cambria" w:cs="Arial"/>
          <w:bCs/>
          <w:sz w:val="22"/>
        </w:rPr>
        <w:t>omeškanie</w:t>
      </w:r>
      <w:r w:rsidR="00691AD2">
        <w:rPr>
          <w:rFonts w:ascii="Cambria" w:hAnsi="Cambria" w:cs="Arial"/>
          <w:bCs/>
          <w:sz w:val="22"/>
        </w:rPr>
        <w:t xml:space="preserve">, </w:t>
      </w:r>
      <w:r w:rsidRPr="00A3412B">
        <w:rPr>
          <w:rFonts w:ascii="Cambria" w:hAnsi="Cambria" w:cs="Arial"/>
          <w:bCs/>
          <w:sz w:val="22"/>
        </w:rPr>
        <w:t xml:space="preserve">obmedzenie </w:t>
      </w:r>
      <w:r w:rsidR="00691AD2">
        <w:rPr>
          <w:rFonts w:ascii="Cambria" w:hAnsi="Cambria" w:cs="Arial"/>
          <w:bCs/>
          <w:sz w:val="22"/>
        </w:rPr>
        <w:t xml:space="preserve">alebo </w:t>
      </w:r>
      <w:r w:rsidR="00BE2C12">
        <w:rPr>
          <w:rFonts w:ascii="Cambria" w:hAnsi="Cambria" w:cs="Arial"/>
          <w:bCs/>
          <w:sz w:val="22"/>
        </w:rPr>
        <w:t xml:space="preserve">iná príčina, za ktorú nesie </w:t>
      </w:r>
      <w:r w:rsidR="00691AD2">
        <w:rPr>
          <w:rFonts w:ascii="Cambria" w:hAnsi="Cambria" w:cs="Arial"/>
          <w:bCs/>
          <w:sz w:val="22"/>
        </w:rPr>
        <w:t xml:space="preserve">zodpovednosť </w:t>
      </w:r>
      <w:r w:rsidR="00BE2C12">
        <w:rPr>
          <w:rFonts w:ascii="Cambria" w:hAnsi="Cambria" w:cs="Arial"/>
          <w:bCs/>
          <w:sz w:val="22"/>
        </w:rPr>
        <w:t>Objednávateľ</w:t>
      </w:r>
      <w:r w:rsidRPr="00A3412B">
        <w:rPr>
          <w:rFonts w:ascii="Cambria" w:hAnsi="Cambria" w:cs="Arial"/>
          <w:bCs/>
          <w:sz w:val="22"/>
        </w:rPr>
        <w:t>, ktor</w:t>
      </w:r>
      <w:r w:rsidR="00BE2C12">
        <w:rPr>
          <w:rFonts w:ascii="Cambria" w:hAnsi="Cambria" w:cs="Arial"/>
          <w:bCs/>
          <w:sz w:val="22"/>
        </w:rPr>
        <w:t>á</w:t>
      </w:r>
      <w:r w:rsidRPr="00A3412B">
        <w:rPr>
          <w:rFonts w:ascii="Cambria" w:hAnsi="Cambria" w:cs="Arial"/>
          <w:bCs/>
          <w:sz w:val="22"/>
        </w:rPr>
        <w:t xml:space="preserve"> je priamou príčinou omeškania Zhotoviteľa;</w:t>
      </w:r>
    </w:p>
    <w:p w14:paraId="4D97D6F6" w14:textId="4BA6D531" w:rsidR="00A3412B" w:rsidRPr="00A3412B" w:rsidRDefault="00A3412B" w:rsidP="00426C94">
      <w:pPr>
        <w:numPr>
          <w:ilvl w:val="3"/>
          <w:numId w:val="16"/>
        </w:numPr>
        <w:spacing w:before="0" w:after="120" w:line="240" w:lineRule="auto"/>
        <w:jc w:val="both"/>
        <w:rPr>
          <w:rFonts w:ascii="Cambria" w:hAnsi="Cambria" w:cs="Arial"/>
          <w:bCs/>
          <w:sz w:val="22"/>
        </w:rPr>
      </w:pPr>
      <w:r w:rsidRPr="00A3412B">
        <w:rPr>
          <w:rFonts w:ascii="Cambria" w:hAnsi="Cambria" w:cs="Arial"/>
          <w:bCs/>
          <w:sz w:val="22"/>
        </w:rPr>
        <w:t>dôvody Vyššej moci, ktoré sú priamou príčinou omeškania Zhotoviteľa;</w:t>
      </w:r>
    </w:p>
    <w:p w14:paraId="551E7E59" w14:textId="273DE2ED" w:rsidR="00A3412B" w:rsidRPr="00A3412B" w:rsidRDefault="00B901CA" w:rsidP="00426C94">
      <w:pPr>
        <w:numPr>
          <w:ilvl w:val="3"/>
          <w:numId w:val="16"/>
        </w:numPr>
        <w:spacing w:before="0" w:after="120" w:line="240" w:lineRule="auto"/>
        <w:jc w:val="both"/>
        <w:rPr>
          <w:rFonts w:ascii="Cambria" w:hAnsi="Cambria" w:cs="Arial"/>
          <w:bCs/>
          <w:sz w:val="22"/>
        </w:rPr>
      </w:pPr>
      <w:r>
        <w:rPr>
          <w:rFonts w:ascii="Cambria" w:hAnsi="Cambria" w:cs="Arial"/>
          <w:bCs/>
          <w:sz w:val="22"/>
        </w:rPr>
        <w:t>p</w:t>
      </w:r>
      <w:r w:rsidR="00A3412B" w:rsidRPr="00A3412B">
        <w:rPr>
          <w:rFonts w:ascii="Cambria" w:hAnsi="Cambria" w:cs="Arial"/>
          <w:bCs/>
          <w:sz w:val="22"/>
        </w:rPr>
        <w:t>okyn Objednávateľa, pokiaľ je takýto pokyn priamou príčinou omeškania a na túto skutočnosť bol Objednávateľ zo strany Zhotoviteľa upozornený;</w:t>
      </w:r>
    </w:p>
    <w:p w14:paraId="52B80B53" w14:textId="1398F436" w:rsidR="00B901CA" w:rsidRPr="00B91EDF" w:rsidRDefault="00A3412B" w:rsidP="00426C94">
      <w:pPr>
        <w:numPr>
          <w:ilvl w:val="3"/>
          <w:numId w:val="16"/>
        </w:numPr>
        <w:spacing w:before="0" w:after="120" w:line="240" w:lineRule="auto"/>
        <w:jc w:val="both"/>
        <w:rPr>
          <w:rFonts w:ascii="Cambria" w:hAnsi="Cambria" w:cs="Arial"/>
          <w:sz w:val="22"/>
        </w:rPr>
      </w:pPr>
      <w:r w:rsidRPr="00A3412B">
        <w:rPr>
          <w:rFonts w:ascii="Cambria" w:hAnsi="Cambria" w:cs="Arial"/>
          <w:bCs/>
          <w:sz w:val="22"/>
        </w:rPr>
        <w:t xml:space="preserve">výskytu mimoriadne nepriaznivých klimatických podmienok, pričom za takéto podmienky sa považuje teplota pod - 5°C, v trvaní dlhšom ako 1 kalendárny deň alebo  nárazy vetra o rýchlosti nad 20 m/s. v trvaní dlhšie ako 1 kalendárny deň; </w:t>
      </w:r>
    </w:p>
    <w:p w14:paraId="6DDD64D3" w14:textId="14CC5DD5" w:rsidR="00B91EDF" w:rsidRPr="00C10F17" w:rsidRDefault="00B91EDF" w:rsidP="00426C94">
      <w:pPr>
        <w:numPr>
          <w:ilvl w:val="3"/>
          <w:numId w:val="16"/>
        </w:numPr>
        <w:spacing w:before="0" w:after="120" w:line="240" w:lineRule="auto"/>
        <w:jc w:val="both"/>
        <w:rPr>
          <w:rFonts w:ascii="Cambria" w:hAnsi="Cambria" w:cs="Arial"/>
          <w:sz w:val="22"/>
        </w:rPr>
      </w:pPr>
      <w:r>
        <w:rPr>
          <w:rFonts w:ascii="Cambria" w:hAnsi="Cambria" w:cs="Arial"/>
          <w:bCs/>
          <w:sz w:val="22"/>
        </w:rPr>
        <w:t xml:space="preserve">dôvody nepredvídateľných </w:t>
      </w:r>
      <w:r w:rsidR="00542633">
        <w:rPr>
          <w:rFonts w:ascii="Cambria" w:hAnsi="Cambria" w:cs="Arial"/>
          <w:bCs/>
          <w:sz w:val="22"/>
        </w:rPr>
        <w:t xml:space="preserve">(ktoré nie sú primerane predvídateľné skúseným Zhotoviteľom </w:t>
      </w:r>
      <w:r w:rsidR="005F1CFA">
        <w:rPr>
          <w:rFonts w:ascii="Cambria" w:hAnsi="Cambria" w:cs="Arial"/>
          <w:bCs/>
          <w:sz w:val="22"/>
        </w:rPr>
        <w:t xml:space="preserve">k dátumu na predloženie Ponuky Zhotoviteľa v Súťaži) </w:t>
      </w:r>
      <w:r>
        <w:rPr>
          <w:rFonts w:ascii="Cambria" w:hAnsi="Cambria" w:cs="Arial"/>
          <w:bCs/>
          <w:sz w:val="22"/>
        </w:rPr>
        <w:t>fyzických podmienok</w:t>
      </w:r>
      <w:r w:rsidR="005F1CFA">
        <w:rPr>
          <w:rFonts w:ascii="Cambria" w:hAnsi="Cambria" w:cs="Arial"/>
          <w:bCs/>
          <w:sz w:val="22"/>
        </w:rPr>
        <w:t xml:space="preserve"> predstavujúce prírodné fyzické podmienky a</w:t>
      </w:r>
      <w:r w:rsidR="00DA1CCB">
        <w:rPr>
          <w:rFonts w:ascii="Cambria" w:hAnsi="Cambria" w:cs="Arial"/>
          <w:bCs/>
          <w:sz w:val="22"/>
        </w:rPr>
        <w:t> </w:t>
      </w:r>
      <w:r w:rsidR="005F1CFA">
        <w:rPr>
          <w:rFonts w:ascii="Cambria" w:hAnsi="Cambria" w:cs="Arial"/>
          <w:bCs/>
          <w:sz w:val="22"/>
        </w:rPr>
        <w:t>ume</w:t>
      </w:r>
      <w:r w:rsidR="00DA1CCB">
        <w:rPr>
          <w:rFonts w:ascii="Cambria" w:hAnsi="Cambria" w:cs="Arial"/>
          <w:bCs/>
          <w:sz w:val="22"/>
        </w:rPr>
        <w:t>lé fyzické prekážky a znečisťujúce látky, s ktorými sa Zhotoviteľ stretne na Stavenisku v priebehu realizácie Diela, vrátane geologických a hydrologických podmienok s výnimkou klimatických podmienok;</w:t>
      </w:r>
    </w:p>
    <w:p w14:paraId="78AFF05E" w14:textId="03046AC9" w:rsidR="00DA1CCB" w:rsidRDefault="00C10F17" w:rsidP="00CB3D1E">
      <w:pPr>
        <w:numPr>
          <w:ilvl w:val="3"/>
          <w:numId w:val="16"/>
        </w:numPr>
        <w:spacing w:before="0" w:after="120" w:line="240" w:lineRule="auto"/>
        <w:jc w:val="both"/>
        <w:rPr>
          <w:rFonts w:ascii="Cambria" w:hAnsi="Cambria" w:cs="Arial"/>
          <w:sz w:val="22"/>
        </w:rPr>
      </w:pPr>
      <w:r w:rsidRPr="00C10F17">
        <w:rPr>
          <w:rFonts w:ascii="Cambria" w:hAnsi="Cambria" w:cs="Arial"/>
          <w:sz w:val="22"/>
        </w:rPr>
        <w:t>rozhodnutie, nekonanie alebo konanie orgánu verejnej správy, ktoré bráni Zhotoviteľovi vo vykonávaní Diela</w:t>
      </w:r>
      <w:r>
        <w:rPr>
          <w:rFonts w:ascii="Cambria" w:hAnsi="Cambria" w:cs="Arial"/>
          <w:sz w:val="22"/>
        </w:rPr>
        <w:t>,</w:t>
      </w:r>
      <w:r w:rsidRPr="00C10F17">
        <w:rPr>
          <w:rFonts w:ascii="Cambria" w:hAnsi="Cambria" w:cs="Arial"/>
          <w:sz w:val="22"/>
        </w:rPr>
        <w:t xml:space="preserve"> alebo ktoré je predpokladom vykonávania Diela, ak vznik alebo trvanie prekážky nebol spôsobený konaním alebo opomenutím Zhotoviteľa</w:t>
      </w:r>
      <w:r>
        <w:rPr>
          <w:rFonts w:ascii="Cambria" w:hAnsi="Cambria" w:cs="Arial"/>
          <w:sz w:val="22"/>
        </w:rPr>
        <w:t>.</w:t>
      </w:r>
    </w:p>
    <w:p w14:paraId="20AD335D" w14:textId="56AE8E37" w:rsidR="000B5833" w:rsidRDefault="000B5833" w:rsidP="00A00B28">
      <w:pPr>
        <w:numPr>
          <w:ilvl w:val="2"/>
          <w:numId w:val="16"/>
        </w:numPr>
        <w:spacing w:before="0" w:after="120" w:line="240" w:lineRule="auto"/>
        <w:jc w:val="both"/>
        <w:rPr>
          <w:rFonts w:ascii="Cambria" w:hAnsi="Cambria" w:cs="Arial"/>
          <w:sz w:val="22"/>
        </w:rPr>
      </w:pPr>
      <w:r w:rsidRPr="000B5833">
        <w:rPr>
          <w:rFonts w:ascii="Cambria" w:hAnsi="Cambria" w:cs="Arial"/>
          <w:sz w:val="22"/>
        </w:rPr>
        <w:t xml:space="preserve">Termíny stanovené v Harmonograme sa posunú o dobu, po ktorú nemôže Zhotoviteľ plniť svoje povinnosti z dôvodov podľa </w:t>
      </w:r>
      <w:r>
        <w:rPr>
          <w:rFonts w:ascii="Cambria" w:hAnsi="Cambria" w:cs="Arial"/>
          <w:sz w:val="22"/>
        </w:rPr>
        <w:t xml:space="preserve">bodu </w:t>
      </w:r>
      <w:r>
        <w:rPr>
          <w:rFonts w:ascii="Cambria" w:hAnsi="Cambria" w:cs="Arial"/>
          <w:sz w:val="22"/>
        </w:rPr>
        <w:fldChar w:fldCharType="begin"/>
      </w:r>
      <w:r>
        <w:rPr>
          <w:rFonts w:ascii="Cambria" w:hAnsi="Cambria" w:cs="Arial"/>
          <w:sz w:val="22"/>
        </w:rPr>
        <w:instrText xml:space="preserve"> REF _Ref21340394 \r \h </w:instrText>
      </w:r>
      <w:r>
        <w:rPr>
          <w:rFonts w:ascii="Cambria" w:hAnsi="Cambria" w:cs="Arial"/>
          <w:sz w:val="22"/>
        </w:rPr>
      </w:r>
      <w:r>
        <w:rPr>
          <w:rFonts w:ascii="Cambria" w:hAnsi="Cambria" w:cs="Arial"/>
          <w:sz w:val="22"/>
        </w:rPr>
        <w:fldChar w:fldCharType="separate"/>
      </w:r>
      <w:r w:rsidR="00EE7B40">
        <w:rPr>
          <w:rFonts w:ascii="Cambria" w:hAnsi="Cambria" w:cs="Arial"/>
          <w:sz w:val="22"/>
        </w:rPr>
        <w:t>3.4.4</w:t>
      </w:r>
      <w:r>
        <w:rPr>
          <w:rFonts w:ascii="Cambria" w:hAnsi="Cambria" w:cs="Arial"/>
          <w:sz w:val="22"/>
        </w:rPr>
        <w:fldChar w:fldCharType="end"/>
      </w:r>
      <w:r w:rsidRPr="000B5833">
        <w:rPr>
          <w:rFonts w:ascii="Cambria" w:hAnsi="Cambria" w:cs="Arial"/>
          <w:sz w:val="22"/>
        </w:rPr>
        <w:t xml:space="preserve">, avšak Zhotoviteľ je povinný vynaložiť všetko úsilie na odstránenie tejto prekážky a ihneď ako to bude možné, plynule pokračovať vo vykonávaní Diela tak, aby Dielo </w:t>
      </w:r>
      <w:r>
        <w:rPr>
          <w:rFonts w:ascii="Cambria" w:hAnsi="Cambria" w:cs="Arial"/>
          <w:sz w:val="22"/>
        </w:rPr>
        <w:t>bolo</w:t>
      </w:r>
      <w:r w:rsidRPr="000B5833">
        <w:rPr>
          <w:rFonts w:ascii="Cambria" w:hAnsi="Cambria" w:cs="Arial"/>
          <w:sz w:val="22"/>
        </w:rPr>
        <w:t xml:space="preserve"> dokončené v najkratšom možnom čase</w:t>
      </w:r>
      <w:r>
        <w:rPr>
          <w:rFonts w:ascii="Cambria" w:hAnsi="Cambria" w:cs="Arial"/>
          <w:sz w:val="22"/>
        </w:rPr>
        <w:t>.</w:t>
      </w:r>
    </w:p>
    <w:p w14:paraId="111689FC" w14:textId="0192CA12" w:rsidR="00A00B28" w:rsidRPr="00A00B28" w:rsidRDefault="00A00B28" w:rsidP="003C1267">
      <w:pPr>
        <w:numPr>
          <w:ilvl w:val="2"/>
          <w:numId w:val="16"/>
        </w:numPr>
        <w:spacing w:before="0" w:after="120" w:line="240" w:lineRule="auto"/>
        <w:jc w:val="both"/>
        <w:rPr>
          <w:rFonts w:ascii="Cambria" w:hAnsi="Cambria" w:cs="Arial"/>
          <w:sz w:val="22"/>
        </w:rPr>
      </w:pPr>
      <w:r w:rsidRPr="00A00B28">
        <w:rPr>
          <w:rFonts w:ascii="Cambria" w:hAnsi="Cambria" w:cs="Arial"/>
          <w:sz w:val="22"/>
        </w:rPr>
        <w:t xml:space="preserve">Najneskôr do troch (3) </w:t>
      </w:r>
      <w:r>
        <w:rPr>
          <w:rFonts w:ascii="Cambria" w:hAnsi="Cambria" w:cs="Arial"/>
          <w:sz w:val="22"/>
        </w:rPr>
        <w:t>d</w:t>
      </w:r>
      <w:r w:rsidRPr="00A00B28">
        <w:rPr>
          <w:rFonts w:ascii="Cambria" w:hAnsi="Cambria" w:cs="Arial"/>
          <w:sz w:val="22"/>
        </w:rPr>
        <w:t>ní po tom, ako nastane alebo ako sa Zhotoviteľ dozvie, že nastala niektorá skutočnosť uvedená v</w:t>
      </w:r>
      <w:r>
        <w:rPr>
          <w:rFonts w:ascii="Cambria" w:hAnsi="Cambria" w:cs="Arial"/>
          <w:sz w:val="22"/>
        </w:rPr>
        <w:t xml:space="preserve"> tomto bode </w:t>
      </w:r>
      <w:r w:rsidR="007D735B">
        <w:rPr>
          <w:rFonts w:ascii="Cambria" w:hAnsi="Cambria" w:cs="Arial"/>
          <w:sz w:val="22"/>
        </w:rPr>
        <w:fldChar w:fldCharType="begin"/>
      </w:r>
      <w:r w:rsidR="007D735B">
        <w:rPr>
          <w:rFonts w:ascii="Cambria" w:hAnsi="Cambria" w:cs="Arial"/>
          <w:sz w:val="22"/>
        </w:rPr>
        <w:instrText xml:space="preserve"> REF _Ref21340394 \r \h </w:instrText>
      </w:r>
      <w:r w:rsidR="007D735B">
        <w:rPr>
          <w:rFonts w:ascii="Cambria" w:hAnsi="Cambria" w:cs="Arial"/>
          <w:sz w:val="22"/>
        </w:rPr>
      </w:r>
      <w:r w:rsidR="007D735B">
        <w:rPr>
          <w:rFonts w:ascii="Cambria" w:hAnsi="Cambria" w:cs="Arial"/>
          <w:sz w:val="22"/>
        </w:rPr>
        <w:fldChar w:fldCharType="separate"/>
      </w:r>
      <w:r w:rsidR="00EE7B40">
        <w:rPr>
          <w:rFonts w:ascii="Cambria" w:hAnsi="Cambria" w:cs="Arial"/>
          <w:sz w:val="22"/>
        </w:rPr>
        <w:t>3.4.4</w:t>
      </w:r>
      <w:r w:rsidR="007D735B">
        <w:rPr>
          <w:rFonts w:ascii="Cambria" w:hAnsi="Cambria" w:cs="Arial"/>
          <w:sz w:val="22"/>
        </w:rPr>
        <w:fldChar w:fldCharType="end"/>
      </w:r>
      <w:r w:rsidR="007D735B" w:rsidRPr="000B5833">
        <w:rPr>
          <w:rFonts w:ascii="Cambria" w:hAnsi="Cambria" w:cs="Arial"/>
          <w:sz w:val="22"/>
        </w:rPr>
        <w:t xml:space="preserve">, </w:t>
      </w:r>
      <w:r w:rsidRPr="00A00B28">
        <w:rPr>
          <w:rFonts w:ascii="Cambria" w:hAnsi="Cambria" w:cs="Arial"/>
          <w:sz w:val="22"/>
        </w:rPr>
        <w:t>alebo akákoľvek iná skutočnosť, ktorá môže mať vplyv na plnenie Zmluvy podľa Harmonogramu, je Zhotoviteľ povinný bezodkladne oznámiť túto skutočnosť Objednávateľovi a Dozoru Objednávateľa. Toto oznámenie bude obsahovať:</w:t>
      </w:r>
    </w:p>
    <w:p w14:paraId="28B843D1" w14:textId="5ED9D518" w:rsidR="00A00B28" w:rsidRPr="00A00B28" w:rsidRDefault="00A00B28" w:rsidP="00A00B28">
      <w:pPr>
        <w:numPr>
          <w:ilvl w:val="3"/>
          <w:numId w:val="16"/>
        </w:numPr>
        <w:spacing w:before="0" w:after="120" w:line="240" w:lineRule="auto"/>
        <w:jc w:val="both"/>
        <w:rPr>
          <w:rFonts w:ascii="Cambria" w:hAnsi="Cambria" w:cs="Arial"/>
          <w:sz w:val="22"/>
        </w:rPr>
      </w:pPr>
      <w:r w:rsidRPr="00A00B28">
        <w:rPr>
          <w:rFonts w:ascii="Cambria" w:hAnsi="Cambria" w:cs="Arial"/>
          <w:sz w:val="22"/>
        </w:rPr>
        <w:t>popis prekážky a dôvody na predĺženie času plnenia,</w:t>
      </w:r>
    </w:p>
    <w:p w14:paraId="400E7667" w14:textId="6B54F1DA" w:rsidR="00A00B28" w:rsidRPr="00A00B28" w:rsidRDefault="00A00B28" w:rsidP="00A00B28">
      <w:pPr>
        <w:numPr>
          <w:ilvl w:val="3"/>
          <w:numId w:val="16"/>
        </w:numPr>
        <w:spacing w:before="0" w:after="120" w:line="240" w:lineRule="auto"/>
        <w:jc w:val="both"/>
        <w:rPr>
          <w:rFonts w:ascii="Cambria" w:hAnsi="Cambria" w:cs="Arial"/>
          <w:sz w:val="22"/>
        </w:rPr>
      </w:pPr>
      <w:r w:rsidRPr="00A00B28">
        <w:rPr>
          <w:rFonts w:ascii="Cambria" w:hAnsi="Cambria" w:cs="Arial"/>
          <w:sz w:val="22"/>
        </w:rPr>
        <w:lastRenderedPageBreak/>
        <w:t>predpokladanú dobu trvania prekážky,</w:t>
      </w:r>
    </w:p>
    <w:p w14:paraId="05E12038" w14:textId="4637AA81" w:rsidR="00A00B28" w:rsidRPr="00A00B28" w:rsidRDefault="00A00B28" w:rsidP="00A00B28">
      <w:pPr>
        <w:numPr>
          <w:ilvl w:val="3"/>
          <w:numId w:val="16"/>
        </w:numPr>
        <w:spacing w:before="0" w:after="120" w:line="240" w:lineRule="auto"/>
        <w:jc w:val="both"/>
        <w:rPr>
          <w:rFonts w:ascii="Cambria" w:hAnsi="Cambria" w:cs="Arial"/>
          <w:sz w:val="22"/>
        </w:rPr>
      </w:pPr>
      <w:r w:rsidRPr="00A00B28">
        <w:rPr>
          <w:rFonts w:ascii="Cambria" w:hAnsi="Cambria" w:cs="Arial"/>
          <w:sz w:val="22"/>
        </w:rPr>
        <w:t>povinnosti, ktoré nie je alebo nebude možné vykonať,</w:t>
      </w:r>
    </w:p>
    <w:p w14:paraId="5B814B47" w14:textId="411F5C1D" w:rsidR="00A00B28" w:rsidRDefault="00A00B28" w:rsidP="00A00B28">
      <w:pPr>
        <w:numPr>
          <w:ilvl w:val="3"/>
          <w:numId w:val="16"/>
        </w:numPr>
        <w:spacing w:before="0" w:after="120" w:line="240" w:lineRule="auto"/>
        <w:jc w:val="both"/>
        <w:rPr>
          <w:rFonts w:ascii="Cambria" w:hAnsi="Cambria" w:cs="Arial"/>
          <w:sz w:val="22"/>
        </w:rPr>
      </w:pPr>
      <w:r w:rsidRPr="00A00B28">
        <w:rPr>
          <w:rFonts w:ascii="Cambria" w:hAnsi="Cambria" w:cs="Arial"/>
          <w:sz w:val="22"/>
        </w:rPr>
        <w:t>predpokladaný termín odovzdania dotknutej časti Diela.</w:t>
      </w:r>
    </w:p>
    <w:p w14:paraId="4E99DA7C" w14:textId="775ED234" w:rsidR="009F2FA1" w:rsidRPr="00CB3D1E" w:rsidRDefault="009F2FA1" w:rsidP="003C1267">
      <w:pPr>
        <w:numPr>
          <w:ilvl w:val="2"/>
          <w:numId w:val="16"/>
        </w:numPr>
        <w:spacing w:before="0" w:after="120" w:line="240" w:lineRule="auto"/>
        <w:jc w:val="both"/>
        <w:rPr>
          <w:rFonts w:ascii="Cambria" w:hAnsi="Cambria" w:cs="Arial"/>
          <w:sz w:val="22"/>
        </w:rPr>
      </w:pPr>
      <w:r w:rsidRPr="009F2FA1">
        <w:rPr>
          <w:rFonts w:ascii="Cambria" w:hAnsi="Cambria" w:cs="Arial"/>
          <w:sz w:val="22"/>
        </w:rPr>
        <w:t xml:space="preserve">V prípade, ak sa prekážky podľa </w:t>
      </w:r>
      <w:r>
        <w:rPr>
          <w:rFonts w:ascii="Cambria" w:hAnsi="Cambria" w:cs="Arial"/>
          <w:sz w:val="22"/>
        </w:rPr>
        <w:t xml:space="preserve">bodu </w:t>
      </w:r>
      <w:r>
        <w:rPr>
          <w:rFonts w:ascii="Cambria" w:hAnsi="Cambria" w:cs="Arial"/>
          <w:sz w:val="22"/>
        </w:rPr>
        <w:fldChar w:fldCharType="begin"/>
      </w:r>
      <w:r>
        <w:rPr>
          <w:rFonts w:ascii="Cambria" w:hAnsi="Cambria" w:cs="Arial"/>
          <w:sz w:val="22"/>
        </w:rPr>
        <w:instrText xml:space="preserve"> REF _Ref21340394 \r \h </w:instrText>
      </w:r>
      <w:r>
        <w:rPr>
          <w:rFonts w:ascii="Cambria" w:hAnsi="Cambria" w:cs="Arial"/>
          <w:sz w:val="22"/>
        </w:rPr>
      </w:r>
      <w:r>
        <w:rPr>
          <w:rFonts w:ascii="Cambria" w:hAnsi="Cambria" w:cs="Arial"/>
          <w:sz w:val="22"/>
        </w:rPr>
        <w:fldChar w:fldCharType="separate"/>
      </w:r>
      <w:r w:rsidR="00EE7B40">
        <w:rPr>
          <w:rFonts w:ascii="Cambria" w:hAnsi="Cambria" w:cs="Arial"/>
          <w:sz w:val="22"/>
        </w:rPr>
        <w:t>3.4.4</w:t>
      </w:r>
      <w:r>
        <w:rPr>
          <w:rFonts w:ascii="Cambria" w:hAnsi="Cambria" w:cs="Arial"/>
          <w:sz w:val="22"/>
        </w:rPr>
        <w:fldChar w:fldCharType="end"/>
      </w:r>
      <w:r w:rsidRPr="009F2FA1">
        <w:rPr>
          <w:rFonts w:ascii="Cambria" w:hAnsi="Cambria" w:cs="Arial"/>
          <w:sz w:val="22"/>
        </w:rPr>
        <w:t xml:space="preserve"> tejto Zmluvy vzťahujú len na časť Diela, čas plnenia stanovený v Harmonograme sa predlžuje len vo vzťahu k tej časti Diela, ktorá je týmito prekážkami dotknutá.</w:t>
      </w:r>
    </w:p>
    <w:p w14:paraId="7E6E8B1E" w14:textId="0BB3018B" w:rsidR="00862FF2" w:rsidRPr="004842F0" w:rsidRDefault="00862FF2" w:rsidP="00426C94">
      <w:pPr>
        <w:numPr>
          <w:ilvl w:val="1"/>
          <w:numId w:val="16"/>
        </w:numPr>
        <w:spacing w:before="0" w:after="120" w:line="240" w:lineRule="auto"/>
        <w:jc w:val="both"/>
        <w:rPr>
          <w:rFonts w:ascii="Cambria" w:hAnsi="Cambria" w:cs="Arial"/>
          <w:b/>
          <w:sz w:val="22"/>
        </w:rPr>
      </w:pPr>
      <w:bookmarkStart w:id="26" w:name="_Ref485110612"/>
      <w:r w:rsidRPr="004842F0">
        <w:rPr>
          <w:rFonts w:ascii="Cambria" w:hAnsi="Cambria" w:cs="Arial"/>
          <w:b/>
          <w:sz w:val="22"/>
        </w:rPr>
        <w:t xml:space="preserve">Harmonogram </w:t>
      </w:r>
      <w:bookmarkEnd w:id="26"/>
    </w:p>
    <w:p w14:paraId="71DBE73F" w14:textId="37B53F0E" w:rsidR="00862FF2" w:rsidRPr="004842F0" w:rsidRDefault="00862FF2" w:rsidP="00426C94">
      <w:pPr>
        <w:numPr>
          <w:ilvl w:val="2"/>
          <w:numId w:val="16"/>
        </w:numPr>
        <w:spacing w:before="0" w:after="120" w:line="240" w:lineRule="auto"/>
        <w:jc w:val="both"/>
        <w:rPr>
          <w:rFonts w:ascii="Cambria" w:hAnsi="Cambria"/>
          <w:sz w:val="22"/>
        </w:rPr>
      </w:pPr>
      <w:bookmarkStart w:id="27" w:name="_Ref39135533"/>
      <w:r w:rsidRPr="004842F0">
        <w:rPr>
          <w:rFonts w:ascii="Cambria" w:hAnsi="Cambria" w:cs="Arial"/>
          <w:sz w:val="22"/>
        </w:rPr>
        <w:t xml:space="preserve">Zhotoviteľ </w:t>
      </w:r>
      <w:r w:rsidRPr="004842F0">
        <w:rPr>
          <w:rFonts w:ascii="Cambria" w:hAnsi="Cambria"/>
          <w:sz w:val="22"/>
        </w:rPr>
        <w:t xml:space="preserve">najneskôr do </w:t>
      </w:r>
      <w:r w:rsidR="00584CEF">
        <w:rPr>
          <w:rFonts w:ascii="Cambria" w:hAnsi="Cambria"/>
          <w:sz w:val="22"/>
        </w:rPr>
        <w:t>desiatich</w:t>
      </w:r>
      <w:r w:rsidR="00584CEF" w:rsidRPr="004842F0">
        <w:rPr>
          <w:rFonts w:ascii="Cambria" w:hAnsi="Cambria"/>
          <w:sz w:val="22"/>
        </w:rPr>
        <w:t xml:space="preserve"> </w:t>
      </w:r>
      <w:r w:rsidRPr="004842F0">
        <w:rPr>
          <w:rFonts w:ascii="Cambria" w:hAnsi="Cambria"/>
          <w:sz w:val="22"/>
        </w:rPr>
        <w:t>(</w:t>
      </w:r>
      <w:r w:rsidR="00883A71">
        <w:rPr>
          <w:rFonts w:ascii="Cambria" w:hAnsi="Cambria"/>
          <w:sz w:val="22"/>
        </w:rPr>
        <w:t>1</w:t>
      </w:r>
      <w:r w:rsidR="00584CEF">
        <w:rPr>
          <w:rFonts w:ascii="Cambria" w:hAnsi="Cambria"/>
          <w:sz w:val="22"/>
        </w:rPr>
        <w:t>0</w:t>
      </w:r>
      <w:r w:rsidRPr="004842F0">
        <w:rPr>
          <w:rFonts w:ascii="Cambria" w:hAnsi="Cambria"/>
          <w:sz w:val="22"/>
        </w:rPr>
        <w:t xml:space="preserve">) dní odo dňa nadobudnutia účinnosti tejto Zmluvy predloží </w:t>
      </w:r>
      <w:r w:rsidR="00BF1837">
        <w:rPr>
          <w:rFonts w:ascii="Cambria" w:hAnsi="Cambria" w:cs="Arial"/>
          <w:sz w:val="22"/>
        </w:rPr>
        <w:t xml:space="preserve">Dozoru Objednávateľa </w:t>
      </w:r>
      <w:r w:rsidR="0011644C">
        <w:rPr>
          <w:rFonts w:ascii="Cambria" w:hAnsi="Cambria" w:cs="Arial"/>
          <w:sz w:val="22"/>
        </w:rPr>
        <w:t>aktualizované Harmonogramy s ohľadom na dátum nadobudnutia účinnosti Zmluvy</w:t>
      </w:r>
      <w:r w:rsidRPr="004842F0">
        <w:rPr>
          <w:rFonts w:ascii="Cambria" w:hAnsi="Cambria"/>
          <w:sz w:val="22"/>
        </w:rPr>
        <w:t xml:space="preserve">. Po odovzdaní Harmonogramu patrí Objednávateľovi lehota na preskúmanie Harmonogramu </w:t>
      </w:r>
      <w:r w:rsidR="00883A71">
        <w:rPr>
          <w:rFonts w:ascii="Cambria" w:hAnsi="Cambria"/>
          <w:sz w:val="22"/>
        </w:rPr>
        <w:t>plnenia</w:t>
      </w:r>
      <w:r w:rsidR="00883A71" w:rsidRPr="004842F0">
        <w:rPr>
          <w:rFonts w:ascii="Cambria" w:hAnsi="Cambria"/>
          <w:sz w:val="22"/>
        </w:rPr>
        <w:t xml:space="preserve"> </w:t>
      </w:r>
      <w:r w:rsidRPr="004842F0">
        <w:rPr>
          <w:rFonts w:ascii="Cambria" w:hAnsi="Cambria"/>
          <w:sz w:val="22"/>
        </w:rPr>
        <w:t>v</w:t>
      </w:r>
      <w:r w:rsidRPr="004842F0">
        <w:rPr>
          <w:rFonts w:ascii="Cambria" w:hAnsi="Cambria" w:cs="Calibri"/>
          <w:sz w:val="22"/>
        </w:rPr>
        <w:t> </w:t>
      </w:r>
      <w:r w:rsidRPr="004842F0">
        <w:rPr>
          <w:rFonts w:ascii="Cambria" w:hAnsi="Cambria"/>
          <w:sz w:val="22"/>
        </w:rPr>
        <w:t>trvan</w:t>
      </w:r>
      <w:r w:rsidRPr="004842F0">
        <w:rPr>
          <w:rFonts w:ascii="Cambria" w:hAnsi="Cambria" w:cs="Proba Pro"/>
          <w:sz w:val="22"/>
        </w:rPr>
        <w:t>í</w:t>
      </w:r>
      <w:r w:rsidRPr="004842F0">
        <w:rPr>
          <w:rFonts w:ascii="Cambria" w:hAnsi="Cambria"/>
          <w:sz w:val="22"/>
        </w:rPr>
        <w:t xml:space="preserve"> piatich (5) dn</w:t>
      </w:r>
      <w:r w:rsidRPr="004842F0">
        <w:rPr>
          <w:rFonts w:ascii="Cambria" w:hAnsi="Cambria" w:cs="Proba Pro"/>
          <w:sz w:val="22"/>
        </w:rPr>
        <w:t>í</w:t>
      </w:r>
      <w:r w:rsidRPr="004842F0">
        <w:rPr>
          <w:rFonts w:ascii="Cambria" w:hAnsi="Cambria"/>
          <w:sz w:val="22"/>
        </w:rPr>
        <w:t>. Na presk</w:t>
      </w:r>
      <w:r w:rsidRPr="004842F0">
        <w:rPr>
          <w:rFonts w:ascii="Cambria" w:hAnsi="Cambria" w:cs="Proba Pro"/>
          <w:sz w:val="22"/>
        </w:rPr>
        <w:t>ú</w:t>
      </w:r>
      <w:r w:rsidRPr="004842F0">
        <w:rPr>
          <w:rFonts w:ascii="Cambria" w:hAnsi="Cambria"/>
          <w:sz w:val="22"/>
        </w:rPr>
        <w:t xml:space="preserve">manie Harmonogramu platia primerane podmienky podľa </w:t>
      </w:r>
      <w:r w:rsidR="00883A71">
        <w:rPr>
          <w:rFonts w:ascii="Cambria" w:hAnsi="Cambria"/>
          <w:sz w:val="22"/>
        </w:rPr>
        <w:fldChar w:fldCharType="begin"/>
      </w:r>
      <w:r w:rsidR="00883A71">
        <w:rPr>
          <w:rFonts w:ascii="Cambria" w:hAnsi="Cambria"/>
          <w:sz w:val="22"/>
        </w:rPr>
        <w:instrText xml:space="preserve"> REF _Ref19784375 \r \h </w:instrText>
      </w:r>
      <w:r w:rsidR="00883A71">
        <w:rPr>
          <w:rFonts w:ascii="Cambria" w:hAnsi="Cambria"/>
          <w:sz w:val="22"/>
        </w:rPr>
      </w:r>
      <w:r w:rsidR="00883A71">
        <w:rPr>
          <w:rFonts w:ascii="Cambria" w:hAnsi="Cambria"/>
          <w:sz w:val="22"/>
        </w:rPr>
        <w:fldChar w:fldCharType="separate"/>
      </w:r>
      <w:r w:rsidR="00EE7B40">
        <w:rPr>
          <w:rFonts w:ascii="Cambria" w:hAnsi="Cambria"/>
          <w:sz w:val="22"/>
        </w:rPr>
        <w:t>2.1.2</w:t>
      </w:r>
      <w:r w:rsidR="00883A71">
        <w:rPr>
          <w:rFonts w:ascii="Cambria" w:hAnsi="Cambria"/>
          <w:sz w:val="22"/>
        </w:rPr>
        <w:fldChar w:fldCharType="end"/>
      </w:r>
      <w:r w:rsidRPr="004842F0">
        <w:rPr>
          <w:rFonts w:ascii="Cambria" w:hAnsi="Cambria"/>
          <w:sz w:val="22"/>
        </w:rPr>
        <w:t xml:space="preserve"> tejto Zmluvy. </w:t>
      </w:r>
      <w:bookmarkStart w:id="28" w:name="_Hlk34897992"/>
      <w:r w:rsidR="00665712">
        <w:rPr>
          <w:rFonts w:ascii="Cambria" w:hAnsi="Cambria"/>
          <w:sz w:val="22"/>
        </w:rPr>
        <w:t xml:space="preserve">Pre vylúčenie pochybností platí, že aktualizované Harmonogramy musia zodpovedať Harmonogramom predloženým v Ponuke a zmeny v nich </w:t>
      </w:r>
      <w:r w:rsidR="00BD0B52">
        <w:rPr>
          <w:rFonts w:ascii="Cambria" w:hAnsi="Cambria"/>
          <w:sz w:val="22"/>
        </w:rPr>
        <w:t xml:space="preserve">môžu byť vyvolané iba okolnosťami zohľadňujúcimi dátum nadobudnutia účinnosti Zmluvy. </w:t>
      </w:r>
      <w:bookmarkEnd w:id="28"/>
      <w:r w:rsidRPr="004842F0">
        <w:rPr>
          <w:rFonts w:ascii="Cambria" w:hAnsi="Cambria"/>
          <w:sz w:val="22"/>
        </w:rPr>
        <w:t xml:space="preserve">Po </w:t>
      </w:r>
      <w:r w:rsidR="00883A71">
        <w:rPr>
          <w:rFonts w:ascii="Cambria" w:hAnsi="Cambria"/>
          <w:sz w:val="22"/>
        </w:rPr>
        <w:t>schválení</w:t>
      </w:r>
      <w:r w:rsidRPr="004842F0">
        <w:rPr>
          <w:rFonts w:ascii="Cambria" w:hAnsi="Cambria"/>
          <w:sz w:val="22"/>
        </w:rPr>
        <w:t xml:space="preserve"> </w:t>
      </w:r>
      <w:r w:rsidR="00BD0B52">
        <w:rPr>
          <w:rFonts w:ascii="Cambria" w:hAnsi="Cambria"/>
          <w:sz w:val="22"/>
        </w:rPr>
        <w:t xml:space="preserve">aktualizovaných Harmonogramov </w:t>
      </w:r>
      <w:r w:rsidRPr="004842F0">
        <w:rPr>
          <w:rFonts w:ascii="Cambria" w:hAnsi="Cambria"/>
          <w:sz w:val="22"/>
        </w:rPr>
        <w:t xml:space="preserve">Objednávateľom sa </w:t>
      </w:r>
      <w:r w:rsidR="00723A1B">
        <w:rPr>
          <w:rFonts w:ascii="Cambria" w:hAnsi="Cambria"/>
          <w:sz w:val="22"/>
        </w:rPr>
        <w:t xml:space="preserve">tieto </w:t>
      </w:r>
      <w:r w:rsidRPr="004842F0">
        <w:rPr>
          <w:rFonts w:ascii="Cambria" w:hAnsi="Cambria"/>
          <w:sz w:val="22"/>
        </w:rPr>
        <w:t>stáva</w:t>
      </w:r>
      <w:r w:rsidR="00723A1B">
        <w:rPr>
          <w:rFonts w:ascii="Cambria" w:hAnsi="Cambria"/>
          <w:sz w:val="22"/>
        </w:rPr>
        <w:t>jú</w:t>
      </w:r>
      <w:r w:rsidRPr="004842F0">
        <w:rPr>
          <w:rFonts w:ascii="Cambria" w:hAnsi="Cambria"/>
          <w:sz w:val="22"/>
        </w:rPr>
        <w:t xml:space="preserve"> </w:t>
      </w:r>
      <w:r w:rsidR="00883A71">
        <w:rPr>
          <w:rFonts w:ascii="Cambria" w:hAnsi="Cambria"/>
          <w:sz w:val="22"/>
        </w:rPr>
        <w:t>pre Zmluvné strany záväzn</w:t>
      </w:r>
      <w:r w:rsidR="00723A1B">
        <w:rPr>
          <w:rFonts w:ascii="Cambria" w:hAnsi="Cambria"/>
          <w:sz w:val="22"/>
        </w:rPr>
        <w:t>é</w:t>
      </w:r>
      <w:r w:rsidRPr="004842F0">
        <w:rPr>
          <w:rFonts w:ascii="Cambria" w:hAnsi="Cambria"/>
          <w:sz w:val="22"/>
        </w:rPr>
        <w:t>.</w:t>
      </w:r>
      <w:bookmarkEnd w:id="27"/>
      <w:r w:rsidRPr="004842F0">
        <w:rPr>
          <w:rFonts w:ascii="Cambria" w:hAnsi="Cambria"/>
          <w:sz w:val="22"/>
        </w:rPr>
        <w:t xml:space="preserve">  </w:t>
      </w:r>
    </w:p>
    <w:p w14:paraId="634B0A46" w14:textId="1237C1BE" w:rsidR="00195413" w:rsidRPr="004842F0" w:rsidRDefault="000D7D45" w:rsidP="00426C94">
      <w:pPr>
        <w:numPr>
          <w:ilvl w:val="2"/>
          <w:numId w:val="16"/>
        </w:numPr>
        <w:spacing w:before="0" w:after="120" w:line="240" w:lineRule="auto"/>
        <w:jc w:val="both"/>
        <w:rPr>
          <w:rFonts w:ascii="Cambria" w:hAnsi="Cambria" w:cs="Arial"/>
          <w:bCs/>
          <w:sz w:val="22"/>
        </w:rPr>
      </w:pPr>
      <w:r w:rsidRPr="000D7D45">
        <w:rPr>
          <w:rFonts w:ascii="Cambria" w:hAnsi="Cambria"/>
          <w:sz w:val="22"/>
        </w:rPr>
        <w:t xml:space="preserve">Kedykoľvek to bude potrebné z dôvodu predĺženia Lehoty </w:t>
      </w:r>
      <w:r>
        <w:rPr>
          <w:rFonts w:ascii="Cambria" w:hAnsi="Cambria"/>
          <w:sz w:val="22"/>
        </w:rPr>
        <w:t>plnenia</w:t>
      </w:r>
      <w:r w:rsidRPr="000D7D45">
        <w:rPr>
          <w:rFonts w:ascii="Cambria" w:hAnsi="Cambria"/>
          <w:sz w:val="22"/>
        </w:rPr>
        <w:t xml:space="preserve"> alebo kedykoľvek Harmonogram nebude zodpovedať Zmluve, alebo ak sa skutočný postup plnenia nezhoduje s Harmonogramom, Zhotoviteľ predloží </w:t>
      </w:r>
      <w:r w:rsidR="006C0DC8">
        <w:rPr>
          <w:rFonts w:ascii="Cambria" w:hAnsi="Cambria"/>
          <w:sz w:val="22"/>
        </w:rPr>
        <w:t>Dozoru Objednávateľa</w:t>
      </w:r>
      <w:r w:rsidR="006C0DC8" w:rsidRPr="000D7D45">
        <w:rPr>
          <w:rFonts w:ascii="Cambria" w:hAnsi="Cambria"/>
          <w:sz w:val="22"/>
        </w:rPr>
        <w:t xml:space="preserve"> </w:t>
      </w:r>
      <w:r w:rsidRPr="000D7D45">
        <w:rPr>
          <w:rFonts w:ascii="Cambria" w:hAnsi="Cambria"/>
          <w:sz w:val="22"/>
        </w:rPr>
        <w:t xml:space="preserve">revidovaný Harmonogram na preskúmanie za rovnakých podmienok ako sú uvedené v bode </w:t>
      </w:r>
      <w:r w:rsidR="00A4611D">
        <w:rPr>
          <w:rFonts w:ascii="Cambria" w:hAnsi="Cambria"/>
          <w:sz w:val="22"/>
        </w:rPr>
        <w:t xml:space="preserve">tomto bode </w:t>
      </w:r>
      <w:r w:rsidR="00A4611D">
        <w:rPr>
          <w:rFonts w:ascii="Cambria" w:hAnsi="Cambria"/>
          <w:sz w:val="22"/>
        </w:rPr>
        <w:fldChar w:fldCharType="begin"/>
      </w:r>
      <w:r w:rsidR="00A4611D">
        <w:rPr>
          <w:rFonts w:ascii="Cambria" w:hAnsi="Cambria"/>
          <w:sz w:val="22"/>
        </w:rPr>
        <w:instrText xml:space="preserve"> REF _Ref485110612 \r \h </w:instrText>
      </w:r>
      <w:r w:rsidR="00A4611D">
        <w:rPr>
          <w:rFonts w:ascii="Cambria" w:hAnsi="Cambria"/>
          <w:sz w:val="22"/>
        </w:rPr>
      </w:r>
      <w:r w:rsidR="00A4611D">
        <w:rPr>
          <w:rFonts w:ascii="Cambria" w:hAnsi="Cambria"/>
          <w:sz w:val="22"/>
        </w:rPr>
        <w:fldChar w:fldCharType="separate"/>
      </w:r>
      <w:r w:rsidR="00EE7B40">
        <w:rPr>
          <w:rFonts w:ascii="Cambria" w:hAnsi="Cambria"/>
          <w:sz w:val="22"/>
        </w:rPr>
        <w:t>3.5</w:t>
      </w:r>
      <w:r w:rsidR="00A4611D">
        <w:rPr>
          <w:rFonts w:ascii="Cambria" w:hAnsi="Cambria"/>
          <w:sz w:val="22"/>
        </w:rPr>
        <w:fldChar w:fldCharType="end"/>
      </w:r>
      <w:r w:rsidRPr="000D7D45">
        <w:rPr>
          <w:rFonts w:ascii="Cambria" w:hAnsi="Cambria"/>
          <w:sz w:val="22"/>
        </w:rPr>
        <w:t xml:space="preserve">, a to najneskôr do piatich (5) dní odo dňa, kedy Objednávateľ vyzve Zhotoviteľa na predloženie takéhoto revidovaného Harmonogramu na preskúmanie. Pre vylúčenie pochybností platí, že revízia Harmonogramu podľa tohto bodu nemôže mať sama o sebe vplyv na predĺženie Lehoty </w:t>
      </w:r>
      <w:r w:rsidR="00A4611D">
        <w:rPr>
          <w:rFonts w:ascii="Cambria" w:hAnsi="Cambria"/>
          <w:sz w:val="22"/>
        </w:rPr>
        <w:t>plnenia</w:t>
      </w:r>
      <w:r w:rsidRPr="000D7D45">
        <w:rPr>
          <w:rFonts w:ascii="Cambria" w:hAnsi="Cambria"/>
          <w:sz w:val="22"/>
        </w:rPr>
        <w:t xml:space="preserve">, pokiaľ okolnosť vyvolávajúca potrebu revízie Harmonogramu zároveň nedáva Zhotoviteľovi právo na predĺženie resp. úpravu Lehoty </w:t>
      </w:r>
      <w:r w:rsidR="00A4611D">
        <w:rPr>
          <w:rFonts w:ascii="Cambria" w:hAnsi="Cambria"/>
          <w:sz w:val="22"/>
        </w:rPr>
        <w:t>plnenia</w:t>
      </w:r>
      <w:r w:rsidRPr="000D7D45">
        <w:rPr>
          <w:rFonts w:ascii="Cambria" w:hAnsi="Cambria"/>
          <w:sz w:val="22"/>
        </w:rPr>
        <w:t xml:space="preserve"> podľa iného bodu tejto Zmluvy</w:t>
      </w:r>
      <w:r w:rsidR="00253274" w:rsidRPr="004842F0">
        <w:rPr>
          <w:rFonts w:ascii="Cambria" w:hAnsi="Cambria"/>
          <w:sz w:val="22"/>
        </w:rPr>
        <w:t xml:space="preserve">. </w:t>
      </w:r>
      <w:r w:rsidR="004E47C6" w:rsidRPr="004842F0">
        <w:rPr>
          <w:rFonts w:ascii="Cambria" w:hAnsi="Cambria"/>
          <w:sz w:val="22"/>
        </w:rPr>
        <w:t xml:space="preserve"> </w:t>
      </w:r>
    </w:p>
    <w:p w14:paraId="67C596AF" w14:textId="0B36ECCE" w:rsidR="00195413" w:rsidRPr="004842F0" w:rsidRDefault="00195413" w:rsidP="00426C94">
      <w:pPr>
        <w:numPr>
          <w:ilvl w:val="2"/>
          <w:numId w:val="16"/>
        </w:numPr>
        <w:spacing w:before="0" w:after="120" w:line="240" w:lineRule="auto"/>
        <w:jc w:val="both"/>
        <w:rPr>
          <w:rFonts w:ascii="Cambria" w:hAnsi="Cambria" w:cs="Arial"/>
          <w:bCs/>
          <w:sz w:val="22"/>
        </w:rPr>
      </w:pPr>
      <w:r w:rsidRPr="004842F0">
        <w:rPr>
          <w:rFonts w:ascii="Cambria" w:hAnsi="Cambria"/>
          <w:sz w:val="22"/>
        </w:rPr>
        <w:t>Pokiaľ Objednávateľovi vzniknú akékoľvek škody z</w:t>
      </w:r>
      <w:r w:rsidRPr="004842F0">
        <w:rPr>
          <w:rFonts w:ascii="Cambria" w:hAnsi="Cambria" w:cs="Calibri"/>
          <w:sz w:val="22"/>
        </w:rPr>
        <w:t> </w:t>
      </w:r>
      <w:r w:rsidRPr="004842F0">
        <w:rPr>
          <w:rFonts w:ascii="Cambria" w:hAnsi="Cambria"/>
          <w:sz w:val="22"/>
        </w:rPr>
        <w:t>dôvodu nedodržania odsúhlaseného Harmonogramu</w:t>
      </w:r>
      <w:r w:rsidR="006D2C40" w:rsidRPr="004842F0">
        <w:rPr>
          <w:rFonts w:ascii="Cambria" w:hAnsi="Cambria"/>
          <w:sz w:val="22"/>
        </w:rPr>
        <w:t>, Zhotoviteľ bude plne zodpovedný za tieto škody vrátane finančného odškodnenia Objednávateľa, náhrady škody, úhrady dodatočných nákladov a</w:t>
      </w:r>
      <w:r w:rsidR="004E47C6" w:rsidRPr="004842F0">
        <w:rPr>
          <w:rFonts w:ascii="Cambria" w:hAnsi="Cambria" w:cs="Calibri"/>
          <w:sz w:val="22"/>
        </w:rPr>
        <w:t> </w:t>
      </w:r>
      <w:r w:rsidR="004E47C6" w:rsidRPr="004842F0">
        <w:rPr>
          <w:rFonts w:ascii="Cambria" w:hAnsi="Cambria"/>
          <w:sz w:val="22"/>
        </w:rPr>
        <w:t>strát Objednávateľa plynúce z</w:t>
      </w:r>
      <w:r w:rsidR="004E47C6" w:rsidRPr="004842F0">
        <w:rPr>
          <w:rFonts w:ascii="Cambria" w:hAnsi="Cambria" w:cs="Calibri"/>
          <w:sz w:val="22"/>
        </w:rPr>
        <w:t> </w:t>
      </w:r>
      <w:r w:rsidR="004E47C6" w:rsidRPr="004842F0">
        <w:rPr>
          <w:rFonts w:ascii="Cambria" w:hAnsi="Cambria"/>
          <w:sz w:val="22"/>
        </w:rPr>
        <w:t xml:space="preserve">nedodržania Harmonogramu. </w:t>
      </w:r>
    </w:p>
    <w:p w14:paraId="55B69662" w14:textId="2C861965" w:rsidR="00195413" w:rsidRPr="00466E36" w:rsidRDefault="0006400F" w:rsidP="00426C94">
      <w:pPr>
        <w:numPr>
          <w:ilvl w:val="2"/>
          <w:numId w:val="16"/>
        </w:numPr>
        <w:spacing w:before="0" w:after="120" w:line="240" w:lineRule="auto"/>
        <w:jc w:val="both"/>
        <w:rPr>
          <w:rFonts w:ascii="Cambria" w:hAnsi="Cambria" w:cs="Arial"/>
          <w:bCs/>
          <w:sz w:val="22"/>
        </w:rPr>
      </w:pPr>
      <w:r>
        <w:rPr>
          <w:rFonts w:ascii="Cambria" w:hAnsi="Cambria"/>
          <w:sz w:val="22"/>
        </w:rPr>
        <w:t>Bez toho, aby boli dotknuté ostatné ustanovenia tejto Zmluvy v</w:t>
      </w:r>
      <w:r w:rsidR="00195413" w:rsidRPr="004842F0">
        <w:rPr>
          <w:rFonts w:ascii="Cambria" w:hAnsi="Cambria" w:cs="Calibri"/>
          <w:sz w:val="22"/>
        </w:rPr>
        <w:t> </w:t>
      </w:r>
      <w:r w:rsidR="00195413" w:rsidRPr="004842F0">
        <w:rPr>
          <w:rFonts w:ascii="Cambria" w:hAnsi="Cambria"/>
          <w:sz w:val="22"/>
        </w:rPr>
        <w:t>prípade, že</w:t>
      </w:r>
      <w:r w:rsidR="004E47C6" w:rsidRPr="004842F0">
        <w:rPr>
          <w:rFonts w:ascii="Cambria" w:hAnsi="Cambria"/>
          <w:sz w:val="22"/>
        </w:rPr>
        <w:t xml:space="preserve"> Zhotoviteľ mešká s</w:t>
      </w:r>
      <w:r w:rsidR="004E47C6" w:rsidRPr="004842F0">
        <w:rPr>
          <w:rFonts w:ascii="Cambria" w:hAnsi="Cambria" w:cs="Calibri"/>
          <w:sz w:val="22"/>
        </w:rPr>
        <w:t> </w:t>
      </w:r>
      <w:r w:rsidR="004E47C6" w:rsidRPr="004842F0">
        <w:rPr>
          <w:rFonts w:ascii="Cambria" w:hAnsi="Cambria"/>
          <w:sz w:val="22"/>
        </w:rPr>
        <w:t xml:space="preserve">plnením termínov alebo </w:t>
      </w:r>
      <w:proofErr w:type="spellStart"/>
      <w:r w:rsidR="004E47C6" w:rsidRPr="004842F0">
        <w:rPr>
          <w:rFonts w:ascii="Cambria" w:hAnsi="Cambria"/>
          <w:sz w:val="22"/>
        </w:rPr>
        <w:t>medzitermínov</w:t>
      </w:r>
      <w:proofErr w:type="spellEnd"/>
      <w:r w:rsidR="004E47C6" w:rsidRPr="004842F0">
        <w:rPr>
          <w:rFonts w:ascii="Cambria" w:hAnsi="Cambria"/>
          <w:sz w:val="22"/>
        </w:rPr>
        <w:t xml:space="preserve"> oproti Ha</w:t>
      </w:r>
      <w:r w:rsidR="00700D9C">
        <w:rPr>
          <w:rFonts w:ascii="Cambria" w:hAnsi="Cambria"/>
          <w:sz w:val="22"/>
        </w:rPr>
        <w:t>r</w:t>
      </w:r>
      <w:r w:rsidR="004E47C6" w:rsidRPr="004842F0">
        <w:rPr>
          <w:rFonts w:ascii="Cambria" w:hAnsi="Cambria"/>
          <w:sz w:val="22"/>
        </w:rPr>
        <w:t>mo</w:t>
      </w:r>
      <w:r w:rsidR="00700D9C">
        <w:rPr>
          <w:rFonts w:ascii="Cambria" w:hAnsi="Cambria"/>
          <w:sz w:val="22"/>
        </w:rPr>
        <w:t>n</w:t>
      </w:r>
      <w:r w:rsidR="004E47C6" w:rsidRPr="004842F0">
        <w:rPr>
          <w:rFonts w:ascii="Cambria" w:hAnsi="Cambria"/>
          <w:sz w:val="22"/>
        </w:rPr>
        <w:t xml:space="preserve">ogramu, </w:t>
      </w:r>
      <w:r w:rsidR="008C68A1">
        <w:rPr>
          <w:rFonts w:ascii="Cambria" w:hAnsi="Cambria"/>
          <w:sz w:val="22"/>
        </w:rPr>
        <w:t>D</w:t>
      </w:r>
      <w:r w:rsidR="008C68A1" w:rsidRPr="004842F0">
        <w:rPr>
          <w:rFonts w:ascii="Cambria" w:hAnsi="Cambria"/>
          <w:sz w:val="22"/>
        </w:rPr>
        <w:t>ozor</w:t>
      </w:r>
      <w:r w:rsidR="008C68A1">
        <w:rPr>
          <w:rFonts w:ascii="Cambria" w:hAnsi="Cambria"/>
          <w:sz w:val="22"/>
        </w:rPr>
        <w:t xml:space="preserve"> Objednávateľa</w:t>
      </w:r>
      <w:r w:rsidR="008C68A1" w:rsidRPr="004842F0">
        <w:rPr>
          <w:rFonts w:ascii="Cambria" w:hAnsi="Cambria"/>
          <w:sz w:val="22"/>
        </w:rPr>
        <w:t xml:space="preserve"> </w:t>
      </w:r>
      <w:r w:rsidR="004E47C6" w:rsidRPr="004842F0">
        <w:rPr>
          <w:rFonts w:ascii="Cambria" w:hAnsi="Cambria"/>
          <w:sz w:val="22"/>
        </w:rPr>
        <w:t xml:space="preserve">je oprávnený žiadať od Zhotoviteľa </w:t>
      </w:r>
      <w:r>
        <w:rPr>
          <w:rFonts w:ascii="Cambria" w:hAnsi="Cambria"/>
          <w:sz w:val="22"/>
        </w:rPr>
        <w:t xml:space="preserve">spolu s </w:t>
      </w:r>
      <w:r w:rsidR="004E47C6" w:rsidRPr="004842F0">
        <w:rPr>
          <w:rFonts w:ascii="Cambria" w:hAnsi="Cambria"/>
          <w:sz w:val="22"/>
        </w:rPr>
        <w:t>aktualizáci</w:t>
      </w:r>
      <w:r>
        <w:rPr>
          <w:rFonts w:ascii="Cambria" w:hAnsi="Cambria"/>
          <w:sz w:val="22"/>
        </w:rPr>
        <w:t>ou</w:t>
      </w:r>
      <w:r w:rsidR="004E47C6" w:rsidRPr="004842F0">
        <w:rPr>
          <w:rFonts w:ascii="Cambria" w:hAnsi="Cambria"/>
          <w:sz w:val="22"/>
        </w:rPr>
        <w:t xml:space="preserve"> Harmonogramu a</w:t>
      </w:r>
      <w:r>
        <w:rPr>
          <w:rFonts w:ascii="Cambria" w:hAnsi="Cambria"/>
          <w:sz w:val="22"/>
        </w:rPr>
        <w:t>j</w:t>
      </w:r>
      <w:r w:rsidR="004E47C6" w:rsidRPr="004842F0">
        <w:rPr>
          <w:rFonts w:ascii="Cambria" w:hAnsi="Cambria" w:cs="Calibri"/>
          <w:sz w:val="22"/>
        </w:rPr>
        <w:t> </w:t>
      </w:r>
      <w:r w:rsidR="004E47C6" w:rsidRPr="004842F0">
        <w:rPr>
          <w:rFonts w:ascii="Cambria" w:hAnsi="Cambria"/>
          <w:sz w:val="22"/>
        </w:rPr>
        <w:t>písomné stanovisko o</w:t>
      </w:r>
      <w:r w:rsidR="004E47C6" w:rsidRPr="004842F0">
        <w:rPr>
          <w:rFonts w:ascii="Cambria" w:hAnsi="Cambria" w:cs="Calibri"/>
          <w:sz w:val="22"/>
        </w:rPr>
        <w:t> </w:t>
      </w:r>
      <w:r w:rsidR="004E47C6" w:rsidRPr="004842F0">
        <w:rPr>
          <w:rFonts w:ascii="Cambria" w:hAnsi="Cambria"/>
          <w:sz w:val="22"/>
        </w:rPr>
        <w:t>prijatých opatreniach, ktoré zaručia, že ostatné termíny a</w:t>
      </w:r>
      <w:r w:rsidR="004E47C6" w:rsidRPr="004842F0">
        <w:rPr>
          <w:rFonts w:ascii="Cambria" w:hAnsi="Cambria" w:cs="Calibri"/>
          <w:sz w:val="22"/>
        </w:rPr>
        <w:t> </w:t>
      </w:r>
      <w:proofErr w:type="spellStart"/>
      <w:r w:rsidR="004E47C6" w:rsidRPr="004842F0">
        <w:rPr>
          <w:rFonts w:ascii="Cambria" w:hAnsi="Cambria"/>
          <w:sz w:val="22"/>
        </w:rPr>
        <w:t>medzitermíny</w:t>
      </w:r>
      <w:proofErr w:type="spellEnd"/>
      <w:r w:rsidR="004E47C6" w:rsidRPr="004842F0">
        <w:rPr>
          <w:rFonts w:ascii="Cambria" w:hAnsi="Cambria"/>
          <w:sz w:val="22"/>
        </w:rPr>
        <w:t xml:space="preserve"> v</w:t>
      </w:r>
      <w:r w:rsidR="004E47C6" w:rsidRPr="004842F0">
        <w:rPr>
          <w:rFonts w:ascii="Cambria" w:hAnsi="Cambria" w:cs="Calibri"/>
          <w:sz w:val="22"/>
        </w:rPr>
        <w:t> </w:t>
      </w:r>
      <w:r w:rsidR="004E47C6" w:rsidRPr="004842F0">
        <w:rPr>
          <w:rFonts w:ascii="Cambria" w:hAnsi="Cambria"/>
          <w:sz w:val="22"/>
        </w:rPr>
        <w:t>zmysle Harmonogramu budú dodržané.</w:t>
      </w:r>
    </w:p>
    <w:p w14:paraId="7810937F" w14:textId="08072807" w:rsidR="00466E36" w:rsidRPr="004842F0" w:rsidRDefault="00466E36" w:rsidP="00426C94">
      <w:pPr>
        <w:numPr>
          <w:ilvl w:val="1"/>
          <w:numId w:val="16"/>
        </w:numPr>
        <w:spacing w:before="0" w:after="120" w:line="240" w:lineRule="auto"/>
        <w:jc w:val="both"/>
        <w:rPr>
          <w:rFonts w:ascii="Cambria" w:hAnsi="Cambria" w:cs="Arial"/>
          <w:b/>
          <w:sz w:val="22"/>
        </w:rPr>
      </w:pPr>
      <w:bookmarkStart w:id="29" w:name="_Ref21346338"/>
      <w:r>
        <w:rPr>
          <w:rFonts w:ascii="Cambria" w:hAnsi="Cambria" w:cs="Arial"/>
          <w:b/>
          <w:sz w:val="22"/>
        </w:rPr>
        <w:t>Pokyny Objednávateľa</w:t>
      </w:r>
      <w:bookmarkEnd w:id="29"/>
    </w:p>
    <w:p w14:paraId="69001A9E" w14:textId="5C096759" w:rsidR="00466E36" w:rsidRPr="00BE4D33" w:rsidRDefault="00700D9C" w:rsidP="00426C94">
      <w:pPr>
        <w:numPr>
          <w:ilvl w:val="2"/>
          <w:numId w:val="16"/>
        </w:numPr>
        <w:spacing w:before="0" w:after="120" w:line="240" w:lineRule="auto"/>
        <w:jc w:val="both"/>
        <w:rPr>
          <w:rFonts w:ascii="Cambria" w:hAnsi="Cambria" w:cs="Calibri"/>
          <w:sz w:val="22"/>
        </w:rPr>
      </w:pPr>
      <w:r>
        <w:rPr>
          <w:rFonts w:ascii="Cambria" w:hAnsi="Cambria" w:cs="Calibri"/>
          <w:sz w:val="22"/>
        </w:rPr>
        <w:t xml:space="preserve">Objednávateľ </w:t>
      </w:r>
      <w:r w:rsidR="00466E36" w:rsidRPr="00BE4D33">
        <w:rPr>
          <w:rFonts w:ascii="Cambria" w:hAnsi="Cambria" w:cs="Calibri"/>
          <w:sz w:val="22"/>
        </w:rPr>
        <w:t>je oprávnený Zhotoviteľovi vydávať pokyny, ktoré sa Zhotoviteľ zaväzuje splniť a dodržať, pričom sa uplatňujú podmienky</w:t>
      </w:r>
      <w:r>
        <w:rPr>
          <w:rFonts w:ascii="Cambria" w:hAnsi="Cambria" w:cs="Calibri"/>
          <w:sz w:val="22"/>
        </w:rPr>
        <w:t xml:space="preserve"> uvedené nižšie.</w:t>
      </w:r>
    </w:p>
    <w:p w14:paraId="440A212D" w14:textId="128A3AC8" w:rsidR="00466E36" w:rsidRPr="00BE4D33" w:rsidRDefault="00466E36" w:rsidP="00426C94">
      <w:pPr>
        <w:numPr>
          <w:ilvl w:val="2"/>
          <w:numId w:val="16"/>
        </w:numPr>
        <w:spacing w:before="0" w:after="120" w:line="240" w:lineRule="auto"/>
        <w:jc w:val="both"/>
        <w:rPr>
          <w:rFonts w:ascii="Cambria" w:hAnsi="Cambria" w:cs="Calibri"/>
          <w:sz w:val="22"/>
        </w:rPr>
      </w:pPr>
      <w:r w:rsidRPr="00BE4D33">
        <w:rPr>
          <w:rFonts w:ascii="Cambria" w:hAnsi="Cambria" w:cs="Calibri"/>
          <w:sz w:val="22"/>
        </w:rPr>
        <w:t xml:space="preserve">Zhotoviteľ je povinný plniť iba pokyny vydané </w:t>
      </w:r>
      <w:r w:rsidR="008C68A1">
        <w:rPr>
          <w:rFonts w:ascii="Cambria" w:hAnsi="Cambria" w:cs="Calibri"/>
          <w:sz w:val="22"/>
        </w:rPr>
        <w:t>D</w:t>
      </w:r>
      <w:r w:rsidR="00BE4D33" w:rsidRPr="00BE4D33">
        <w:rPr>
          <w:rFonts w:ascii="Cambria" w:hAnsi="Cambria" w:cs="Calibri"/>
          <w:sz w:val="22"/>
        </w:rPr>
        <w:t xml:space="preserve">ozorom Objednávateľa </w:t>
      </w:r>
      <w:r w:rsidRPr="00BE4D33">
        <w:rPr>
          <w:rFonts w:ascii="Cambria" w:hAnsi="Cambria" w:cs="Calibri"/>
          <w:sz w:val="22"/>
        </w:rPr>
        <w:t>alebo inou osobou Objednávateľa, ktorú Objednávateľ písomne oznámil Zhotoviteľovi.</w:t>
      </w:r>
    </w:p>
    <w:p w14:paraId="53A785E7" w14:textId="6FCE9C98" w:rsidR="00466E36" w:rsidRPr="00BE4D33" w:rsidRDefault="00466E36" w:rsidP="00426C94">
      <w:pPr>
        <w:numPr>
          <w:ilvl w:val="2"/>
          <w:numId w:val="16"/>
        </w:numPr>
        <w:spacing w:before="0" w:after="120" w:line="240" w:lineRule="auto"/>
        <w:jc w:val="both"/>
        <w:rPr>
          <w:rFonts w:ascii="Cambria" w:hAnsi="Cambria" w:cs="Calibri"/>
          <w:sz w:val="22"/>
        </w:rPr>
      </w:pPr>
      <w:r w:rsidRPr="00BE4D33">
        <w:rPr>
          <w:rFonts w:ascii="Cambria" w:hAnsi="Cambria" w:cs="Calibri"/>
          <w:sz w:val="22"/>
        </w:rPr>
        <w:t xml:space="preserve">Pokyny Objednávateľa musia mať písomnú formu. Ak Objednávateľ vydá ústny </w:t>
      </w:r>
      <w:r w:rsidR="00457476">
        <w:rPr>
          <w:rFonts w:ascii="Cambria" w:hAnsi="Cambria" w:cs="Calibri"/>
          <w:sz w:val="22"/>
        </w:rPr>
        <w:t>p</w:t>
      </w:r>
      <w:r w:rsidRPr="00BE4D33">
        <w:rPr>
          <w:rFonts w:ascii="Cambria" w:hAnsi="Cambria" w:cs="Calibri"/>
          <w:sz w:val="22"/>
        </w:rPr>
        <w:t>okyn, tento je vždy povinný písomne potvrdiť Zhotoviteľovi v lehote do dvoch (2) pracovných dní.</w:t>
      </w:r>
    </w:p>
    <w:p w14:paraId="5CC8BE7E" w14:textId="20FA2306" w:rsidR="00466E36" w:rsidRPr="00BE4D33" w:rsidRDefault="00466E36" w:rsidP="00426C94">
      <w:pPr>
        <w:numPr>
          <w:ilvl w:val="2"/>
          <w:numId w:val="16"/>
        </w:numPr>
        <w:spacing w:before="0" w:after="120" w:line="240" w:lineRule="auto"/>
        <w:jc w:val="both"/>
        <w:rPr>
          <w:rFonts w:ascii="Cambria" w:hAnsi="Cambria" w:cs="Calibri"/>
          <w:sz w:val="22"/>
        </w:rPr>
      </w:pPr>
      <w:r w:rsidRPr="00BE4D33">
        <w:rPr>
          <w:rFonts w:ascii="Cambria" w:hAnsi="Cambria" w:cs="Calibri"/>
          <w:sz w:val="22"/>
        </w:rPr>
        <w:t xml:space="preserve">Zhotoviteľ je vždy povinný konať v súlade s </w:t>
      </w:r>
      <w:r w:rsidR="00457476">
        <w:rPr>
          <w:rFonts w:ascii="Cambria" w:hAnsi="Cambria" w:cs="Calibri"/>
          <w:sz w:val="22"/>
        </w:rPr>
        <w:t>p</w:t>
      </w:r>
      <w:r w:rsidRPr="00BE4D33">
        <w:rPr>
          <w:rFonts w:ascii="Cambria" w:hAnsi="Cambria" w:cs="Calibri"/>
          <w:sz w:val="22"/>
        </w:rPr>
        <w:t xml:space="preserve">okynmi Objednávateľa a nie je oprávnený sa od týchto </w:t>
      </w:r>
      <w:r w:rsidR="00457476">
        <w:rPr>
          <w:rFonts w:ascii="Cambria" w:hAnsi="Cambria" w:cs="Calibri"/>
          <w:sz w:val="22"/>
        </w:rPr>
        <w:t>p</w:t>
      </w:r>
      <w:r w:rsidRPr="00BE4D33">
        <w:rPr>
          <w:rFonts w:ascii="Cambria" w:hAnsi="Cambria" w:cs="Calibri"/>
          <w:sz w:val="22"/>
        </w:rPr>
        <w:t xml:space="preserve">okynov odchýliť, ibaže (i) obdrží predchádzajúci písomný súhlas Objednávateľa, (ii) je také odchýlenie nevyhnutné urobiť v prípade bezprostredne hroziacej ujmy a stavu núdze na ochranu záujmov Objednávateľa a získanie </w:t>
      </w:r>
      <w:r w:rsidRPr="00BE4D33">
        <w:rPr>
          <w:rFonts w:ascii="Cambria" w:hAnsi="Cambria" w:cs="Calibri"/>
          <w:sz w:val="22"/>
        </w:rPr>
        <w:lastRenderedPageBreak/>
        <w:t xml:space="preserve">predchádzajúceho písomného súhlasu Objednávateľa nie je možné rozumne vyžadovať alebo (iii) sú tieto </w:t>
      </w:r>
      <w:r w:rsidR="00457476">
        <w:rPr>
          <w:rFonts w:ascii="Cambria" w:hAnsi="Cambria" w:cs="Calibri"/>
          <w:sz w:val="22"/>
        </w:rPr>
        <w:t>p</w:t>
      </w:r>
      <w:r w:rsidRPr="00BE4D33">
        <w:rPr>
          <w:rFonts w:ascii="Cambria" w:hAnsi="Cambria" w:cs="Calibri"/>
          <w:sz w:val="22"/>
        </w:rPr>
        <w:t>okyny Objednávateľa v rozpore so Zmluvou.</w:t>
      </w:r>
    </w:p>
    <w:p w14:paraId="3A4B3F80" w14:textId="78A9BA6A" w:rsidR="000C33C5" w:rsidRDefault="00466E36" w:rsidP="00426C94">
      <w:pPr>
        <w:numPr>
          <w:ilvl w:val="2"/>
          <w:numId w:val="16"/>
        </w:numPr>
        <w:spacing w:before="0" w:after="120" w:line="240" w:lineRule="auto"/>
        <w:jc w:val="both"/>
        <w:rPr>
          <w:rFonts w:ascii="Cambria" w:hAnsi="Cambria" w:cs="Calibri"/>
          <w:sz w:val="22"/>
        </w:rPr>
      </w:pPr>
      <w:r w:rsidRPr="00BE4D33">
        <w:rPr>
          <w:rFonts w:ascii="Cambria" w:hAnsi="Cambria" w:cs="Calibri"/>
          <w:sz w:val="22"/>
        </w:rPr>
        <w:t xml:space="preserve">Zhotoviteľ je povinný bezodkladne Objednávateľa písomne upozorniť na nevhodnosť </w:t>
      </w:r>
      <w:r w:rsidR="00457476">
        <w:rPr>
          <w:rFonts w:ascii="Cambria" w:hAnsi="Cambria" w:cs="Calibri"/>
          <w:sz w:val="22"/>
        </w:rPr>
        <w:t>p</w:t>
      </w:r>
      <w:r w:rsidRPr="00BE4D33">
        <w:rPr>
          <w:rFonts w:ascii="Cambria" w:hAnsi="Cambria" w:cs="Calibri"/>
          <w:sz w:val="22"/>
        </w:rPr>
        <w:t xml:space="preserve">okynov Objednávateľa, ak Zhotoviteľ môže túto nevhodnosť zistiť pri vynaložení odbornej starostlivosti. Taktiež je povinný Objednávateľa písomne upozorniť, ak sú tieto </w:t>
      </w:r>
      <w:r w:rsidR="00457476">
        <w:rPr>
          <w:rFonts w:ascii="Cambria" w:hAnsi="Cambria" w:cs="Calibri"/>
          <w:sz w:val="22"/>
        </w:rPr>
        <w:t>p</w:t>
      </w:r>
      <w:r w:rsidRPr="00BE4D33">
        <w:rPr>
          <w:rFonts w:ascii="Cambria" w:hAnsi="Cambria" w:cs="Calibri"/>
          <w:sz w:val="22"/>
        </w:rPr>
        <w:t xml:space="preserve">okyny Objednávateľa v rozpore s Právnymi predpismi, inak bude zodpovedný za škodu spôsobenú splnením takéhoto </w:t>
      </w:r>
      <w:r w:rsidR="00457476">
        <w:rPr>
          <w:rFonts w:ascii="Cambria" w:hAnsi="Cambria" w:cs="Calibri"/>
          <w:sz w:val="22"/>
        </w:rPr>
        <w:t>p</w:t>
      </w:r>
      <w:r w:rsidRPr="00BE4D33">
        <w:rPr>
          <w:rFonts w:ascii="Cambria" w:hAnsi="Cambria" w:cs="Calibri"/>
          <w:sz w:val="22"/>
        </w:rPr>
        <w:t xml:space="preserve">okynu Objednávateľa. </w:t>
      </w:r>
    </w:p>
    <w:p w14:paraId="1C40BDDE" w14:textId="14C3E595" w:rsidR="00466E36" w:rsidRPr="00BE4D33" w:rsidRDefault="000C33C5" w:rsidP="00426C94">
      <w:pPr>
        <w:numPr>
          <w:ilvl w:val="2"/>
          <w:numId w:val="16"/>
        </w:numPr>
        <w:spacing w:before="0" w:after="120" w:line="240" w:lineRule="auto"/>
        <w:jc w:val="both"/>
        <w:rPr>
          <w:rFonts w:ascii="Cambria" w:hAnsi="Cambria" w:cs="Calibri"/>
          <w:sz w:val="22"/>
        </w:rPr>
      </w:pPr>
      <w:r>
        <w:rPr>
          <w:rFonts w:ascii="Cambria" w:hAnsi="Cambria" w:cs="Calibri"/>
          <w:sz w:val="22"/>
        </w:rPr>
        <w:t xml:space="preserve">V prípade oznámenia Zhotoviteľa o nevhodnosti pokynu Objednávateľa </w:t>
      </w:r>
      <w:r w:rsidR="00466E36" w:rsidRPr="00BE4D33">
        <w:rPr>
          <w:rFonts w:ascii="Cambria" w:hAnsi="Cambria" w:cs="Calibri"/>
          <w:sz w:val="22"/>
        </w:rPr>
        <w:t xml:space="preserve">Objednávateľ do </w:t>
      </w:r>
      <w:r w:rsidR="003074A2">
        <w:rPr>
          <w:rFonts w:ascii="Cambria" w:hAnsi="Cambria" w:cs="Calibri"/>
          <w:sz w:val="22"/>
        </w:rPr>
        <w:t>desiatich</w:t>
      </w:r>
      <w:r w:rsidR="00466E36" w:rsidRPr="00BE4D33">
        <w:rPr>
          <w:rFonts w:ascii="Cambria" w:hAnsi="Cambria" w:cs="Calibri"/>
          <w:sz w:val="22"/>
        </w:rPr>
        <w:t xml:space="preserve"> (</w:t>
      </w:r>
      <w:r w:rsidR="003074A2">
        <w:rPr>
          <w:rFonts w:ascii="Cambria" w:hAnsi="Cambria" w:cs="Calibri"/>
          <w:sz w:val="22"/>
        </w:rPr>
        <w:t>10</w:t>
      </w:r>
      <w:r w:rsidR="00466E36" w:rsidRPr="00BE4D33">
        <w:rPr>
          <w:rFonts w:ascii="Cambria" w:hAnsi="Cambria" w:cs="Calibri"/>
          <w:sz w:val="22"/>
        </w:rPr>
        <w:t xml:space="preserve">) pracovných dní písomne oznámi Zhotoviteľovi, či na vydanom </w:t>
      </w:r>
      <w:r w:rsidR="0075774D">
        <w:rPr>
          <w:rFonts w:ascii="Cambria" w:hAnsi="Cambria" w:cs="Calibri"/>
          <w:sz w:val="22"/>
        </w:rPr>
        <w:t>p</w:t>
      </w:r>
      <w:r w:rsidR="00466E36" w:rsidRPr="00BE4D33">
        <w:rPr>
          <w:rFonts w:ascii="Cambria" w:hAnsi="Cambria" w:cs="Calibri"/>
          <w:sz w:val="22"/>
        </w:rPr>
        <w:t xml:space="preserve">okyne trvá alebo nie. Pokiaľ Objednávateľ Zhotoviteľovi písomne oznámi, že na </w:t>
      </w:r>
      <w:r w:rsidR="0075774D">
        <w:rPr>
          <w:rFonts w:ascii="Cambria" w:hAnsi="Cambria" w:cs="Calibri"/>
          <w:sz w:val="22"/>
        </w:rPr>
        <w:t>p</w:t>
      </w:r>
      <w:r w:rsidR="00466E36" w:rsidRPr="00BE4D33">
        <w:rPr>
          <w:rFonts w:ascii="Cambria" w:hAnsi="Cambria" w:cs="Calibri"/>
          <w:sz w:val="22"/>
        </w:rPr>
        <w:t xml:space="preserve">okyne trvá napriek písomnému oznámeniu Zhotoviteľa o nevhodnosti </w:t>
      </w:r>
      <w:r w:rsidR="0075774D">
        <w:rPr>
          <w:rFonts w:ascii="Cambria" w:hAnsi="Cambria" w:cs="Calibri"/>
          <w:sz w:val="22"/>
        </w:rPr>
        <w:t>p</w:t>
      </w:r>
      <w:r w:rsidR="00466E36" w:rsidRPr="00BE4D33">
        <w:rPr>
          <w:rFonts w:ascii="Cambria" w:hAnsi="Cambria" w:cs="Calibri"/>
          <w:sz w:val="22"/>
        </w:rPr>
        <w:t xml:space="preserve">okynu, Zhotoviteľ bude povinný takýto </w:t>
      </w:r>
      <w:r w:rsidR="0075774D">
        <w:rPr>
          <w:rFonts w:ascii="Cambria" w:hAnsi="Cambria" w:cs="Calibri"/>
          <w:sz w:val="22"/>
        </w:rPr>
        <w:t>p</w:t>
      </w:r>
      <w:r w:rsidR="00466E36" w:rsidRPr="00BE4D33">
        <w:rPr>
          <w:rFonts w:ascii="Cambria" w:hAnsi="Cambria" w:cs="Calibri"/>
          <w:sz w:val="22"/>
        </w:rPr>
        <w:t xml:space="preserve">okyn Objednávateľa splniť, nebude však zodpovedný za prípadnú škodu spôsobenú splnením takéhoto </w:t>
      </w:r>
      <w:r w:rsidR="0075774D">
        <w:rPr>
          <w:rFonts w:ascii="Cambria" w:hAnsi="Cambria" w:cs="Calibri"/>
          <w:sz w:val="22"/>
        </w:rPr>
        <w:t>p</w:t>
      </w:r>
      <w:r w:rsidR="00466E36" w:rsidRPr="00BE4D33">
        <w:rPr>
          <w:rFonts w:ascii="Cambria" w:hAnsi="Cambria" w:cs="Calibri"/>
          <w:sz w:val="22"/>
        </w:rPr>
        <w:t xml:space="preserve">okynu Objednávateľa. Ak Objednávateľ neoznámi Zhotoviteľovi vo vyššie uvedenej lehote, že trvá na svojom </w:t>
      </w:r>
      <w:r w:rsidR="0075774D">
        <w:rPr>
          <w:rFonts w:ascii="Cambria" w:hAnsi="Cambria" w:cs="Calibri"/>
          <w:sz w:val="22"/>
        </w:rPr>
        <w:t>p</w:t>
      </w:r>
      <w:r w:rsidR="00466E36" w:rsidRPr="00BE4D33">
        <w:rPr>
          <w:rFonts w:ascii="Cambria" w:hAnsi="Cambria" w:cs="Calibri"/>
          <w:sz w:val="22"/>
        </w:rPr>
        <w:t xml:space="preserve">okyne, má sa za to, že Objednávateľ netrvá na splnení takéhoto </w:t>
      </w:r>
      <w:r w:rsidR="0075774D">
        <w:rPr>
          <w:rFonts w:ascii="Cambria" w:hAnsi="Cambria" w:cs="Calibri"/>
          <w:sz w:val="22"/>
        </w:rPr>
        <w:t>p</w:t>
      </w:r>
      <w:r w:rsidR="00466E36" w:rsidRPr="00BE4D33">
        <w:rPr>
          <w:rFonts w:ascii="Cambria" w:hAnsi="Cambria" w:cs="Calibri"/>
          <w:sz w:val="22"/>
        </w:rPr>
        <w:t xml:space="preserve">okynu Objednávateľa a Zhotoviteľ tento </w:t>
      </w:r>
      <w:r w:rsidR="0075774D">
        <w:rPr>
          <w:rFonts w:ascii="Cambria" w:hAnsi="Cambria" w:cs="Calibri"/>
          <w:sz w:val="22"/>
        </w:rPr>
        <w:t>p</w:t>
      </w:r>
      <w:r w:rsidR="00466E36" w:rsidRPr="00BE4D33">
        <w:rPr>
          <w:rFonts w:ascii="Cambria" w:hAnsi="Cambria" w:cs="Calibri"/>
          <w:sz w:val="22"/>
        </w:rPr>
        <w:t>okyn Objednávateľa nesplní.</w:t>
      </w:r>
    </w:p>
    <w:p w14:paraId="7AC0BC2C" w14:textId="780004B5" w:rsidR="00466E36" w:rsidRPr="00BE4D33" w:rsidRDefault="00466E36" w:rsidP="00426C94">
      <w:pPr>
        <w:numPr>
          <w:ilvl w:val="2"/>
          <w:numId w:val="16"/>
        </w:numPr>
        <w:spacing w:before="0" w:after="120" w:line="240" w:lineRule="auto"/>
        <w:jc w:val="both"/>
        <w:rPr>
          <w:rFonts w:ascii="Cambria" w:hAnsi="Cambria" w:cs="Calibri"/>
          <w:sz w:val="22"/>
        </w:rPr>
      </w:pPr>
      <w:r w:rsidRPr="00BE4D33">
        <w:rPr>
          <w:rFonts w:ascii="Cambria" w:hAnsi="Cambria" w:cs="Calibri"/>
          <w:sz w:val="22"/>
        </w:rPr>
        <w:t xml:space="preserve">Zhotoviteľ upozorní Objednávateľa vždy, keď je pravdepodobné, že sa realizácia Diela omešká alebo preruší, ak nevhodný </w:t>
      </w:r>
      <w:r w:rsidR="0075774D">
        <w:rPr>
          <w:rFonts w:ascii="Cambria" w:hAnsi="Cambria" w:cs="Calibri"/>
          <w:sz w:val="22"/>
        </w:rPr>
        <w:t>p</w:t>
      </w:r>
      <w:r w:rsidRPr="00BE4D33">
        <w:rPr>
          <w:rFonts w:ascii="Cambria" w:hAnsi="Cambria" w:cs="Calibri"/>
          <w:sz w:val="22"/>
        </w:rPr>
        <w:t xml:space="preserve">okyn Objednávateľa prekáža v riadnom vykonávaní Diela alebo ak </w:t>
      </w:r>
      <w:r w:rsidR="0075774D">
        <w:rPr>
          <w:rFonts w:ascii="Cambria" w:hAnsi="Cambria" w:cs="Calibri"/>
          <w:sz w:val="22"/>
        </w:rPr>
        <w:t>p</w:t>
      </w:r>
      <w:r w:rsidRPr="00BE4D33">
        <w:rPr>
          <w:rFonts w:ascii="Cambria" w:hAnsi="Cambria" w:cs="Calibri"/>
          <w:sz w:val="22"/>
        </w:rPr>
        <w:t xml:space="preserve">okyn Objednávateľa nebude vydaný v primeranom čase v zmysle Zmluvy. Toto upozornenie musí obsahovať podrobnosti o predmetnom </w:t>
      </w:r>
      <w:r w:rsidR="0075774D">
        <w:rPr>
          <w:rFonts w:ascii="Cambria" w:hAnsi="Cambria" w:cs="Calibri"/>
          <w:sz w:val="22"/>
        </w:rPr>
        <w:t>p</w:t>
      </w:r>
      <w:r w:rsidRPr="00BE4D33">
        <w:rPr>
          <w:rFonts w:ascii="Cambria" w:hAnsi="Cambria" w:cs="Calibri"/>
          <w:sz w:val="22"/>
        </w:rPr>
        <w:t xml:space="preserve">okyne Objednávateľa, podrobnosti o tom, prečo a dokedy by mal byť vydaný, a podrobnosti o povahe a rozsahu omeškania. </w:t>
      </w:r>
    </w:p>
    <w:p w14:paraId="785BF95D" w14:textId="2261772F" w:rsidR="00A81192" w:rsidRPr="00BE4D33" w:rsidRDefault="00A81192" w:rsidP="00426C94">
      <w:pPr>
        <w:numPr>
          <w:ilvl w:val="2"/>
          <w:numId w:val="16"/>
        </w:numPr>
        <w:spacing w:before="0" w:after="120" w:line="240" w:lineRule="auto"/>
        <w:jc w:val="both"/>
        <w:rPr>
          <w:rFonts w:ascii="Cambria" w:hAnsi="Cambria" w:cs="Calibri"/>
          <w:sz w:val="22"/>
        </w:rPr>
      </w:pPr>
      <w:bookmarkStart w:id="30" w:name="_Ref21345923"/>
      <w:r w:rsidRPr="003433FF">
        <w:rPr>
          <w:rFonts w:ascii="Cambria" w:hAnsi="Cambria" w:cs="Calibri"/>
          <w:sz w:val="22"/>
        </w:rPr>
        <w:t xml:space="preserve">V prípade, ak Zhotoviteľ oznámi Objednávateľovi, že pokyn má mať dopad na Lehotu </w:t>
      </w:r>
      <w:r>
        <w:rPr>
          <w:rFonts w:ascii="Cambria" w:hAnsi="Cambria" w:cs="Calibri"/>
          <w:sz w:val="22"/>
        </w:rPr>
        <w:t>plnenia</w:t>
      </w:r>
      <w:r w:rsidRPr="003433FF">
        <w:rPr>
          <w:rFonts w:ascii="Cambria" w:hAnsi="Cambria" w:cs="Calibri"/>
          <w:sz w:val="22"/>
        </w:rPr>
        <w:t xml:space="preserve"> a/alebo má mať pokyn dopad na Zmluvnú cenu</w:t>
      </w:r>
      <w:r>
        <w:rPr>
          <w:rFonts w:ascii="Cambria" w:hAnsi="Cambria" w:cs="Calibri"/>
          <w:sz w:val="22"/>
        </w:rPr>
        <w:t xml:space="preserve"> </w:t>
      </w:r>
      <w:r w:rsidRPr="003433FF">
        <w:rPr>
          <w:rFonts w:ascii="Cambria" w:hAnsi="Cambria" w:cs="Calibri"/>
          <w:sz w:val="22"/>
        </w:rPr>
        <w:t xml:space="preserve">Zhotoviteľ bezodkladne najneskôr však do </w:t>
      </w:r>
      <w:r w:rsidR="003074A2">
        <w:rPr>
          <w:rFonts w:ascii="Cambria" w:hAnsi="Cambria" w:cs="Calibri"/>
          <w:sz w:val="22"/>
        </w:rPr>
        <w:t>desiatich</w:t>
      </w:r>
      <w:r w:rsidRPr="003433FF">
        <w:rPr>
          <w:rFonts w:ascii="Cambria" w:hAnsi="Cambria" w:cs="Calibri"/>
          <w:sz w:val="22"/>
        </w:rPr>
        <w:t xml:space="preserve"> (</w:t>
      </w:r>
      <w:r w:rsidR="003074A2">
        <w:rPr>
          <w:rFonts w:ascii="Cambria" w:hAnsi="Cambria" w:cs="Calibri"/>
          <w:sz w:val="22"/>
        </w:rPr>
        <w:t>10</w:t>
      </w:r>
      <w:r w:rsidRPr="003433FF">
        <w:rPr>
          <w:rFonts w:ascii="Cambria" w:hAnsi="Cambria" w:cs="Calibri"/>
          <w:sz w:val="22"/>
        </w:rPr>
        <w:t xml:space="preserve">) dní Objednávateľovi </w:t>
      </w:r>
      <w:r>
        <w:rPr>
          <w:rFonts w:ascii="Cambria" w:hAnsi="Cambria" w:cs="Calibri"/>
          <w:sz w:val="22"/>
        </w:rPr>
        <w:t>doručí</w:t>
      </w:r>
      <w:r w:rsidRPr="003433FF">
        <w:rPr>
          <w:rFonts w:ascii="Cambria" w:hAnsi="Cambria" w:cs="Calibri"/>
          <w:sz w:val="22"/>
        </w:rPr>
        <w:t xml:space="preserve"> návrh </w:t>
      </w:r>
      <w:r>
        <w:rPr>
          <w:rFonts w:ascii="Cambria" w:hAnsi="Cambria" w:cs="Calibri"/>
          <w:sz w:val="22"/>
        </w:rPr>
        <w:t xml:space="preserve">na zmenu bodu </w:t>
      </w:r>
      <w:r>
        <w:rPr>
          <w:rFonts w:ascii="Cambria" w:hAnsi="Cambria" w:cs="Calibri"/>
          <w:sz w:val="22"/>
        </w:rPr>
        <w:fldChar w:fldCharType="begin"/>
      </w:r>
      <w:r>
        <w:rPr>
          <w:rFonts w:ascii="Cambria" w:hAnsi="Cambria" w:cs="Calibri"/>
          <w:sz w:val="22"/>
        </w:rPr>
        <w:instrText xml:space="preserve"> REF _Ref19790071 \r \h  \* MERGEFORMAT </w:instrText>
      </w:r>
      <w:r>
        <w:rPr>
          <w:rFonts w:ascii="Cambria" w:hAnsi="Cambria" w:cs="Calibri"/>
          <w:sz w:val="22"/>
        </w:rPr>
      </w:r>
      <w:r>
        <w:rPr>
          <w:rFonts w:ascii="Cambria" w:hAnsi="Cambria" w:cs="Calibri"/>
          <w:sz w:val="22"/>
        </w:rPr>
        <w:fldChar w:fldCharType="separate"/>
      </w:r>
      <w:r w:rsidR="00EE7B40">
        <w:rPr>
          <w:rFonts w:ascii="Cambria" w:hAnsi="Cambria" w:cs="Calibri"/>
          <w:sz w:val="22"/>
        </w:rPr>
        <w:t>3.7</w:t>
      </w:r>
      <w:r>
        <w:rPr>
          <w:rFonts w:ascii="Cambria" w:hAnsi="Cambria" w:cs="Calibri"/>
          <w:sz w:val="22"/>
        </w:rPr>
        <w:fldChar w:fldCharType="end"/>
      </w:r>
      <w:r>
        <w:rPr>
          <w:rFonts w:ascii="Cambria" w:hAnsi="Cambria" w:cs="Calibri"/>
          <w:sz w:val="22"/>
        </w:rPr>
        <w:t xml:space="preserve"> tejto Zmluvy.</w:t>
      </w:r>
      <w:bookmarkEnd w:id="30"/>
      <w:r>
        <w:rPr>
          <w:rFonts w:ascii="Cambria" w:hAnsi="Cambria" w:cs="Calibri"/>
          <w:sz w:val="22"/>
        </w:rPr>
        <w:t xml:space="preserve"> </w:t>
      </w:r>
    </w:p>
    <w:p w14:paraId="4EFFCB9C" w14:textId="10261786" w:rsidR="00466E36" w:rsidRDefault="00725C90" w:rsidP="00426C94">
      <w:pPr>
        <w:numPr>
          <w:ilvl w:val="2"/>
          <w:numId w:val="16"/>
        </w:numPr>
        <w:spacing w:before="0" w:after="120" w:line="240" w:lineRule="auto"/>
        <w:jc w:val="both"/>
        <w:rPr>
          <w:rFonts w:ascii="Cambria" w:hAnsi="Cambria" w:cs="Calibri"/>
          <w:sz w:val="22"/>
        </w:rPr>
      </w:pPr>
      <w:r w:rsidRPr="00725C90">
        <w:rPr>
          <w:rFonts w:ascii="Cambria" w:hAnsi="Cambria" w:cs="Calibri"/>
          <w:sz w:val="22"/>
        </w:rPr>
        <w:t>Ak Zhotoviteľovi vznikne omeškanie, ako dôsledok toho, že Objednávateľ nevydal pokyn v čase dohodnutom v tejto Zmluve, alebo boli práce prerušené v dôsledku nevhodného pokynu, ktorý je špecifikovaný v upozornení s priloženými podrobnosťami, Zhotoviteľ bude mať nárok na predĺženie termínu plnenia oproti pôvodným termínom v dôsledku každého takého omeškania a nárok na úhradu nákladov spojených s omeškaním alebo prerušením realizácie Diela</w:t>
      </w:r>
      <w:r w:rsidR="00466E36" w:rsidRPr="00BE4D33">
        <w:rPr>
          <w:rFonts w:ascii="Cambria" w:hAnsi="Cambria" w:cs="Calibri"/>
          <w:sz w:val="22"/>
        </w:rPr>
        <w:t xml:space="preserve">. </w:t>
      </w:r>
      <w:r w:rsidR="006B500B">
        <w:rPr>
          <w:rFonts w:ascii="Cambria" w:hAnsi="Cambria" w:cs="Calibri"/>
          <w:sz w:val="22"/>
        </w:rPr>
        <w:t xml:space="preserve">V takom prípade sa postupuje podľa bodu </w:t>
      </w:r>
      <w:r w:rsidR="006B500B">
        <w:rPr>
          <w:rFonts w:ascii="Cambria" w:hAnsi="Cambria" w:cs="Calibri"/>
          <w:sz w:val="22"/>
        </w:rPr>
        <w:fldChar w:fldCharType="begin"/>
      </w:r>
      <w:r w:rsidR="006B500B">
        <w:rPr>
          <w:rFonts w:ascii="Cambria" w:hAnsi="Cambria" w:cs="Calibri"/>
          <w:sz w:val="22"/>
        </w:rPr>
        <w:instrText xml:space="preserve"> REF _Ref19790071 \r \h </w:instrText>
      </w:r>
      <w:r w:rsidR="003433FF">
        <w:rPr>
          <w:rFonts w:ascii="Cambria" w:hAnsi="Cambria" w:cs="Calibri"/>
          <w:sz w:val="22"/>
        </w:rPr>
        <w:instrText xml:space="preserve"> \* MERGEFORMAT </w:instrText>
      </w:r>
      <w:r w:rsidR="006B500B">
        <w:rPr>
          <w:rFonts w:ascii="Cambria" w:hAnsi="Cambria" w:cs="Calibri"/>
          <w:sz w:val="22"/>
        </w:rPr>
      </w:r>
      <w:r w:rsidR="006B500B">
        <w:rPr>
          <w:rFonts w:ascii="Cambria" w:hAnsi="Cambria" w:cs="Calibri"/>
          <w:sz w:val="22"/>
        </w:rPr>
        <w:fldChar w:fldCharType="separate"/>
      </w:r>
      <w:r w:rsidR="00EE7B40">
        <w:rPr>
          <w:rFonts w:ascii="Cambria" w:hAnsi="Cambria" w:cs="Calibri"/>
          <w:sz w:val="22"/>
        </w:rPr>
        <w:t>3.7</w:t>
      </w:r>
      <w:r w:rsidR="006B500B">
        <w:rPr>
          <w:rFonts w:ascii="Cambria" w:hAnsi="Cambria" w:cs="Calibri"/>
          <w:sz w:val="22"/>
        </w:rPr>
        <w:fldChar w:fldCharType="end"/>
      </w:r>
      <w:r w:rsidR="006B500B">
        <w:rPr>
          <w:rFonts w:ascii="Cambria" w:hAnsi="Cambria" w:cs="Calibri"/>
          <w:sz w:val="22"/>
        </w:rPr>
        <w:t xml:space="preserve"> tejto Zmluvy</w:t>
      </w:r>
      <w:r w:rsidR="00A81192">
        <w:rPr>
          <w:rFonts w:ascii="Cambria" w:hAnsi="Cambria" w:cs="Calibri"/>
          <w:sz w:val="22"/>
        </w:rPr>
        <w:t xml:space="preserve"> a Zhotoviteľ doručí </w:t>
      </w:r>
      <w:r w:rsidR="008C68A1">
        <w:rPr>
          <w:rFonts w:ascii="Cambria" w:hAnsi="Cambria"/>
          <w:sz w:val="22"/>
        </w:rPr>
        <w:t>D</w:t>
      </w:r>
      <w:r w:rsidR="008C68A1" w:rsidRPr="004842F0">
        <w:rPr>
          <w:rFonts w:ascii="Cambria" w:hAnsi="Cambria"/>
          <w:sz w:val="22"/>
        </w:rPr>
        <w:t>ozor</w:t>
      </w:r>
      <w:r w:rsidR="008C68A1">
        <w:rPr>
          <w:rFonts w:ascii="Cambria" w:hAnsi="Cambria"/>
          <w:sz w:val="22"/>
        </w:rPr>
        <w:t>u Objednávateľa</w:t>
      </w:r>
      <w:r w:rsidR="008C68A1" w:rsidRPr="004842F0">
        <w:rPr>
          <w:rFonts w:ascii="Cambria" w:hAnsi="Cambria"/>
          <w:sz w:val="22"/>
        </w:rPr>
        <w:t xml:space="preserve"> </w:t>
      </w:r>
      <w:r w:rsidR="00A81192">
        <w:rPr>
          <w:rFonts w:ascii="Cambria" w:hAnsi="Cambria" w:cs="Calibri"/>
          <w:sz w:val="22"/>
        </w:rPr>
        <w:t>návrh na zmenu Zmluvy</w:t>
      </w:r>
      <w:r w:rsidR="006B500B">
        <w:rPr>
          <w:rFonts w:ascii="Cambria" w:hAnsi="Cambria" w:cs="Calibri"/>
          <w:sz w:val="22"/>
        </w:rPr>
        <w:t>.</w:t>
      </w:r>
    </w:p>
    <w:p w14:paraId="4F2F2374" w14:textId="3E30FCA3" w:rsidR="006B500B" w:rsidRPr="006B500B" w:rsidRDefault="00136AFB" w:rsidP="00426C94">
      <w:pPr>
        <w:numPr>
          <w:ilvl w:val="2"/>
          <w:numId w:val="16"/>
        </w:numPr>
        <w:spacing w:before="0" w:after="120" w:line="240" w:lineRule="auto"/>
        <w:jc w:val="both"/>
        <w:rPr>
          <w:rFonts w:ascii="Cambria" w:hAnsi="Cambria" w:cs="Calibri"/>
          <w:sz w:val="22"/>
        </w:rPr>
      </w:pPr>
      <w:r w:rsidRPr="00136AFB">
        <w:rPr>
          <w:rFonts w:ascii="Cambria" w:hAnsi="Cambria" w:cs="Calibri"/>
          <w:sz w:val="22"/>
        </w:rPr>
        <w:t>Pokiaľ si niektorá záležitosť počas vykonávania Diela vyžaduje vyjadrenie alebo stanovisko Objednávateľa, Zhotoviteľ môže požiadať o vydanie pokynu Objednávateľ</w:t>
      </w:r>
      <w:r>
        <w:rPr>
          <w:rFonts w:ascii="Cambria" w:hAnsi="Cambria" w:cs="Calibri"/>
          <w:sz w:val="22"/>
        </w:rPr>
        <w:t>a</w:t>
      </w:r>
      <w:r w:rsidRPr="00136AFB">
        <w:rPr>
          <w:rFonts w:ascii="Cambria" w:hAnsi="Cambria" w:cs="Calibri"/>
          <w:sz w:val="22"/>
        </w:rPr>
        <w:t>. Objednávateľ</w:t>
      </w:r>
      <w:r>
        <w:rPr>
          <w:rFonts w:ascii="Cambria" w:hAnsi="Cambria" w:cs="Calibri"/>
          <w:sz w:val="22"/>
        </w:rPr>
        <w:t xml:space="preserve"> </w:t>
      </w:r>
      <w:r w:rsidRPr="00136AFB">
        <w:rPr>
          <w:rFonts w:ascii="Cambria" w:hAnsi="Cambria" w:cs="Calibri"/>
          <w:sz w:val="22"/>
        </w:rPr>
        <w:t>je povinný vydať pokyn do piatich (5) pracovných dní odo dňa, kedy Zhotoviteľ o vydanie pokynu požiadal</w:t>
      </w:r>
      <w:r w:rsidR="00466E36" w:rsidRPr="00BE4D33">
        <w:rPr>
          <w:rFonts w:ascii="Cambria" w:hAnsi="Cambria" w:cs="Calibri"/>
          <w:sz w:val="22"/>
        </w:rPr>
        <w:t xml:space="preserve">. </w:t>
      </w:r>
    </w:p>
    <w:p w14:paraId="18CF6138" w14:textId="4CBE591D" w:rsidR="00C51075" w:rsidRDefault="00C51075" w:rsidP="00426C94">
      <w:pPr>
        <w:numPr>
          <w:ilvl w:val="1"/>
          <w:numId w:val="16"/>
        </w:numPr>
        <w:spacing w:before="0" w:after="120" w:line="240" w:lineRule="auto"/>
        <w:jc w:val="both"/>
        <w:rPr>
          <w:rFonts w:ascii="Cambria" w:hAnsi="Cambria" w:cs="Arial"/>
          <w:b/>
          <w:sz w:val="22"/>
        </w:rPr>
      </w:pPr>
      <w:bookmarkStart w:id="31" w:name="_Ref19790071"/>
      <w:r>
        <w:rPr>
          <w:rFonts w:ascii="Cambria" w:hAnsi="Cambria" w:cs="Arial"/>
          <w:b/>
          <w:sz w:val="22"/>
        </w:rPr>
        <w:t>Zmeny a úpravy</w:t>
      </w:r>
      <w:bookmarkEnd w:id="31"/>
    </w:p>
    <w:p w14:paraId="5C00A9F2" w14:textId="20889CAD" w:rsidR="00A016C9" w:rsidRPr="00A016C9" w:rsidRDefault="00AD3BE4" w:rsidP="00426C94">
      <w:pPr>
        <w:numPr>
          <w:ilvl w:val="2"/>
          <w:numId w:val="16"/>
        </w:numPr>
        <w:spacing w:before="0" w:after="120" w:line="240" w:lineRule="auto"/>
        <w:jc w:val="both"/>
        <w:rPr>
          <w:rFonts w:ascii="Cambria" w:hAnsi="Cambria" w:cs="Calibri"/>
          <w:sz w:val="22"/>
        </w:rPr>
      </w:pPr>
      <w:r>
        <w:rPr>
          <w:rFonts w:ascii="Cambria" w:hAnsi="Cambria" w:cs="Calibri"/>
          <w:sz w:val="22"/>
        </w:rPr>
        <w:t>D</w:t>
      </w:r>
      <w:r w:rsidR="00C51075" w:rsidRPr="00A016C9">
        <w:rPr>
          <w:rFonts w:ascii="Cambria" w:hAnsi="Cambria" w:cs="Calibri"/>
          <w:sz w:val="22"/>
        </w:rPr>
        <w:t xml:space="preserve">ozor Objednávateľa je oprávnený kedykoľvek so súhlasom Objednávateľa navrhnúť uskutočnenie </w:t>
      </w:r>
      <w:r w:rsidR="007D6D4E" w:rsidRPr="00A016C9">
        <w:rPr>
          <w:rFonts w:ascii="Cambria" w:hAnsi="Cambria" w:cs="Calibri"/>
          <w:sz w:val="22"/>
        </w:rPr>
        <w:t>z</w:t>
      </w:r>
      <w:r w:rsidR="00C51075" w:rsidRPr="00A016C9">
        <w:rPr>
          <w:rFonts w:ascii="Cambria" w:hAnsi="Cambria" w:cs="Calibri"/>
          <w:sz w:val="22"/>
        </w:rPr>
        <w:t xml:space="preserve">mien formou žiadosti o predloženie návrhu uskutočnenia </w:t>
      </w:r>
      <w:r w:rsidR="007D6D4E" w:rsidRPr="00A016C9">
        <w:rPr>
          <w:rFonts w:ascii="Cambria" w:hAnsi="Cambria" w:cs="Calibri"/>
          <w:sz w:val="22"/>
        </w:rPr>
        <w:t>z</w:t>
      </w:r>
      <w:r w:rsidR="00C51075" w:rsidRPr="00A016C9">
        <w:rPr>
          <w:rFonts w:ascii="Cambria" w:hAnsi="Cambria" w:cs="Calibri"/>
          <w:sz w:val="22"/>
        </w:rPr>
        <w:t>meny Zhotoviteľovi.</w:t>
      </w:r>
      <w:r w:rsidR="00A016C9" w:rsidRPr="00A016C9">
        <w:t xml:space="preserve"> </w:t>
      </w:r>
      <w:r w:rsidR="00A016C9" w:rsidRPr="00A016C9">
        <w:rPr>
          <w:rFonts w:ascii="Cambria" w:hAnsi="Cambria" w:cs="Calibri"/>
          <w:sz w:val="22"/>
        </w:rPr>
        <w:t xml:space="preserve">Zhotoviteľ nevykoná žiadnu </w:t>
      </w:r>
      <w:r w:rsidR="00A016C9">
        <w:rPr>
          <w:rFonts w:ascii="Cambria" w:hAnsi="Cambria" w:cs="Calibri"/>
          <w:sz w:val="22"/>
        </w:rPr>
        <w:t>z</w:t>
      </w:r>
      <w:r w:rsidR="00A016C9" w:rsidRPr="00A016C9">
        <w:rPr>
          <w:rFonts w:ascii="Cambria" w:hAnsi="Cambria" w:cs="Calibri"/>
          <w:sz w:val="22"/>
        </w:rPr>
        <w:t xml:space="preserve">menu Diela, pokiaľ Objednávateľ návrh </w:t>
      </w:r>
      <w:r w:rsidR="00793AF2">
        <w:rPr>
          <w:rFonts w:ascii="Cambria" w:hAnsi="Cambria" w:cs="Calibri"/>
          <w:sz w:val="22"/>
        </w:rPr>
        <w:t>z</w:t>
      </w:r>
      <w:r w:rsidR="00A016C9" w:rsidRPr="00A016C9">
        <w:rPr>
          <w:rFonts w:ascii="Cambria" w:hAnsi="Cambria" w:cs="Calibri"/>
          <w:sz w:val="22"/>
        </w:rPr>
        <w:t>meny neschváli.</w:t>
      </w:r>
      <w:r w:rsidR="001B404D">
        <w:rPr>
          <w:rFonts w:ascii="Cambria" w:hAnsi="Cambria" w:cs="Calibri"/>
          <w:sz w:val="22"/>
        </w:rPr>
        <w:t xml:space="preserve"> Pokiaľ tak vyplýva z tejto Zmluvy, môže návrh na zmenu Zmluvy predložiť Dozoru Objednávateľa aj priamo Zhotoviteľ bez výzvy Objednávateľa.</w:t>
      </w:r>
    </w:p>
    <w:p w14:paraId="778D8FA8" w14:textId="38B01356" w:rsidR="00C51075" w:rsidRPr="00C51075" w:rsidRDefault="00C51075" w:rsidP="00426C94">
      <w:pPr>
        <w:numPr>
          <w:ilvl w:val="2"/>
          <w:numId w:val="16"/>
        </w:numPr>
        <w:spacing w:before="0" w:after="120" w:line="240" w:lineRule="auto"/>
        <w:jc w:val="both"/>
        <w:rPr>
          <w:rFonts w:ascii="Cambria" w:hAnsi="Cambria" w:cs="Calibri"/>
          <w:sz w:val="22"/>
        </w:rPr>
      </w:pPr>
      <w:r w:rsidRPr="00C51075">
        <w:rPr>
          <w:rFonts w:ascii="Cambria" w:hAnsi="Cambria" w:cs="Calibri"/>
          <w:sz w:val="22"/>
        </w:rPr>
        <w:t xml:space="preserve">Každá </w:t>
      </w:r>
      <w:r w:rsidR="007D6D4E">
        <w:rPr>
          <w:rFonts w:ascii="Cambria" w:hAnsi="Cambria" w:cs="Calibri"/>
          <w:sz w:val="22"/>
        </w:rPr>
        <w:t>z</w:t>
      </w:r>
      <w:r w:rsidRPr="00C51075">
        <w:rPr>
          <w:rFonts w:ascii="Cambria" w:hAnsi="Cambria" w:cs="Calibri"/>
          <w:sz w:val="22"/>
        </w:rPr>
        <w:t xml:space="preserve">mena môže zahŕňať najmä: </w:t>
      </w:r>
    </w:p>
    <w:p w14:paraId="32D0A156" w14:textId="2A942EBD" w:rsidR="00C51075" w:rsidRPr="00C51075" w:rsidRDefault="00C51075" w:rsidP="00426C94">
      <w:pPr>
        <w:numPr>
          <w:ilvl w:val="3"/>
          <w:numId w:val="16"/>
        </w:numPr>
        <w:spacing w:before="0" w:after="120" w:line="240" w:lineRule="auto"/>
        <w:jc w:val="both"/>
        <w:rPr>
          <w:rFonts w:ascii="Cambria" w:hAnsi="Cambria" w:cs="Calibri"/>
          <w:sz w:val="22"/>
        </w:rPr>
      </w:pPr>
      <w:r w:rsidRPr="00C51075">
        <w:rPr>
          <w:rFonts w:ascii="Cambria" w:hAnsi="Cambria" w:cs="Calibri"/>
          <w:sz w:val="22"/>
        </w:rPr>
        <w:t xml:space="preserve">zmeny v množstvách ktorejkoľvek položky prác zahrnutých </w:t>
      </w:r>
      <w:r w:rsidR="00A016C9">
        <w:rPr>
          <w:rFonts w:ascii="Cambria" w:hAnsi="Cambria" w:cs="Calibri"/>
          <w:sz w:val="22"/>
        </w:rPr>
        <w:t>v Zmluve;</w:t>
      </w:r>
      <w:r w:rsidRPr="00C51075">
        <w:rPr>
          <w:rFonts w:ascii="Cambria" w:hAnsi="Cambria" w:cs="Calibri"/>
          <w:sz w:val="22"/>
        </w:rPr>
        <w:t xml:space="preserve"> </w:t>
      </w:r>
    </w:p>
    <w:p w14:paraId="5187A4C6" w14:textId="77777777" w:rsidR="00C51075" w:rsidRPr="00C51075" w:rsidRDefault="00C51075" w:rsidP="00426C94">
      <w:pPr>
        <w:numPr>
          <w:ilvl w:val="3"/>
          <w:numId w:val="16"/>
        </w:numPr>
        <w:spacing w:before="0" w:after="120" w:line="240" w:lineRule="auto"/>
        <w:jc w:val="both"/>
        <w:rPr>
          <w:rFonts w:ascii="Cambria" w:hAnsi="Cambria" w:cs="Calibri"/>
          <w:sz w:val="22"/>
        </w:rPr>
      </w:pPr>
      <w:r w:rsidRPr="00C51075">
        <w:rPr>
          <w:rFonts w:ascii="Cambria" w:hAnsi="Cambria" w:cs="Calibri"/>
          <w:sz w:val="22"/>
        </w:rPr>
        <w:t>zmeny v kvalite a iných vlastnostiach niektorej položky prác,</w:t>
      </w:r>
    </w:p>
    <w:p w14:paraId="4E3EBD1B" w14:textId="77777777" w:rsidR="00C51075" w:rsidRPr="00C51075" w:rsidRDefault="00C51075" w:rsidP="00426C94">
      <w:pPr>
        <w:numPr>
          <w:ilvl w:val="3"/>
          <w:numId w:val="16"/>
        </w:numPr>
        <w:spacing w:before="0" w:after="120" w:line="240" w:lineRule="auto"/>
        <w:jc w:val="both"/>
        <w:rPr>
          <w:rFonts w:ascii="Cambria" w:hAnsi="Cambria" w:cs="Calibri"/>
          <w:sz w:val="22"/>
        </w:rPr>
      </w:pPr>
      <w:r w:rsidRPr="00C51075">
        <w:rPr>
          <w:rFonts w:ascii="Cambria" w:hAnsi="Cambria" w:cs="Calibri"/>
          <w:sz w:val="22"/>
        </w:rPr>
        <w:t>vynechanie niektorej práce,</w:t>
      </w:r>
    </w:p>
    <w:p w14:paraId="387C4C2C" w14:textId="77777777" w:rsidR="00C51075" w:rsidRPr="00C51075" w:rsidRDefault="00C51075" w:rsidP="00426C94">
      <w:pPr>
        <w:numPr>
          <w:ilvl w:val="3"/>
          <w:numId w:val="16"/>
        </w:numPr>
        <w:spacing w:before="0" w:after="120" w:line="240" w:lineRule="auto"/>
        <w:jc w:val="both"/>
        <w:rPr>
          <w:rFonts w:ascii="Cambria" w:hAnsi="Cambria" w:cs="Calibri"/>
          <w:sz w:val="22"/>
        </w:rPr>
      </w:pPr>
      <w:r w:rsidRPr="00C51075">
        <w:rPr>
          <w:rFonts w:ascii="Cambria" w:hAnsi="Cambria" w:cs="Calibri"/>
          <w:sz w:val="22"/>
        </w:rPr>
        <w:t>akúkoľvek dodatočnú prácu, alebo</w:t>
      </w:r>
    </w:p>
    <w:p w14:paraId="25181070" w14:textId="33FA538D" w:rsidR="00C51075" w:rsidRPr="00C51075" w:rsidRDefault="00C51075" w:rsidP="00426C94">
      <w:pPr>
        <w:numPr>
          <w:ilvl w:val="3"/>
          <w:numId w:val="16"/>
        </w:numPr>
        <w:spacing w:before="0" w:after="120" w:line="240" w:lineRule="auto"/>
        <w:jc w:val="both"/>
        <w:rPr>
          <w:rFonts w:ascii="Cambria" w:hAnsi="Cambria" w:cs="Calibri"/>
          <w:sz w:val="22"/>
        </w:rPr>
      </w:pPr>
      <w:r w:rsidRPr="00C51075">
        <w:rPr>
          <w:rFonts w:ascii="Cambria" w:hAnsi="Cambria" w:cs="Calibri"/>
          <w:sz w:val="22"/>
        </w:rPr>
        <w:t>zm</w:t>
      </w:r>
      <w:r>
        <w:rPr>
          <w:rFonts w:ascii="Cambria" w:hAnsi="Cambria" w:cs="Calibri"/>
          <w:sz w:val="22"/>
        </w:rPr>
        <w:t>e</w:t>
      </w:r>
      <w:r w:rsidRPr="00C51075">
        <w:rPr>
          <w:rFonts w:ascii="Cambria" w:hAnsi="Cambria" w:cs="Calibri"/>
          <w:sz w:val="22"/>
        </w:rPr>
        <w:t>nu Harmonogramu.</w:t>
      </w:r>
    </w:p>
    <w:p w14:paraId="437AFE61" w14:textId="4C1B09D9" w:rsidR="00C51075" w:rsidRPr="001F7C95" w:rsidRDefault="00A016C9" w:rsidP="00426C94">
      <w:pPr>
        <w:numPr>
          <w:ilvl w:val="2"/>
          <w:numId w:val="16"/>
        </w:numPr>
        <w:spacing w:before="0" w:after="120" w:line="240" w:lineRule="auto"/>
        <w:jc w:val="both"/>
        <w:rPr>
          <w:rFonts w:ascii="Cambria" w:hAnsi="Cambria" w:cs="Calibri"/>
          <w:sz w:val="22"/>
        </w:rPr>
      </w:pPr>
      <w:r w:rsidRPr="001F7C95">
        <w:rPr>
          <w:rFonts w:ascii="Cambria" w:hAnsi="Cambria" w:cs="Calibri"/>
          <w:sz w:val="22"/>
        </w:rPr>
        <w:lastRenderedPageBreak/>
        <w:t xml:space="preserve">Ak nie je ďalej uvedené inak, návrhy uskutočnenia </w:t>
      </w:r>
      <w:r w:rsidR="001F7C95" w:rsidRPr="001F7C95">
        <w:rPr>
          <w:rFonts w:ascii="Cambria" w:hAnsi="Cambria" w:cs="Calibri"/>
          <w:sz w:val="22"/>
        </w:rPr>
        <w:t>z</w:t>
      </w:r>
      <w:r w:rsidRPr="001F7C95">
        <w:rPr>
          <w:rFonts w:ascii="Cambria" w:hAnsi="Cambria" w:cs="Calibri"/>
          <w:sz w:val="22"/>
        </w:rPr>
        <w:t xml:space="preserve">meny podľa tohto </w:t>
      </w:r>
      <w:r w:rsidR="001F7C95" w:rsidRPr="001F7C95">
        <w:rPr>
          <w:rFonts w:ascii="Cambria" w:hAnsi="Cambria" w:cs="Calibri"/>
          <w:sz w:val="22"/>
        </w:rPr>
        <w:t xml:space="preserve">bodu </w:t>
      </w:r>
      <w:r w:rsidR="001F7C95" w:rsidRPr="001F7C95">
        <w:rPr>
          <w:rFonts w:ascii="Cambria" w:hAnsi="Cambria" w:cs="Calibri"/>
          <w:sz w:val="22"/>
        </w:rPr>
        <w:fldChar w:fldCharType="begin"/>
      </w:r>
      <w:r w:rsidR="001F7C95" w:rsidRPr="001F7C95">
        <w:rPr>
          <w:rFonts w:ascii="Cambria" w:hAnsi="Cambria" w:cs="Calibri"/>
          <w:sz w:val="22"/>
        </w:rPr>
        <w:instrText xml:space="preserve"> REF _Ref19790071 \r \h </w:instrText>
      </w:r>
      <w:r w:rsidR="001F7C95">
        <w:rPr>
          <w:rFonts w:ascii="Cambria" w:hAnsi="Cambria" w:cs="Calibri"/>
          <w:sz w:val="22"/>
        </w:rPr>
        <w:instrText xml:space="preserve"> \* MERGEFORMAT </w:instrText>
      </w:r>
      <w:r w:rsidR="001F7C95" w:rsidRPr="001F7C95">
        <w:rPr>
          <w:rFonts w:ascii="Cambria" w:hAnsi="Cambria" w:cs="Calibri"/>
          <w:sz w:val="22"/>
        </w:rPr>
      </w:r>
      <w:r w:rsidR="001F7C95" w:rsidRPr="001F7C95">
        <w:rPr>
          <w:rFonts w:ascii="Cambria" w:hAnsi="Cambria" w:cs="Calibri"/>
          <w:sz w:val="22"/>
        </w:rPr>
        <w:fldChar w:fldCharType="separate"/>
      </w:r>
      <w:r w:rsidR="00EE7B40">
        <w:rPr>
          <w:rFonts w:ascii="Cambria" w:hAnsi="Cambria" w:cs="Calibri"/>
          <w:sz w:val="22"/>
        </w:rPr>
        <w:t>3.7</w:t>
      </w:r>
      <w:r w:rsidR="001F7C95" w:rsidRPr="001F7C95">
        <w:rPr>
          <w:rFonts w:ascii="Cambria" w:hAnsi="Cambria" w:cs="Calibri"/>
          <w:sz w:val="22"/>
        </w:rPr>
        <w:fldChar w:fldCharType="end"/>
      </w:r>
      <w:r w:rsidRPr="001F7C95">
        <w:rPr>
          <w:rFonts w:ascii="Cambria" w:hAnsi="Cambria" w:cs="Calibri"/>
          <w:sz w:val="22"/>
        </w:rPr>
        <w:t xml:space="preserve"> Zmluvy budú vypracované na náklady Zhotoviteľa a budú obsahovať údaje uvedené </w:t>
      </w:r>
      <w:r w:rsidR="001F7C95" w:rsidRPr="001F7C95">
        <w:rPr>
          <w:rFonts w:ascii="Cambria" w:hAnsi="Cambria" w:cs="Calibri"/>
          <w:sz w:val="22"/>
        </w:rPr>
        <w:t xml:space="preserve">v bode </w:t>
      </w:r>
      <w:r w:rsidR="00981AF3">
        <w:rPr>
          <w:rFonts w:ascii="Cambria" w:hAnsi="Cambria" w:cs="Calibri"/>
          <w:sz w:val="22"/>
          <w:highlight w:val="yellow"/>
        </w:rPr>
        <w:fldChar w:fldCharType="begin"/>
      </w:r>
      <w:r w:rsidR="00981AF3">
        <w:rPr>
          <w:rFonts w:ascii="Cambria" w:hAnsi="Cambria" w:cs="Calibri"/>
          <w:sz w:val="22"/>
        </w:rPr>
        <w:instrText xml:space="preserve"> REF _Ref19801584 \r \h </w:instrText>
      </w:r>
      <w:r w:rsidR="00981AF3">
        <w:rPr>
          <w:rFonts w:ascii="Cambria" w:hAnsi="Cambria" w:cs="Calibri"/>
          <w:sz w:val="22"/>
          <w:highlight w:val="yellow"/>
        </w:rPr>
      </w:r>
      <w:r w:rsidR="00981AF3">
        <w:rPr>
          <w:rFonts w:ascii="Cambria" w:hAnsi="Cambria" w:cs="Calibri"/>
          <w:sz w:val="22"/>
          <w:highlight w:val="yellow"/>
        </w:rPr>
        <w:fldChar w:fldCharType="separate"/>
      </w:r>
      <w:r w:rsidR="00EE7B40">
        <w:rPr>
          <w:rFonts w:ascii="Cambria" w:hAnsi="Cambria" w:cs="Calibri"/>
          <w:sz w:val="22"/>
        </w:rPr>
        <w:t>3.7.6</w:t>
      </w:r>
      <w:r w:rsidR="00981AF3">
        <w:rPr>
          <w:rFonts w:ascii="Cambria" w:hAnsi="Cambria" w:cs="Calibri"/>
          <w:sz w:val="22"/>
          <w:highlight w:val="yellow"/>
        </w:rPr>
        <w:fldChar w:fldCharType="end"/>
      </w:r>
      <w:r w:rsidR="001F7C95" w:rsidRPr="001F7C95">
        <w:rPr>
          <w:rFonts w:ascii="Cambria" w:hAnsi="Cambria" w:cs="Calibri"/>
          <w:sz w:val="22"/>
        </w:rPr>
        <w:t xml:space="preserve"> tejto Zmluvy.</w:t>
      </w:r>
    </w:p>
    <w:p w14:paraId="038A3F51" w14:textId="68FF55DC" w:rsidR="00645668" w:rsidRPr="00426C94" w:rsidRDefault="00645668" w:rsidP="00426C94">
      <w:pPr>
        <w:numPr>
          <w:ilvl w:val="2"/>
          <w:numId w:val="16"/>
        </w:numPr>
        <w:spacing w:before="0" w:after="120" w:line="240" w:lineRule="auto"/>
        <w:jc w:val="both"/>
        <w:rPr>
          <w:rFonts w:ascii="Cambria" w:hAnsi="Cambria" w:cs="Calibri"/>
          <w:sz w:val="22"/>
        </w:rPr>
      </w:pPr>
      <w:r w:rsidRPr="00426C94">
        <w:rPr>
          <w:rFonts w:ascii="Cambria" w:hAnsi="Cambria" w:cs="Calibri"/>
          <w:sz w:val="22"/>
        </w:rPr>
        <w:t xml:space="preserve">Keď </w:t>
      </w:r>
      <w:r w:rsidR="00AD3BE4">
        <w:rPr>
          <w:rFonts w:ascii="Cambria" w:hAnsi="Cambria" w:cs="Calibri"/>
          <w:sz w:val="22"/>
        </w:rPr>
        <w:t>D</w:t>
      </w:r>
      <w:r w:rsidRPr="00426C94">
        <w:rPr>
          <w:rFonts w:ascii="Cambria" w:hAnsi="Cambria" w:cs="Calibri"/>
          <w:sz w:val="22"/>
        </w:rPr>
        <w:t xml:space="preserve">ozor Objednávateľa požiada Zhotoviteľa o návrh </w:t>
      </w:r>
      <w:r w:rsidR="00793AF2">
        <w:rPr>
          <w:rFonts w:ascii="Cambria" w:hAnsi="Cambria" w:cs="Calibri"/>
          <w:sz w:val="22"/>
        </w:rPr>
        <w:t>z</w:t>
      </w:r>
      <w:r w:rsidRPr="00426C94">
        <w:rPr>
          <w:rFonts w:ascii="Cambria" w:hAnsi="Cambria" w:cs="Calibri"/>
          <w:sz w:val="22"/>
        </w:rPr>
        <w:t>meny</w:t>
      </w:r>
      <w:r w:rsidR="003074A2">
        <w:rPr>
          <w:rFonts w:ascii="Cambria" w:hAnsi="Cambria" w:cs="Calibri"/>
          <w:sz w:val="22"/>
        </w:rPr>
        <w:t xml:space="preserve"> alebo kedykoľvek je tak povinný </w:t>
      </w:r>
      <w:r w:rsidR="00D10CDC">
        <w:rPr>
          <w:rFonts w:ascii="Cambria" w:hAnsi="Cambria" w:cs="Calibri"/>
          <w:sz w:val="22"/>
        </w:rPr>
        <w:t xml:space="preserve">alebo oprávnený </w:t>
      </w:r>
      <w:r w:rsidR="003074A2">
        <w:rPr>
          <w:rFonts w:ascii="Cambria" w:hAnsi="Cambria" w:cs="Calibri"/>
          <w:sz w:val="22"/>
        </w:rPr>
        <w:t>Zhotoviteľ urobiť podľa tejto Zmluvy sám</w:t>
      </w:r>
      <w:r w:rsidRPr="00426C94">
        <w:rPr>
          <w:rFonts w:ascii="Cambria" w:hAnsi="Cambria" w:cs="Calibri"/>
          <w:sz w:val="22"/>
        </w:rPr>
        <w:t xml:space="preserve">, predloží Zhotoviteľ bez zbytočného odkladu, najneskôr však do desiatich (10) </w:t>
      </w:r>
      <w:r w:rsidR="00FF39BB" w:rsidRPr="00426C94">
        <w:rPr>
          <w:rFonts w:ascii="Cambria" w:hAnsi="Cambria" w:cs="Calibri"/>
          <w:sz w:val="22"/>
        </w:rPr>
        <w:t>d</w:t>
      </w:r>
      <w:r w:rsidRPr="00426C94">
        <w:rPr>
          <w:rFonts w:ascii="Cambria" w:hAnsi="Cambria" w:cs="Calibri"/>
          <w:sz w:val="22"/>
        </w:rPr>
        <w:t xml:space="preserve">ní od obdržania žiadosti </w:t>
      </w:r>
      <w:r w:rsidR="00AD3BE4">
        <w:rPr>
          <w:rFonts w:ascii="Cambria" w:hAnsi="Cambria"/>
          <w:sz w:val="22"/>
        </w:rPr>
        <w:t>D</w:t>
      </w:r>
      <w:r w:rsidR="00AD3BE4" w:rsidRPr="004842F0">
        <w:rPr>
          <w:rFonts w:ascii="Cambria" w:hAnsi="Cambria"/>
          <w:sz w:val="22"/>
        </w:rPr>
        <w:t>ozor</w:t>
      </w:r>
      <w:r w:rsidR="00AD3BE4">
        <w:rPr>
          <w:rFonts w:ascii="Cambria" w:hAnsi="Cambria"/>
          <w:sz w:val="22"/>
        </w:rPr>
        <w:t>u Objednávateľa</w:t>
      </w:r>
      <w:r w:rsidR="00AD3BE4" w:rsidRPr="004842F0">
        <w:rPr>
          <w:rFonts w:ascii="Cambria" w:hAnsi="Cambria"/>
          <w:sz w:val="22"/>
        </w:rPr>
        <w:t xml:space="preserve"> </w:t>
      </w:r>
      <w:r w:rsidRPr="00426C94">
        <w:rPr>
          <w:rFonts w:ascii="Cambria" w:hAnsi="Cambria" w:cs="Calibri"/>
          <w:sz w:val="22"/>
        </w:rPr>
        <w:t xml:space="preserve">o predloženie návrhu uskutočnenia </w:t>
      </w:r>
      <w:r w:rsidR="00FF39BB" w:rsidRPr="00426C94">
        <w:rPr>
          <w:rFonts w:ascii="Cambria" w:hAnsi="Cambria" w:cs="Calibri"/>
          <w:sz w:val="22"/>
        </w:rPr>
        <w:t>z</w:t>
      </w:r>
      <w:r w:rsidRPr="00426C94">
        <w:rPr>
          <w:rFonts w:ascii="Cambria" w:hAnsi="Cambria" w:cs="Calibri"/>
          <w:sz w:val="22"/>
        </w:rPr>
        <w:t xml:space="preserve">meny </w:t>
      </w:r>
      <w:r w:rsidR="00AD3BE4">
        <w:rPr>
          <w:rFonts w:ascii="Cambria" w:hAnsi="Cambria" w:cs="Calibri"/>
          <w:sz w:val="22"/>
        </w:rPr>
        <w:t>D</w:t>
      </w:r>
      <w:r w:rsidR="00FF39BB" w:rsidRPr="00426C94">
        <w:rPr>
          <w:rFonts w:ascii="Cambria" w:hAnsi="Cambria" w:cs="Calibri"/>
          <w:sz w:val="22"/>
        </w:rPr>
        <w:t xml:space="preserve">ozoru </w:t>
      </w:r>
      <w:r w:rsidRPr="00426C94">
        <w:rPr>
          <w:rFonts w:ascii="Cambria" w:hAnsi="Cambria" w:cs="Calibri"/>
          <w:sz w:val="22"/>
        </w:rPr>
        <w:t xml:space="preserve">Objednávateľa </w:t>
      </w:r>
      <w:r w:rsidR="00FF39BB" w:rsidRPr="00426C94">
        <w:rPr>
          <w:rFonts w:ascii="Cambria" w:hAnsi="Cambria" w:cs="Calibri"/>
          <w:sz w:val="22"/>
        </w:rPr>
        <w:t>návrh</w:t>
      </w:r>
      <w:r w:rsidRPr="00426C94">
        <w:rPr>
          <w:rFonts w:ascii="Cambria" w:hAnsi="Cambria" w:cs="Calibri"/>
          <w:sz w:val="22"/>
        </w:rPr>
        <w:t xml:space="preserve"> na uskutočnenie </w:t>
      </w:r>
      <w:r w:rsidR="00FF39BB" w:rsidRPr="00426C94">
        <w:rPr>
          <w:rFonts w:ascii="Cambria" w:hAnsi="Cambria" w:cs="Calibri"/>
          <w:sz w:val="22"/>
        </w:rPr>
        <w:t>z</w:t>
      </w:r>
      <w:r w:rsidRPr="00426C94">
        <w:rPr>
          <w:rFonts w:ascii="Cambria" w:hAnsi="Cambria" w:cs="Calibri"/>
          <w:sz w:val="22"/>
        </w:rPr>
        <w:t xml:space="preserve">meny alebo oznámenie (s uvedením odôvodneného vysvetlenia), že nie je schopný včas zabezpečiť vypracovanie návrhu </w:t>
      </w:r>
      <w:r w:rsidR="00FF39BB" w:rsidRPr="00426C94">
        <w:rPr>
          <w:rFonts w:ascii="Cambria" w:hAnsi="Cambria" w:cs="Calibri"/>
          <w:sz w:val="22"/>
        </w:rPr>
        <w:t>z</w:t>
      </w:r>
      <w:r w:rsidRPr="00426C94">
        <w:rPr>
          <w:rFonts w:ascii="Cambria" w:hAnsi="Cambria" w:cs="Calibri"/>
          <w:sz w:val="22"/>
        </w:rPr>
        <w:t xml:space="preserve">meny, alebo že taká </w:t>
      </w:r>
      <w:r w:rsidR="00FF39BB" w:rsidRPr="00426C94">
        <w:rPr>
          <w:rFonts w:ascii="Cambria" w:hAnsi="Cambria" w:cs="Calibri"/>
          <w:sz w:val="22"/>
        </w:rPr>
        <w:t>z</w:t>
      </w:r>
      <w:r w:rsidRPr="00426C94">
        <w:rPr>
          <w:rFonts w:ascii="Cambria" w:hAnsi="Cambria" w:cs="Calibri"/>
          <w:sz w:val="22"/>
        </w:rPr>
        <w:t xml:space="preserve">mena nie je uskutočniteľná alebo nie je vhodná a mohla by negatívne ovplyvniť </w:t>
      </w:r>
      <w:r w:rsidR="00FF39BB" w:rsidRPr="00426C94">
        <w:rPr>
          <w:rFonts w:ascii="Cambria" w:hAnsi="Cambria" w:cs="Calibri"/>
          <w:sz w:val="22"/>
        </w:rPr>
        <w:t>realizáciu alebo prevádzkovanie Diela</w:t>
      </w:r>
      <w:r w:rsidRPr="00426C94">
        <w:rPr>
          <w:rFonts w:ascii="Cambria" w:hAnsi="Cambria" w:cs="Calibri"/>
          <w:sz w:val="22"/>
        </w:rPr>
        <w:t xml:space="preserve">. </w:t>
      </w:r>
    </w:p>
    <w:p w14:paraId="69ABB69A" w14:textId="01C14729" w:rsidR="00645668" w:rsidRPr="00426C94" w:rsidRDefault="00645668" w:rsidP="00426C94">
      <w:pPr>
        <w:numPr>
          <w:ilvl w:val="2"/>
          <w:numId w:val="16"/>
        </w:numPr>
        <w:spacing w:before="0" w:after="120" w:line="240" w:lineRule="auto"/>
        <w:jc w:val="both"/>
        <w:rPr>
          <w:rFonts w:ascii="Cambria" w:hAnsi="Cambria" w:cs="Calibri"/>
          <w:sz w:val="22"/>
        </w:rPr>
      </w:pPr>
      <w:r w:rsidRPr="00426C94">
        <w:rPr>
          <w:rFonts w:ascii="Cambria" w:hAnsi="Cambria" w:cs="Calibri"/>
          <w:sz w:val="22"/>
        </w:rPr>
        <w:t xml:space="preserve">Ak si vyžaduje vypracovanie návrhu uskutočnenia </w:t>
      </w:r>
      <w:r w:rsidR="00616228" w:rsidRPr="00426C94">
        <w:rPr>
          <w:rFonts w:ascii="Cambria" w:hAnsi="Cambria" w:cs="Calibri"/>
          <w:sz w:val="22"/>
        </w:rPr>
        <w:t>z</w:t>
      </w:r>
      <w:r w:rsidRPr="00426C94">
        <w:rPr>
          <w:rFonts w:ascii="Cambria" w:hAnsi="Cambria" w:cs="Calibri"/>
          <w:sz w:val="22"/>
        </w:rPr>
        <w:t xml:space="preserve">meny preukázateľne dlhšiu dobu ako desať (10) </w:t>
      </w:r>
      <w:r w:rsidR="00616228" w:rsidRPr="00426C94">
        <w:rPr>
          <w:rFonts w:ascii="Cambria" w:hAnsi="Cambria" w:cs="Calibri"/>
          <w:sz w:val="22"/>
        </w:rPr>
        <w:t>d</w:t>
      </w:r>
      <w:r w:rsidRPr="00426C94">
        <w:rPr>
          <w:rFonts w:ascii="Cambria" w:hAnsi="Cambria" w:cs="Calibri"/>
          <w:sz w:val="22"/>
        </w:rPr>
        <w:t xml:space="preserve">ní, oznámi to Zhotoviteľ bezodkladne </w:t>
      </w:r>
      <w:r w:rsidR="00AD3BE4">
        <w:rPr>
          <w:rFonts w:ascii="Cambria" w:hAnsi="Cambria" w:cs="Calibri"/>
          <w:sz w:val="22"/>
        </w:rPr>
        <w:t>D</w:t>
      </w:r>
      <w:r w:rsidR="00616228" w:rsidRPr="00426C94">
        <w:rPr>
          <w:rFonts w:ascii="Cambria" w:hAnsi="Cambria" w:cs="Calibri"/>
          <w:sz w:val="22"/>
        </w:rPr>
        <w:t>ozoru</w:t>
      </w:r>
      <w:r w:rsidRPr="00426C94">
        <w:rPr>
          <w:rFonts w:ascii="Cambria" w:hAnsi="Cambria" w:cs="Calibri"/>
          <w:sz w:val="22"/>
        </w:rPr>
        <w:t xml:space="preserve"> Objednávateľa.</w:t>
      </w:r>
    </w:p>
    <w:p w14:paraId="5827DB0E" w14:textId="2F797562" w:rsidR="00645668" w:rsidRPr="00426C94" w:rsidRDefault="00645668" w:rsidP="00426C94">
      <w:pPr>
        <w:numPr>
          <w:ilvl w:val="2"/>
          <w:numId w:val="16"/>
        </w:numPr>
        <w:spacing w:before="0" w:after="120" w:line="240" w:lineRule="auto"/>
        <w:jc w:val="both"/>
        <w:rPr>
          <w:rFonts w:ascii="Cambria" w:hAnsi="Cambria" w:cs="Calibri"/>
          <w:sz w:val="22"/>
        </w:rPr>
      </w:pPr>
      <w:bookmarkStart w:id="32" w:name="_Ref19801584"/>
      <w:r w:rsidRPr="00426C94">
        <w:rPr>
          <w:rFonts w:ascii="Cambria" w:hAnsi="Cambria" w:cs="Calibri"/>
          <w:sz w:val="22"/>
        </w:rPr>
        <w:t xml:space="preserve">Návrh uskutočnenia </w:t>
      </w:r>
      <w:r w:rsidR="00616228" w:rsidRPr="00426C94">
        <w:rPr>
          <w:rFonts w:ascii="Cambria" w:hAnsi="Cambria" w:cs="Calibri"/>
          <w:sz w:val="22"/>
        </w:rPr>
        <w:t>z</w:t>
      </w:r>
      <w:r w:rsidRPr="00426C94">
        <w:rPr>
          <w:rFonts w:ascii="Cambria" w:hAnsi="Cambria" w:cs="Calibri"/>
          <w:sz w:val="22"/>
        </w:rPr>
        <w:t>meny bude obsahovať nasledujúce údaje:</w:t>
      </w:r>
      <w:bookmarkEnd w:id="32"/>
    </w:p>
    <w:p w14:paraId="62D05E01" w14:textId="77777777" w:rsidR="0044443D" w:rsidRDefault="00645668" w:rsidP="00426C94">
      <w:pPr>
        <w:numPr>
          <w:ilvl w:val="3"/>
          <w:numId w:val="16"/>
        </w:numPr>
        <w:spacing w:before="0" w:after="120" w:line="240" w:lineRule="auto"/>
        <w:jc w:val="both"/>
        <w:rPr>
          <w:rFonts w:ascii="Cambria" w:hAnsi="Cambria" w:cs="Calibri"/>
          <w:sz w:val="22"/>
        </w:rPr>
      </w:pPr>
      <w:r w:rsidRPr="00426C94">
        <w:rPr>
          <w:rFonts w:ascii="Cambria" w:hAnsi="Cambria" w:cs="Calibri"/>
          <w:sz w:val="22"/>
        </w:rPr>
        <w:t>popis navrhovaných prác, ktoré je treba vykonať</w:t>
      </w:r>
      <w:r w:rsidR="0044443D">
        <w:rPr>
          <w:rFonts w:ascii="Cambria" w:hAnsi="Cambria" w:cs="Calibri"/>
          <w:sz w:val="22"/>
        </w:rPr>
        <w:t>;</w:t>
      </w:r>
    </w:p>
    <w:p w14:paraId="3210E0EC" w14:textId="7C3A81DE" w:rsidR="00645668" w:rsidRPr="00426C94" w:rsidRDefault="00616228" w:rsidP="00426C94">
      <w:pPr>
        <w:numPr>
          <w:ilvl w:val="3"/>
          <w:numId w:val="16"/>
        </w:numPr>
        <w:spacing w:before="0" w:after="120" w:line="240" w:lineRule="auto"/>
        <w:jc w:val="both"/>
        <w:rPr>
          <w:rFonts w:ascii="Cambria" w:hAnsi="Cambria" w:cs="Calibri"/>
          <w:sz w:val="22"/>
        </w:rPr>
      </w:pPr>
      <w:r w:rsidRPr="00426C94">
        <w:rPr>
          <w:rFonts w:ascii="Cambria" w:hAnsi="Cambria" w:cs="Calibri"/>
          <w:sz w:val="22"/>
        </w:rPr>
        <w:t xml:space="preserve">ak má tento rozsah </w:t>
      </w:r>
      <w:r w:rsidR="0044443D">
        <w:rPr>
          <w:rFonts w:ascii="Cambria" w:hAnsi="Cambria" w:cs="Calibri"/>
          <w:sz w:val="22"/>
        </w:rPr>
        <w:t xml:space="preserve">mať </w:t>
      </w:r>
      <w:r w:rsidRPr="00426C94">
        <w:rPr>
          <w:rFonts w:ascii="Cambria" w:hAnsi="Cambria" w:cs="Calibri"/>
          <w:sz w:val="22"/>
        </w:rPr>
        <w:t xml:space="preserve">vplyv na Harmonogram </w:t>
      </w:r>
      <w:r w:rsidR="0044443D">
        <w:rPr>
          <w:rFonts w:ascii="Cambria" w:hAnsi="Cambria" w:cs="Calibri"/>
          <w:sz w:val="22"/>
        </w:rPr>
        <w:t xml:space="preserve">tak </w:t>
      </w:r>
      <w:r w:rsidR="0044443D" w:rsidRPr="00426C94">
        <w:rPr>
          <w:rFonts w:ascii="Cambria" w:hAnsi="Cambria" w:cs="Calibri"/>
          <w:sz w:val="22"/>
        </w:rPr>
        <w:t>upravený Harmonogram</w:t>
      </w:r>
      <w:r w:rsidR="0044443D">
        <w:rPr>
          <w:rFonts w:ascii="Cambria" w:hAnsi="Cambria" w:cs="Calibri"/>
          <w:sz w:val="22"/>
        </w:rPr>
        <w:t>; a</w:t>
      </w:r>
    </w:p>
    <w:p w14:paraId="42684A38" w14:textId="4DFB62E0" w:rsidR="00016FF0" w:rsidRDefault="00645668" w:rsidP="00016FF0">
      <w:pPr>
        <w:numPr>
          <w:ilvl w:val="3"/>
          <w:numId w:val="16"/>
        </w:numPr>
        <w:spacing w:before="0" w:after="120" w:line="240" w:lineRule="auto"/>
        <w:jc w:val="both"/>
        <w:rPr>
          <w:rFonts w:ascii="Cambria" w:hAnsi="Cambria" w:cs="Calibri"/>
          <w:sz w:val="22"/>
        </w:rPr>
      </w:pPr>
      <w:r w:rsidRPr="00426C94">
        <w:rPr>
          <w:rFonts w:ascii="Cambria" w:hAnsi="Cambria" w:cs="Calibri"/>
          <w:sz w:val="22"/>
        </w:rPr>
        <w:t xml:space="preserve">návrh Zhotoviteľa na ocenenie </w:t>
      </w:r>
      <w:r w:rsidR="0044443D">
        <w:rPr>
          <w:rFonts w:ascii="Cambria" w:hAnsi="Cambria" w:cs="Calibri"/>
          <w:sz w:val="22"/>
        </w:rPr>
        <w:t>z</w:t>
      </w:r>
      <w:r w:rsidRPr="00426C94">
        <w:rPr>
          <w:rFonts w:ascii="Cambria" w:hAnsi="Cambria" w:cs="Calibri"/>
          <w:sz w:val="22"/>
        </w:rPr>
        <w:t>meny.</w:t>
      </w:r>
    </w:p>
    <w:p w14:paraId="651CD2D0" w14:textId="77777777" w:rsidR="00CA17B7" w:rsidRDefault="00016FF0" w:rsidP="00016FF0">
      <w:pPr>
        <w:numPr>
          <w:ilvl w:val="2"/>
          <w:numId w:val="16"/>
        </w:numPr>
        <w:spacing w:before="0" w:after="120" w:line="240" w:lineRule="auto"/>
        <w:jc w:val="both"/>
        <w:rPr>
          <w:rFonts w:ascii="Cambria" w:hAnsi="Cambria" w:cs="Calibri"/>
          <w:sz w:val="22"/>
        </w:rPr>
      </w:pPr>
      <w:r w:rsidRPr="00016FF0">
        <w:rPr>
          <w:rFonts w:ascii="Cambria" w:hAnsi="Cambria" w:cs="Calibri"/>
          <w:sz w:val="22"/>
        </w:rPr>
        <w:t xml:space="preserve">Každá </w:t>
      </w:r>
      <w:r>
        <w:rPr>
          <w:rFonts w:ascii="Cambria" w:hAnsi="Cambria" w:cs="Calibri"/>
          <w:sz w:val="22"/>
        </w:rPr>
        <w:t>z</w:t>
      </w:r>
      <w:r w:rsidRPr="00016FF0">
        <w:rPr>
          <w:rFonts w:ascii="Cambria" w:hAnsi="Cambria" w:cs="Calibri"/>
          <w:sz w:val="22"/>
        </w:rPr>
        <w:t>mena bude ocenená v súlade s</w:t>
      </w:r>
      <w:r w:rsidR="00CA17B7">
        <w:rPr>
          <w:rFonts w:ascii="Cambria" w:hAnsi="Cambria" w:cs="Calibri"/>
          <w:sz w:val="22"/>
        </w:rPr>
        <w:t> nasledovným postupom:</w:t>
      </w:r>
    </w:p>
    <w:p w14:paraId="418E806E" w14:textId="44559476" w:rsidR="00037B30" w:rsidRDefault="0021732E" w:rsidP="00CA17B7">
      <w:pPr>
        <w:numPr>
          <w:ilvl w:val="3"/>
          <w:numId w:val="16"/>
        </w:numPr>
        <w:spacing w:before="0" w:after="120" w:line="240" w:lineRule="auto"/>
        <w:jc w:val="both"/>
        <w:rPr>
          <w:rFonts w:ascii="Cambria" w:hAnsi="Cambria" w:cs="Calibri"/>
          <w:sz w:val="22"/>
        </w:rPr>
      </w:pPr>
      <w:r>
        <w:rPr>
          <w:rFonts w:ascii="Cambria" w:hAnsi="Cambria" w:cs="Calibri"/>
          <w:sz w:val="22"/>
        </w:rPr>
        <w:t xml:space="preserve">ak </w:t>
      </w:r>
      <w:r w:rsidR="00C85146">
        <w:rPr>
          <w:rFonts w:ascii="Cambria" w:hAnsi="Cambria" w:cs="Calibri"/>
          <w:sz w:val="22"/>
        </w:rPr>
        <w:t>sa oceňovaná práca resp. plnenie zhoduje s označením položky uvedenej</w:t>
      </w:r>
      <w:r w:rsidR="00C85146" w:rsidRPr="00CA17B7">
        <w:rPr>
          <w:rFonts w:ascii="Cambria" w:hAnsi="Cambria" w:cs="Calibri"/>
          <w:sz w:val="22"/>
        </w:rPr>
        <w:t xml:space="preserve"> v</w:t>
      </w:r>
      <w:r w:rsidR="00C85146">
        <w:rPr>
          <w:rFonts w:ascii="Cambria" w:hAnsi="Cambria" w:cs="Calibri"/>
          <w:sz w:val="22"/>
        </w:rPr>
        <w:t xml:space="preserve"> Rozpočte Zmluvnej ceny </w:t>
      </w:r>
      <w:r w:rsidR="00037B30">
        <w:rPr>
          <w:rFonts w:ascii="Cambria" w:hAnsi="Cambria" w:cs="Calibri"/>
          <w:sz w:val="22"/>
        </w:rPr>
        <w:t>p</w:t>
      </w:r>
      <w:r w:rsidR="00C85146">
        <w:rPr>
          <w:rFonts w:ascii="Cambria" w:hAnsi="Cambria" w:cs="Calibri"/>
          <w:sz w:val="22"/>
        </w:rPr>
        <w:t xml:space="preserve">ri ocenení </w:t>
      </w:r>
      <w:r w:rsidR="00037B30">
        <w:rPr>
          <w:rFonts w:ascii="Cambria" w:hAnsi="Cambria" w:cs="Calibri"/>
          <w:sz w:val="22"/>
        </w:rPr>
        <w:t xml:space="preserve">tejto časti </w:t>
      </w:r>
      <w:r w:rsidR="00C85146">
        <w:rPr>
          <w:rFonts w:ascii="Cambria" w:hAnsi="Cambria" w:cs="Calibri"/>
          <w:sz w:val="22"/>
        </w:rPr>
        <w:t xml:space="preserve">zmeny sa vždy použije položka </w:t>
      </w:r>
      <w:r w:rsidR="00CA17B7" w:rsidRPr="00CA17B7">
        <w:rPr>
          <w:rFonts w:ascii="Cambria" w:hAnsi="Cambria" w:cs="Calibri"/>
          <w:sz w:val="22"/>
        </w:rPr>
        <w:t>práce</w:t>
      </w:r>
      <w:r w:rsidR="00C85146">
        <w:rPr>
          <w:rFonts w:ascii="Cambria" w:hAnsi="Cambria" w:cs="Calibri"/>
          <w:sz w:val="22"/>
        </w:rPr>
        <w:t>, resp. plnenia ako je táto cena uvedená</w:t>
      </w:r>
      <w:r w:rsidR="00CA17B7" w:rsidRPr="00CA17B7">
        <w:rPr>
          <w:rFonts w:ascii="Cambria" w:hAnsi="Cambria" w:cs="Calibri"/>
          <w:sz w:val="22"/>
        </w:rPr>
        <w:t xml:space="preserve"> v</w:t>
      </w:r>
      <w:r w:rsidR="00445E68">
        <w:rPr>
          <w:rFonts w:ascii="Cambria" w:hAnsi="Cambria" w:cs="Calibri"/>
          <w:sz w:val="22"/>
        </w:rPr>
        <w:t> Rozpočte Zmluvnej ceny</w:t>
      </w:r>
      <w:r>
        <w:rPr>
          <w:rFonts w:ascii="Cambria" w:hAnsi="Cambria" w:cs="Calibri"/>
          <w:sz w:val="22"/>
        </w:rPr>
        <w:t>;</w:t>
      </w:r>
    </w:p>
    <w:p w14:paraId="750CF608" w14:textId="222D4969" w:rsidR="00CA17B7" w:rsidRPr="00CA17B7" w:rsidRDefault="00037B30" w:rsidP="00CA17B7">
      <w:pPr>
        <w:numPr>
          <w:ilvl w:val="3"/>
          <w:numId w:val="16"/>
        </w:numPr>
        <w:spacing w:before="0" w:after="120" w:line="240" w:lineRule="auto"/>
        <w:jc w:val="both"/>
        <w:rPr>
          <w:rFonts w:ascii="Cambria" w:hAnsi="Cambria" w:cs="Calibri"/>
          <w:sz w:val="22"/>
        </w:rPr>
      </w:pPr>
      <w:r>
        <w:rPr>
          <w:rFonts w:ascii="Cambria" w:hAnsi="Cambria" w:cs="Calibri"/>
          <w:sz w:val="22"/>
        </w:rPr>
        <w:t>a</w:t>
      </w:r>
      <w:r w:rsidR="00445E68">
        <w:rPr>
          <w:rFonts w:ascii="Cambria" w:hAnsi="Cambria" w:cs="Calibri"/>
          <w:sz w:val="22"/>
        </w:rPr>
        <w:t>k sa práca</w:t>
      </w:r>
      <w:r>
        <w:rPr>
          <w:rFonts w:ascii="Cambria" w:hAnsi="Cambria" w:cs="Calibri"/>
          <w:sz w:val="22"/>
        </w:rPr>
        <w:t xml:space="preserve"> resp. plnenie </w:t>
      </w:r>
      <w:r w:rsidR="007922D3">
        <w:rPr>
          <w:rFonts w:ascii="Cambria" w:hAnsi="Cambria" w:cs="Calibri"/>
          <w:sz w:val="22"/>
        </w:rPr>
        <w:t xml:space="preserve">nie úplne </w:t>
      </w:r>
      <w:r w:rsidR="00445E68">
        <w:rPr>
          <w:rFonts w:ascii="Cambria" w:hAnsi="Cambria" w:cs="Calibri"/>
          <w:sz w:val="22"/>
        </w:rPr>
        <w:t xml:space="preserve">zhoduje s označením </w:t>
      </w:r>
      <w:r>
        <w:rPr>
          <w:rFonts w:ascii="Cambria" w:hAnsi="Cambria" w:cs="Calibri"/>
          <w:sz w:val="22"/>
        </w:rPr>
        <w:t xml:space="preserve">žiadnej </w:t>
      </w:r>
      <w:r w:rsidR="00445E68">
        <w:rPr>
          <w:rFonts w:ascii="Cambria" w:hAnsi="Cambria" w:cs="Calibri"/>
          <w:sz w:val="22"/>
        </w:rPr>
        <w:t>položky</w:t>
      </w:r>
      <w:r w:rsidR="00AD3BE4">
        <w:rPr>
          <w:rFonts w:ascii="Cambria" w:hAnsi="Cambria" w:cs="Calibri"/>
          <w:sz w:val="22"/>
        </w:rPr>
        <w:t xml:space="preserve"> </w:t>
      </w:r>
      <w:r>
        <w:rPr>
          <w:rFonts w:ascii="Cambria" w:hAnsi="Cambria" w:cs="Calibri"/>
          <w:sz w:val="22"/>
        </w:rPr>
        <w:t xml:space="preserve">v Rozpočte Zmluvnej ceny </w:t>
      </w:r>
      <w:r w:rsidR="00445E68">
        <w:rPr>
          <w:rFonts w:ascii="Cambria" w:hAnsi="Cambria" w:cs="Calibri"/>
          <w:sz w:val="22"/>
        </w:rPr>
        <w:t>tak</w:t>
      </w:r>
      <w:r w:rsidR="00CA17B7" w:rsidRPr="00CA17B7">
        <w:rPr>
          <w:rFonts w:ascii="Cambria" w:hAnsi="Cambria" w:cs="Calibri"/>
          <w:sz w:val="22"/>
        </w:rPr>
        <w:t xml:space="preserve"> </w:t>
      </w:r>
      <w:r>
        <w:rPr>
          <w:rFonts w:ascii="Cambria" w:hAnsi="Cambria" w:cs="Calibri"/>
          <w:sz w:val="22"/>
        </w:rPr>
        <w:t xml:space="preserve">sa použije položka za </w:t>
      </w:r>
      <w:r w:rsidR="00CA17B7" w:rsidRPr="00CA17B7">
        <w:rPr>
          <w:rFonts w:ascii="Cambria" w:hAnsi="Cambria" w:cs="Calibri"/>
          <w:sz w:val="22"/>
        </w:rPr>
        <w:t xml:space="preserve">podobnú prácu určenú </w:t>
      </w:r>
      <w:r w:rsidR="00AD3BE4">
        <w:rPr>
          <w:rFonts w:ascii="Cambria" w:hAnsi="Cambria" w:cs="Calibri"/>
          <w:sz w:val="22"/>
        </w:rPr>
        <w:t>D</w:t>
      </w:r>
      <w:r w:rsidR="00445E68">
        <w:rPr>
          <w:rFonts w:ascii="Cambria" w:hAnsi="Cambria" w:cs="Calibri"/>
          <w:sz w:val="22"/>
        </w:rPr>
        <w:t>ozorom</w:t>
      </w:r>
      <w:r w:rsidR="00CA17B7" w:rsidRPr="00CA17B7">
        <w:rPr>
          <w:rFonts w:ascii="Cambria" w:hAnsi="Cambria" w:cs="Calibri"/>
          <w:sz w:val="22"/>
        </w:rPr>
        <w:t xml:space="preserve"> Objednávateľa</w:t>
      </w:r>
      <w:r w:rsidR="0021732E">
        <w:rPr>
          <w:rFonts w:ascii="Cambria" w:hAnsi="Cambria" w:cs="Calibri"/>
          <w:sz w:val="22"/>
        </w:rPr>
        <w:t>;</w:t>
      </w:r>
    </w:p>
    <w:p w14:paraId="71A4B16C" w14:textId="6E6694D7" w:rsidR="00016FF0" w:rsidRPr="00016FF0" w:rsidRDefault="00CA17B7" w:rsidP="00CA17B7">
      <w:pPr>
        <w:numPr>
          <w:ilvl w:val="3"/>
          <w:numId w:val="16"/>
        </w:numPr>
        <w:spacing w:before="0" w:after="120" w:line="240" w:lineRule="auto"/>
        <w:jc w:val="both"/>
        <w:rPr>
          <w:rFonts w:ascii="Cambria" w:hAnsi="Cambria" w:cs="Calibri"/>
          <w:sz w:val="22"/>
        </w:rPr>
      </w:pPr>
      <w:r w:rsidRPr="00CA17B7">
        <w:rPr>
          <w:rFonts w:ascii="Cambria" w:hAnsi="Cambria" w:cs="Calibri"/>
          <w:sz w:val="22"/>
        </w:rPr>
        <w:t xml:space="preserve">ak návrh na </w:t>
      </w:r>
      <w:r w:rsidR="007922D3">
        <w:rPr>
          <w:rFonts w:ascii="Cambria" w:hAnsi="Cambria" w:cs="Calibri"/>
          <w:sz w:val="22"/>
        </w:rPr>
        <w:t>z</w:t>
      </w:r>
      <w:r w:rsidRPr="00CA17B7">
        <w:rPr>
          <w:rFonts w:ascii="Cambria" w:hAnsi="Cambria" w:cs="Calibri"/>
          <w:sz w:val="22"/>
        </w:rPr>
        <w:t xml:space="preserve">menu obsahuje položku práce, pre ktorú </w:t>
      </w:r>
      <w:r w:rsidR="007922D3">
        <w:rPr>
          <w:rFonts w:ascii="Cambria" w:hAnsi="Cambria" w:cs="Calibri"/>
          <w:sz w:val="22"/>
        </w:rPr>
        <w:t>Rozpočet Zmluvnej ceny</w:t>
      </w:r>
      <w:r w:rsidRPr="00CA17B7">
        <w:rPr>
          <w:rFonts w:ascii="Cambria" w:hAnsi="Cambria" w:cs="Calibri"/>
          <w:sz w:val="22"/>
        </w:rPr>
        <w:t xml:space="preserve"> </w:t>
      </w:r>
      <w:r w:rsidR="007922D3">
        <w:rPr>
          <w:rFonts w:ascii="Cambria" w:hAnsi="Cambria" w:cs="Calibri"/>
          <w:sz w:val="22"/>
        </w:rPr>
        <w:t>neustanovuje</w:t>
      </w:r>
      <w:r w:rsidRPr="00CA17B7">
        <w:rPr>
          <w:rFonts w:ascii="Cambria" w:hAnsi="Cambria" w:cs="Calibri"/>
          <w:sz w:val="22"/>
        </w:rPr>
        <w:t xml:space="preserve"> žiadnu jednotkovú cenu, použije sa iná vhodná jednotková cena pre položku práce podobného charakteru vykonávanú za podobných podmienok určenú dohodou Zmluvných </w:t>
      </w:r>
      <w:r w:rsidR="007922D3">
        <w:rPr>
          <w:rFonts w:ascii="Cambria" w:hAnsi="Cambria" w:cs="Calibri"/>
          <w:sz w:val="22"/>
        </w:rPr>
        <w:t>strán</w:t>
      </w:r>
      <w:r w:rsidR="00016FF0" w:rsidRPr="00016FF0">
        <w:rPr>
          <w:rFonts w:ascii="Cambria" w:hAnsi="Cambria" w:cs="Calibri"/>
          <w:sz w:val="22"/>
        </w:rPr>
        <w:t>.</w:t>
      </w:r>
    </w:p>
    <w:p w14:paraId="4EA6B190" w14:textId="112B650C" w:rsidR="00A016C9" w:rsidRDefault="00AD3BE4" w:rsidP="00426C94">
      <w:pPr>
        <w:numPr>
          <w:ilvl w:val="2"/>
          <w:numId w:val="16"/>
        </w:numPr>
        <w:spacing w:before="0" w:after="120" w:line="240" w:lineRule="auto"/>
        <w:jc w:val="both"/>
        <w:rPr>
          <w:rFonts w:ascii="Cambria" w:hAnsi="Cambria" w:cs="Calibri"/>
          <w:sz w:val="22"/>
        </w:rPr>
      </w:pPr>
      <w:r>
        <w:rPr>
          <w:rFonts w:ascii="Cambria" w:hAnsi="Cambria" w:cs="Calibri"/>
          <w:sz w:val="22"/>
        </w:rPr>
        <w:t>D</w:t>
      </w:r>
      <w:r w:rsidR="001F43EE" w:rsidRPr="001F43EE">
        <w:rPr>
          <w:rFonts w:ascii="Cambria" w:hAnsi="Cambria" w:cs="Calibri"/>
          <w:sz w:val="22"/>
        </w:rPr>
        <w:t xml:space="preserve">ozor Objednávateľa bez zbytočného odkladu po obdržaní návrhu na </w:t>
      </w:r>
      <w:r w:rsidR="001F43EE">
        <w:rPr>
          <w:rFonts w:ascii="Cambria" w:hAnsi="Cambria" w:cs="Calibri"/>
          <w:sz w:val="22"/>
        </w:rPr>
        <w:t>z</w:t>
      </w:r>
      <w:r w:rsidR="001F43EE" w:rsidRPr="001F43EE">
        <w:rPr>
          <w:rFonts w:ascii="Cambria" w:hAnsi="Cambria" w:cs="Calibri"/>
          <w:sz w:val="22"/>
        </w:rPr>
        <w:t xml:space="preserve">menu </w:t>
      </w:r>
      <w:r w:rsidR="00390719">
        <w:rPr>
          <w:rFonts w:ascii="Cambria" w:hAnsi="Cambria" w:cs="Calibri"/>
          <w:sz w:val="22"/>
        </w:rPr>
        <w:t xml:space="preserve">tento návrh posúdi a písomne vyhotoví o tom správu v ktorej uvedie, že k návrhu zmeny nemá pripomienky alebo </w:t>
      </w:r>
      <w:r w:rsidR="007A0470">
        <w:rPr>
          <w:rFonts w:ascii="Cambria" w:hAnsi="Cambria" w:cs="Calibri"/>
          <w:sz w:val="22"/>
        </w:rPr>
        <w:t>k návrhu vznesie pripomienky</w:t>
      </w:r>
      <w:r w:rsidR="001F43EE" w:rsidRPr="001F43EE">
        <w:rPr>
          <w:rFonts w:ascii="Cambria" w:hAnsi="Cambria" w:cs="Calibri"/>
          <w:sz w:val="22"/>
        </w:rPr>
        <w:t xml:space="preserve"> a vráti </w:t>
      </w:r>
      <w:r w:rsidR="007A0470">
        <w:rPr>
          <w:rFonts w:ascii="Cambria" w:hAnsi="Cambria" w:cs="Calibri"/>
          <w:sz w:val="22"/>
        </w:rPr>
        <w:t xml:space="preserve">ho </w:t>
      </w:r>
      <w:r w:rsidR="001F43EE" w:rsidRPr="001F43EE">
        <w:rPr>
          <w:rFonts w:ascii="Cambria" w:hAnsi="Cambria" w:cs="Calibri"/>
          <w:sz w:val="22"/>
        </w:rPr>
        <w:t xml:space="preserve">Zhotoviteľovi bezodkladne na vykonanie opravy, doplnenia alebo prepracovania. V prípade </w:t>
      </w:r>
      <w:r w:rsidR="007A0470">
        <w:rPr>
          <w:rFonts w:ascii="Cambria" w:hAnsi="Cambria" w:cs="Calibri"/>
          <w:sz w:val="22"/>
        </w:rPr>
        <w:t xml:space="preserve">pripomienok </w:t>
      </w:r>
      <w:proofErr w:type="spellStart"/>
      <w:r w:rsidR="007A0470">
        <w:rPr>
          <w:rFonts w:ascii="Cambria" w:hAnsi="Cambria" w:cs="Calibri"/>
          <w:sz w:val="22"/>
        </w:rPr>
        <w:t>Dozora</w:t>
      </w:r>
      <w:proofErr w:type="spellEnd"/>
      <w:r w:rsidR="007A0470">
        <w:rPr>
          <w:rFonts w:ascii="Cambria" w:hAnsi="Cambria" w:cs="Calibri"/>
          <w:sz w:val="22"/>
        </w:rPr>
        <w:t xml:space="preserve"> Objednávateľa</w:t>
      </w:r>
      <w:r w:rsidR="007A0470" w:rsidRPr="001F43EE">
        <w:rPr>
          <w:rFonts w:ascii="Cambria" w:hAnsi="Cambria" w:cs="Calibri"/>
          <w:sz w:val="22"/>
        </w:rPr>
        <w:t xml:space="preserve"> </w:t>
      </w:r>
      <w:r w:rsidR="007A0470">
        <w:rPr>
          <w:rFonts w:ascii="Cambria" w:hAnsi="Cambria" w:cs="Calibri"/>
          <w:sz w:val="22"/>
        </w:rPr>
        <w:t>je</w:t>
      </w:r>
      <w:r w:rsidR="007A0470" w:rsidRPr="001F43EE">
        <w:rPr>
          <w:rFonts w:ascii="Cambria" w:hAnsi="Cambria" w:cs="Calibri"/>
          <w:sz w:val="22"/>
        </w:rPr>
        <w:t xml:space="preserve"> </w:t>
      </w:r>
      <w:r w:rsidR="001F43EE" w:rsidRPr="001F43EE">
        <w:rPr>
          <w:rFonts w:ascii="Cambria" w:hAnsi="Cambria" w:cs="Calibri"/>
          <w:sz w:val="22"/>
        </w:rPr>
        <w:t xml:space="preserve">Zhotoviteľ povinný bezodkladne predložiť opravený, doplnený alebo prepracovaný návrh uskutočnenia </w:t>
      </w:r>
      <w:r w:rsidR="001F43EE">
        <w:rPr>
          <w:rFonts w:ascii="Cambria" w:hAnsi="Cambria" w:cs="Calibri"/>
          <w:sz w:val="22"/>
        </w:rPr>
        <w:t>z</w:t>
      </w:r>
      <w:r w:rsidR="001F43EE" w:rsidRPr="001F43EE">
        <w:rPr>
          <w:rFonts w:ascii="Cambria" w:hAnsi="Cambria" w:cs="Calibri"/>
          <w:sz w:val="22"/>
        </w:rPr>
        <w:t xml:space="preserve">meny. </w:t>
      </w:r>
    </w:p>
    <w:p w14:paraId="734E82CD" w14:textId="3E9FFA0D" w:rsidR="00A81192" w:rsidRDefault="00A81192" w:rsidP="00426C94">
      <w:pPr>
        <w:numPr>
          <w:ilvl w:val="2"/>
          <w:numId w:val="16"/>
        </w:numPr>
        <w:spacing w:before="0" w:after="120" w:line="240" w:lineRule="auto"/>
        <w:jc w:val="both"/>
        <w:rPr>
          <w:rFonts w:ascii="Cambria" w:hAnsi="Cambria" w:cs="Calibri"/>
          <w:sz w:val="22"/>
        </w:rPr>
      </w:pPr>
      <w:bookmarkStart w:id="33" w:name="_Ref25666145"/>
      <w:r w:rsidRPr="00426C94">
        <w:rPr>
          <w:rFonts w:ascii="Cambria" w:hAnsi="Cambria" w:cs="Calibri"/>
          <w:sz w:val="22"/>
        </w:rPr>
        <w:t xml:space="preserve">Každý pokyn na uskutočnenie zmeny bude </w:t>
      </w:r>
      <w:r w:rsidR="00F92086">
        <w:rPr>
          <w:rFonts w:ascii="Cambria" w:hAnsi="Cambria" w:cs="Calibri"/>
          <w:sz w:val="22"/>
        </w:rPr>
        <w:t>potom, ako Dozor Objednávateľa uvedie, že k nemu nemá pripomienky</w:t>
      </w:r>
      <w:r w:rsidR="002130A3">
        <w:rPr>
          <w:rFonts w:ascii="Cambria" w:hAnsi="Cambria" w:cs="Calibri"/>
          <w:sz w:val="22"/>
        </w:rPr>
        <w:t>, predložený na schválenie a podpis Objednávateľovi</w:t>
      </w:r>
      <w:r w:rsidR="00426C94" w:rsidRPr="00426C94">
        <w:rPr>
          <w:rFonts w:ascii="Cambria" w:hAnsi="Cambria" w:cs="Calibri"/>
          <w:sz w:val="22"/>
        </w:rPr>
        <w:t xml:space="preserve">. </w:t>
      </w:r>
      <w:r w:rsidR="002130A3">
        <w:rPr>
          <w:rFonts w:ascii="Cambria" w:hAnsi="Cambria" w:cs="Calibri"/>
          <w:sz w:val="22"/>
        </w:rPr>
        <w:t xml:space="preserve">Po schválení a podpise návrhu na </w:t>
      </w:r>
      <w:r w:rsidR="00346328">
        <w:rPr>
          <w:rFonts w:ascii="Cambria" w:hAnsi="Cambria" w:cs="Calibri"/>
          <w:sz w:val="22"/>
        </w:rPr>
        <w:t>uskutočnenie zmeny</w:t>
      </w:r>
      <w:r w:rsidR="002130A3">
        <w:rPr>
          <w:rFonts w:ascii="Cambria" w:hAnsi="Cambria" w:cs="Calibri"/>
          <w:sz w:val="22"/>
        </w:rPr>
        <w:t xml:space="preserve"> zo strany Objednávateľa bude tento návrh predložený na podpis Zhotoviteľovi. </w:t>
      </w:r>
      <w:r w:rsidR="00346328">
        <w:rPr>
          <w:rFonts w:ascii="Cambria" w:hAnsi="Cambria" w:cs="Calibri"/>
          <w:sz w:val="22"/>
        </w:rPr>
        <w:t>V prípade, ak sa návrh na uskutočnenie zmeny bude zhodovať s</w:t>
      </w:r>
      <w:r w:rsidR="007563B9">
        <w:rPr>
          <w:rFonts w:ascii="Cambria" w:hAnsi="Cambria" w:cs="Calibri"/>
          <w:sz w:val="22"/>
        </w:rPr>
        <w:t> </w:t>
      </w:r>
      <w:r w:rsidR="00346328">
        <w:rPr>
          <w:rFonts w:ascii="Cambria" w:hAnsi="Cambria" w:cs="Calibri"/>
          <w:sz w:val="22"/>
        </w:rPr>
        <w:t>návrhom</w:t>
      </w:r>
      <w:r w:rsidR="007563B9">
        <w:rPr>
          <w:rFonts w:ascii="Cambria" w:hAnsi="Cambria" w:cs="Calibri"/>
          <w:sz w:val="22"/>
        </w:rPr>
        <w:t xml:space="preserve">, ktorý predložil Zhotoviteľ, Zhotoviteľ </w:t>
      </w:r>
      <w:r w:rsidR="00346328">
        <w:rPr>
          <w:rFonts w:ascii="Cambria" w:hAnsi="Cambria" w:cs="Calibri"/>
          <w:sz w:val="22"/>
        </w:rPr>
        <w:t xml:space="preserve">bude </w:t>
      </w:r>
      <w:r w:rsidR="007563B9">
        <w:rPr>
          <w:rFonts w:ascii="Cambria" w:hAnsi="Cambria" w:cs="Calibri"/>
          <w:sz w:val="22"/>
        </w:rPr>
        <w:t>povinný takýto návrh podpísať.</w:t>
      </w:r>
      <w:r w:rsidR="00346328">
        <w:rPr>
          <w:rFonts w:ascii="Cambria" w:hAnsi="Cambria" w:cs="Calibri"/>
          <w:sz w:val="22"/>
        </w:rPr>
        <w:t xml:space="preserve"> </w:t>
      </w:r>
      <w:r w:rsidR="00426C94" w:rsidRPr="00426C94">
        <w:rPr>
          <w:rFonts w:ascii="Cambria" w:hAnsi="Cambria" w:cs="Calibri"/>
          <w:sz w:val="22"/>
        </w:rPr>
        <w:t>Takto vydaný pokyn na uskutočnenie zmeny</w:t>
      </w:r>
      <w:r w:rsidR="00124091">
        <w:rPr>
          <w:rFonts w:ascii="Cambria" w:hAnsi="Cambria" w:cs="Calibri"/>
          <w:sz w:val="22"/>
        </w:rPr>
        <w:t xml:space="preserve"> následne</w:t>
      </w:r>
      <w:r w:rsidRPr="00426C94">
        <w:rPr>
          <w:rFonts w:ascii="Cambria" w:hAnsi="Cambria" w:cs="Calibri"/>
          <w:sz w:val="22"/>
        </w:rPr>
        <w:t xml:space="preserve"> </w:t>
      </w:r>
      <w:r w:rsidR="00426C94" w:rsidRPr="00426C94">
        <w:rPr>
          <w:rFonts w:ascii="Cambria" w:hAnsi="Cambria" w:cs="Calibri"/>
          <w:sz w:val="22"/>
        </w:rPr>
        <w:t>potvrdený písomne</w:t>
      </w:r>
      <w:r w:rsidRPr="00426C94">
        <w:rPr>
          <w:rFonts w:ascii="Cambria" w:hAnsi="Cambria" w:cs="Calibri"/>
          <w:sz w:val="22"/>
        </w:rPr>
        <w:t xml:space="preserve"> Zhotoviteľom, predstavuje dodatok k Zmluve. Zhotoviteľ je následne povinný realizovať všetky svoje činnosti podľa Zmluvy so zohľadnením zmien. Zhotoviteľ je povinný viesť podrobnú evidenciu navrhovaných, odmietnutých a odsúhlasených </w:t>
      </w:r>
      <w:r w:rsidR="00426C94" w:rsidRPr="00426C94">
        <w:rPr>
          <w:rFonts w:ascii="Cambria" w:hAnsi="Cambria" w:cs="Calibri"/>
          <w:sz w:val="22"/>
        </w:rPr>
        <w:t>z</w:t>
      </w:r>
      <w:r w:rsidRPr="00426C94">
        <w:rPr>
          <w:rFonts w:ascii="Cambria" w:hAnsi="Cambria" w:cs="Calibri"/>
          <w:sz w:val="22"/>
        </w:rPr>
        <w:t xml:space="preserve">mien po celú dobu </w:t>
      </w:r>
      <w:r w:rsidR="003C45D1">
        <w:rPr>
          <w:rFonts w:ascii="Cambria" w:hAnsi="Cambria" w:cs="Calibri"/>
          <w:sz w:val="22"/>
        </w:rPr>
        <w:t xml:space="preserve">až do vydania </w:t>
      </w:r>
      <w:r w:rsidR="002C4DF1">
        <w:rPr>
          <w:rFonts w:ascii="Cambria" w:hAnsi="Cambria" w:cs="Calibri"/>
          <w:sz w:val="22"/>
        </w:rPr>
        <w:t xml:space="preserve">záverečnej faktúry na základe </w:t>
      </w:r>
      <w:r w:rsidR="008C5FA8">
        <w:rPr>
          <w:rFonts w:ascii="Cambria" w:hAnsi="Cambria" w:cs="Calibri"/>
          <w:sz w:val="22"/>
        </w:rPr>
        <w:t>Preberacieho protokolu k poslednej časti Diela</w:t>
      </w:r>
      <w:r w:rsidRPr="00426C94">
        <w:rPr>
          <w:rFonts w:ascii="Cambria" w:hAnsi="Cambria" w:cs="Calibri"/>
          <w:sz w:val="22"/>
        </w:rPr>
        <w:t>.</w:t>
      </w:r>
      <w:bookmarkEnd w:id="33"/>
    </w:p>
    <w:p w14:paraId="293F95D0" w14:textId="6B950B25" w:rsidR="00F92086" w:rsidRPr="00426C94" w:rsidRDefault="005307AD" w:rsidP="00426C94">
      <w:pPr>
        <w:numPr>
          <w:ilvl w:val="2"/>
          <w:numId w:val="16"/>
        </w:numPr>
        <w:spacing w:before="0" w:after="120" w:line="240" w:lineRule="auto"/>
        <w:jc w:val="both"/>
        <w:rPr>
          <w:rFonts w:ascii="Cambria" w:hAnsi="Cambria" w:cs="Calibri"/>
          <w:sz w:val="22"/>
        </w:rPr>
      </w:pPr>
      <w:r>
        <w:rPr>
          <w:rFonts w:ascii="Cambria" w:hAnsi="Cambria" w:cs="Calibri"/>
          <w:sz w:val="22"/>
        </w:rPr>
        <w:t xml:space="preserve">Až do podpisu návrhu na zmenu podľa bodu </w:t>
      </w:r>
      <w:r>
        <w:rPr>
          <w:rFonts w:ascii="Cambria" w:hAnsi="Cambria" w:cs="Calibri"/>
          <w:sz w:val="22"/>
        </w:rPr>
        <w:fldChar w:fldCharType="begin"/>
      </w:r>
      <w:r>
        <w:rPr>
          <w:rFonts w:ascii="Cambria" w:hAnsi="Cambria" w:cs="Calibri"/>
          <w:sz w:val="22"/>
        </w:rPr>
        <w:instrText xml:space="preserve"> REF _Ref25666145 \r \h </w:instrText>
      </w:r>
      <w:r>
        <w:rPr>
          <w:rFonts w:ascii="Cambria" w:hAnsi="Cambria" w:cs="Calibri"/>
          <w:sz w:val="22"/>
        </w:rPr>
      </w:r>
      <w:r>
        <w:rPr>
          <w:rFonts w:ascii="Cambria" w:hAnsi="Cambria" w:cs="Calibri"/>
          <w:sz w:val="22"/>
        </w:rPr>
        <w:fldChar w:fldCharType="separate"/>
      </w:r>
      <w:r w:rsidR="00EE7B40">
        <w:rPr>
          <w:rFonts w:ascii="Cambria" w:hAnsi="Cambria" w:cs="Calibri"/>
          <w:sz w:val="22"/>
        </w:rPr>
        <w:t>3.7.9</w:t>
      </w:r>
      <w:r>
        <w:rPr>
          <w:rFonts w:ascii="Cambria" w:hAnsi="Cambria" w:cs="Calibri"/>
          <w:sz w:val="22"/>
        </w:rPr>
        <w:fldChar w:fldCharType="end"/>
      </w:r>
      <w:r>
        <w:rPr>
          <w:rFonts w:ascii="Cambria" w:hAnsi="Cambria" w:cs="Calibri"/>
          <w:sz w:val="22"/>
        </w:rPr>
        <w:t xml:space="preserve"> zo strany Objednávateľa</w:t>
      </w:r>
      <w:r w:rsidR="00F92086" w:rsidRPr="001F43EE">
        <w:rPr>
          <w:rFonts w:ascii="Cambria" w:hAnsi="Cambria" w:cs="Calibri"/>
          <w:sz w:val="22"/>
        </w:rPr>
        <w:t xml:space="preserve"> </w:t>
      </w:r>
      <w:r w:rsidR="00CB428D">
        <w:rPr>
          <w:rFonts w:ascii="Cambria" w:hAnsi="Cambria" w:cs="Calibri"/>
          <w:sz w:val="22"/>
        </w:rPr>
        <w:t xml:space="preserve">Zhotoviteľ </w:t>
      </w:r>
      <w:r w:rsidR="00F92086" w:rsidRPr="001F43EE">
        <w:rPr>
          <w:rFonts w:ascii="Cambria" w:hAnsi="Cambria" w:cs="Calibri"/>
          <w:sz w:val="22"/>
        </w:rPr>
        <w:t>nesmie zastaviť žiadne práce na Diele a je povinný pokračovať v plnení Zmluvy v existujúcom rozsahu a</w:t>
      </w:r>
      <w:r w:rsidR="002A5076">
        <w:rPr>
          <w:rFonts w:ascii="Cambria" w:hAnsi="Cambria" w:cs="Calibri"/>
          <w:sz w:val="22"/>
        </w:rPr>
        <w:t> </w:t>
      </w:r>
      <w:r w:rsidR="00F92086" w:rsidRPr="001F43EE">
        <w:rPr>
          <w:rFonts w:ascii="Cambria" w:hAnsi="Cambria" w:cs="Calibri"/>
          <w:sz w:val="22"/>
        </w:rPr>
        <w:t>podmienkach</w:t>
      </w:r>
      <w:r w:rsidR="002A5076">
        <w:rPr>
          <w:rFonts w:ascii="Cambria" w:hAnsi="Cambria" w:cs="Calibri"/>
          <w:sz w:val="22"/>
        </w:rPr>
        <w:t xml:space="preserve">, pokiaľ takéto plnenie nemôže mať dopad na </w:t>
      </w:r>
      <w:r w:rsidR="00CB428D">
        <w:rPr>
          <w:rFonts w:ascii="Cambria" w:hAnsi="Cambria" w:cs="Calibri"/>
          <w:sz w:val="22"/>
        </w:rPr>
        <w:t xml:space="preserve">budúce </w:t>
      </w:r>
      <w:r w:rsidR="002A5076">
        <w:rPr>
          <w:rFonts w:ascii="Cambria" w:hAnsi="Cambria" w:cs="Calibri"/>
          <w:sz w:val="22"/>
        </w:rPr>
        <w:lastRenderedPageBreak/>
        <w:t>plnenie podľa prerokovávaného návrhu na zmenu</w:t>
      </w:r>
      <w:r w:rsidR="00CB428D">
        <w:rPr>
          <w:rFonts w:ascii="Cambria" w:hAnsi="Cambria" w:cs="Calibri"/>
          <w:sz w:val="22"/>
        </w:rPr>
        <w:t xml:space="preserve"> alebo pokiaľ nemôže inak negatívne ovplyvniť postup prác, Zmluvnú cenu a/alebo Harmonogram</w:t>
      </w:r>
      <w:r w:rsidR="002A5076">
        <w:rPr>
          <w:rFonts w:ascii="Cambria" w:hAnsi="Cambria" w:cs="Calibri"/>
          <w:sz w:val="22"/>
        </w:rPr>
        <w:t>. V takom prípade na túto skutočnosť Zhotoviteľ Objednávateľa upozorní a</w:t>
      </w:r>
      <w:r w:rsidR="00CB428D">
        <w:rPr>
          <w:rFonts w:ascii="Cambria" w:hAnsi="Cambria" w:cs="Calibri"/>
          <w:sz w:val="22"/>
        </w:rPr>
        <w:t xml:space="preserve"> vyžiada si od Objednávateľa pokyn podľa bodu </w:t>
      </w:r>
      <w:r w:rsidR="00CB428D">
        <w:rPr>
          <w:rFonts w:ascii="Cambria" w:hAnsi="Cambria" w:cs="Calibri"/>
          <w:sz w:val="22"/>
        </w:rPr>
        <w:fldChar w:fldCharType="begin"/>
      </w:r>
      <w:r w:rsidR="00CB428D">
        <w:rPr>
          <w:rFonts w:ascii="Cambria" w:hAnsi="Cambria" w:cs="Calibri"/>
          <w:sz w:val="22"/>
        </w:rPr>
        <w:instrText xml:space="preserve"> REF _Ref21346338 \r \h </w:instrText>
      </w:r>
      <w:r w:rsidR="00CB428D">
        <w:rPr>
          <w:rFonts w:ascii="Cambria" w:hAnsi="Cambria" w:cs="Calibri"/>
          <w:sz w:val="22"/>
        </w:rPr>
      </w:r>
      <w:r w:rsidR="00CB428D">
        <w:rPr>
          <w:rFonts w:ascii="Cambria" w:hAnsi="Cambria" w:cs="Calibri"/>
          <w:sz w:val="22"/>
        </w:rPr>
        <w:fldChar w:fldCharType="separate"/>
      </w:r>
      <w:r w:rsidR="00EE7B40">
        <w:rPr>
          <w:rFonts w:ascii="Cambria" w:hAnsi="Cambria" w:cs="Calibri"/>
          <w:sz w:val="22"/>
        </w:rPr>
        <w:t>3.6</w:t>
      </w:r>
      <w:r w:rsidR="00CB428D">
        <w:rPr>
          <w:rFonts w:ascii="Cambria" w:hAnsi="Cambria" w:cs="Calibri"/>
          <w:sz w:val="22"/>
        </w:rPr>
        <w:fldChar w:fldCharType="end"/>
      </w:r>
      <w:r w:rsidR="00CB428D">
        <w:rPr>
          <w:rFonts w:ascii="Cambria" w:hAnsi="Cambria" w:cs="Calibri"/>
          <w:sz w:val="22"/>
        </w:rPr>
        <w:t xml:space="preserve"> tejto Zmluvy</w:t>
      </w:r>
      <w:r w:rsidR="00D54AD7">
        <w:rPr>
          <w:rFonts w:ascii="Cambria" w:hAnsi="Cambria" w:cs="Calibri"/>
          <w:sz w:val="22"/>
        </w:rPr>
        <w:t>. V takom prípade Objednávateľ pokynom určí, či má Zhotoviteľ (i) pozastaviť práce a počkať na potvrdenie návrhu na zmenu, (ii) či má pokračovať v pôvodnom rozsahu prác, (iii) či má pokračovať v prácach podľa</w:t>
      </w:r>
      <w:r w:rsidR="00F5113E">
        <w:rPr>
          <w:rFonts w:ascii="Cambria" w:hAnsi="Cambria" w:cs="Calibri"/>
          <w:sz w:val="22"/>
        </w:rPr>
        <w:t xml:space="preserve"> prerokovávaného návrhu na zmenu alebo (iv) Objednávateľ rozhodne inak.</w:t>
      </w:r>
    </w:p>
    <w:p w14:paraId="5BAFD873" w14:textId="06AC3DE6" w:rsidR="00862FF2" w:rsidRPr="004842F0" w:rsidRDefault="0093430A" w:rsidP="00426C94">
      <w:pPr>
        <w:numPr>
          <w:ilvl w:val="1"/>
          <w:numId w:val="16"/>
        </w:numPr>
        <w:spacing w:before="0" w:after="120" w:line="240" w:lineRule="auto"/>
        <w:jc w:val="both"/>
        <w:rPr>
          <w:rFonts w:ascii="Cambria" w:hAnsi="Cambria" w:cs="Arial"/>
          <w:b/>
          <w:sz w:val="22"/>
        </w:rPr>
      </w:pPr>
      <w:bookmarkStart w:id="34" w:name="_Ref19792480"/>
      <w:r>
        <w:rPr>
          <w:rFonts w:ascii="Cambria" w:hAnsi="Cambria" w:cs="Arial"/>
          <w:b/>
          <w:sz w:val="22"/>
        </w:rPr>
        <w:t>Skúšky</w:t>
      </w:r>
      <w:bookmarkEnd w:id="34"/>
    </w:p>
    <w:p w14:paraId="040FA7EC" w14:textId="6638BE3D" w:rsidR="00862FF2" w:rsidRPr="007F4B91"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 xml:space="preserve">Pred odovzdaním </w:t>
      </w:r>
      <w:r w:rsidR="007D623D">
        <w:rPr>
          <w:rFonts w:ascii="Cambria" w:hAnsi="Cambria" w:cs="Arial"/>
          <w:bCs/>
          <w:sz w:val="22"/>
        </w:rPr>
        <w:t xml:space="preserve">každej časti </w:t>
      </w:r>
      <w:r w:rsidRPr="004842F0">
        <w:rPr>
          <w:rFonts w:ascii="Cambria" w:hAnsi="Cambria" w:cs="Arial"/>
          <w:bCs/>
          <w:sz w:val="22"/>
        </w:rPr>
        <w:t xml:space="preserve">Diela </w:t>
      </w:r>
      <w:r w:rsidRPr="007F4B91">
        <w:rPr>
          <w:rFonts w:ascii="Cambria" w:hAnsi="Cambria" w:cs="Arial"/>
          <w:bCs/>
          <w:sz w:val="22"/>
        </w:rPr>
        <w:t>je Zhotoviteľ za účasti Objednávateľa a</w:t>
      </w:r>
      <w:r w:rsidRPr="007F4B91">
        <w:rPr>
          <w:rFonts w:ascii="Cambria" w:hAnsi="Cambria" w:cs="Calibri"/>
          <w:bCs/>
          <w:sz w:val="22"/>
        </w:rPr>
        <w:t> </w:t>
      </w:r>
      <w:r w:rsidRPr="007F4B91">
        <w:rPr>
          <w:rFonts w:ascii="Cambria" w:hAnsi="Cambria" w:cs="Arial"/>
          <w:bCs/>
          <w:sz w:val="22"/>
        </w:rPr>
        <w:t>v</w:t>
      </w:r>
      <w:r w:rsidRPr="007F4B91">
        <w:rPr>
          <w:rFonts w:ascii="Cambria" w:hAnsi="Cambria" w:cs="Calibri"/>
          <w:bCs/>
          <w:sz w:val="22"/>
        </w:rPr>
        <w:t> </w:t>
      </w:r>
      <w:r w:rsidRPr="007F4B91">
        <w:rPr>
          <w:rFonts w:ascii="Cambria" w:hAnsi="Cambria" w:cs="Arial"/>
          <w:bCs/>
          <w:sz w:val="22"/>
        </w:rPr>
        <w:t>s</w:t>
      </w:r>
      <w:r w:rsidRPr="007F4B91">
        <w:rPr>
          <w:rFonts w:ascii="Cambria" w:hAnsi="Cambria" w:cs="Proba Pro"/>
          <w:bCs/>
          <w:sz w:val="22"/>
        </w:rPr>
        <w:t>ú</w:t>
      </w:r>
      <w:r w:rsidRPr="007F4B91">
        <w:rPr>
          <w:rFonts w:ascii="Cambria" w:hAnsi="Cambria" w:cs="Arial"/>
          <w:bCs/>
          <w:sz w:val="22"/>
        </w:rPr>
        <w:t>lade s</w:t>
      </w:r>
      <w:r w:rsidRPr="007F4B91">
        <w:rPr>
          <w:rFonts w:ascii="Cambria" w:hAnsi="Cambria" w:cs="Calibri"/>
          <w:bCs/>
          <w:sz w:val="22"/>
        </w:rPr>
        <w:t> </w:t>
      </w:r>
      <w:r w:rsidRPr="007F4B91">
        <w:rPr>
          <w:rFonts w:ascii="Cambria" w:hAnsi="Cambria" w:cs="Arial"/>
          <w:bCs/>
          <w:sz w:val="22"/>
        </w:rPr>
        <w:t xml:space="preserve">Harmonogramom </w:t>
      </w:r>
      <w:r w:rsidR="00F50C44" w:rsidRPr="007F4B91">
        <w:rPr>
          <w:rFonts w:ascii="Cambria" w:hAnsi="Cambria" w:cs="Arial"/>
          <w:bCs/>
          <w:sz w:val="22"/>
        </w:rPr>
        <w:t>a požiadavkami na Skúšky bližšie špecifikovanými v</w:t>
      </w:r>
      <w:r w:rsidR="001E594A">
        <w:rPr>
          <w:rFonts w:ascii="Cambria" w:hAnsi="Cambria" w:cs="Arial"/>
          <w:bCs/>
          <w:sz w:val="22"/>
        </w:rPr>
        <w:t> Špecifikácii predmetu zákazky</w:t>
      </w:r>
      <w:r w:rsidR="00F50C44" w:rsidRPr="007F4B91">
        <w:rPr>
          <w:rFonts w:ascii="Cambria" w:hAnsi="Cambria" w:cs="Arial"/>
          <w:bCs/>
          <w:sz w:val="22"/>
        </w:rPr>
        <w:t xml:space="preserve">, </w:t>
      </w:r>
      <w:r w:rsidRPr="007F4B91">
        <w:rPr>
          <w:rFonts w:ascii="Cambria" w:hAnsi="Cambria" w:cs="Arial"/>
          <w:bCs/>
          <w:sz w:val="22"/>
        </w:rPr>
        <w:t>povinn</w:t>
      </w:r>
      <w:r w:rsidRPr="007F4B91">
        <w:rPr>
          <w:rFonts w:ascii="Cambria" w:hAnsi="Cambria" w:cs="Proba Pro"/>
          <w:bCs/>
          <w:sz w:val="22"/>
        </w:rPr>
        <w:t>ý</w:t>
      </w:r>
      <w:r w:rsidRPr="007F4B91">
        <w:rPr>
          <w:rFonts w:ascii="Cambria" w:hAnsi="Cambria" w:cs="Arial"/>
          <w:bCs/>
          <w:sz w:val="22"/>
        </w:rPr>
        <w:t xml:space="preserve"> vykona</w:t>
      </w:r>
      <w:r w:rsidRPr="007F4B91">
        <w:rPr>
          <w:rFonts w:ascii="Cambria" w:hAnsi="Cambria" w:cs="Proba Pro"/>
          <w:bCs/>
          <w:sz w:val="22"/>
        </w:rPr>
        <w:t>ť</w:t>
      </w:r>
      <w:r w:rsidRPr="007F4B91">
        <w:rPr>
          <w:rFonts w:ascii="Cambria" w:hAnsi="Cambria" w:cs="Arial"/>
          <w:bCs/>
          <w:sz w:val="22"/>
        </w:rPr>
        <w:t xml:space="preserve"> </w:t>
      </w:r>
      <w:r w:rsidR="007D623D" w:rsidRPr="007F4B91">
        <w:rPr>
          <w:rFonts w:ascii="Cambria" w:hAnsi="Cambria" w:cs="Arial"/>
          <w:bCs/>
          <w:sz w:val="22"/>
        </w:rPr>
        <w:t>príslušné Skúšky</w:t>
      </w:r>
      <w:r w:rsidR="005A192E">
        <w:rPr>
          <w:rFonts w:ascii="Cambria" w:hAnsi="Cambria" w:cs="Arial"/>
          <w:bCs/>
          <w:sz w:val="22"/>
        </w:rPr>
        <w:t xml:space="preserve"> Diela, resp. jeho samostatne odovzdávanej časti</w:t>
      </w:r>
      <w:r w:rsidRPr="007F4B91">
        <w:rPr>
          <w:rFonts w:ascii="Cambria" w:hAnsi="Cambria" w:cs="Arial"/>
          <w:bCs/>
          <w:sz w:val="22"/>
        </w:rPr>
        <w:t xml:space="preserve">. Na základe </w:t>
      </w:r>
      <w:r w:rsidR="00CA74BD">
        <w:rPr>
          <w:rFonts w:ascii="Cambria" w:hAnsi="Cambria" w:cs="Arial"/>
          <w:bCs/>
          <w:sz w:val="22"/>
        </w:rPr>
        <w:t xml:space="preserve">týchto </w:t>
      </w:r>
      <w:r w:rsidR="007D623D" w:rsidRPr="007F4B91">
        <w:rPr>
          <w:rFonts w:ascii="Cambria" w:hAnsi="Cambria" w:cs="Arial"/>
          <w:bCs/>
          <w:sz w:val="22"/>
        </w:rPr>
        <w:t>Skúšok</w:t>
      </w:r>
      <w:r w:rsidRPr="007F4B91">
        <w:rPr>
          <w:rFonts w:ascii="Cambria" w:hAnsi="Cambria" w:cs="Arial"/>
          <w:bCs/>
          <w:sz w:val="22"/>
        </w:rPr>
        <w:t xml:space="preserve"> musí Zhotoviteľ preukázať, že </w:t>
      </w:r>
      <w:r w:rsidR="007D623D" w:rsidRPr="007F4B91">
        <w:rPr>
          <w:rFonts w:ascii="Cambria" w:hAnsi="Cambria" w:cs="Arial"/>
          <w:bCs/>
          <w:sz w:val="22"/>
        </w:rPr>
        <w:t xml:space="preserve">príslušná časť </w:t>
      </w:r>
      <w:r w:rsidRPr="007F4B91">
        <w:rPr>
          <w:rFonts w:ascii="Cambria" w:hAnsi="Cambria" w:cs="Arial"/>
          <w:bCs/>
          <w:sz w:val="22"/>
        </w:rPr>
        <w:t>Diel</w:t>
      </w:r>
      <w:r w:rsidR="007D623D" w:rsidRPr="007F4B91">
        <w:rPr>
          <w:rFonts w:ascii="Cambria" w:hAnsi="Cambria" w:cs="Arial"/>
          <w:bCs/>
          <w:sz w:val="22"/>
        </w:rPr>
        <w:t>a</w:t>
      </w:r>
      <w:r w:rsidRPr="007F4B91">
        <w:rPr>
          <w:rFonts w:ascii="Cambria" w:hAnsi="Cambria" w:cs="Arial"/>
          <w:bCs/>
          <w:sz w:val="22"/>
        </w:rPr>
        <w:t xml:space="preserve"> je spôsobil</w:t>
      </w:r>
      <w:r w:rsidR="007D623D" w:rsidRPr="007F4B91">
        <w:rPr>
          <w:rFonts w:ascii="Cambria" w:hAnsi="Cambria" w:cs="Arial"/>
          <w:bCs/>
          <w:sz w:val="22"/>
        </w:rPr>
        <w:t>á</w:t>
      </w:r>
      <w:r w:rsidRPr="007F4B91">
        <w:rPr>
          <w:rFonts w:ascii="Cambria" w:hAnsi="Cambria" w:cs="Arial"/>
          <w:bCs/>
          <w:sz w:val="22"/>
        </w:rPr>
        <w:t xml:space="preserve"> a</w:t>
      </w:r>
      <w:r w:rsidRPr="007F4B91">
        <w:rPr>
          <w:rFonts w:ascii="Cambria" w:hAnsi="Cambria" w:cs="Calibri"/>
          <w:bCs/>
          <w:sz w:val="22"/>
        </w:rPr>
        <w:t> </w:t>
      </w:r>
      <w:r w:rsidRPr="007F4B91">
        <w:rPr>
          <w:rFonts w:ascii="Cambria" w:hAnsi="Cambria" w:cs="Arial"/>
          <w:bCs/>
          <w:sz w:val="22"/>
        </w:rPr>
        <w:t>pripraven</w:t>
      </w:r>
      <w:r w:rsidR="007D623D" w:rsidRPr="007F4B91">
        <w:rPr>
          <w:rFonts w:ascii="Cambria" w:hAnsi="Cambria" w:cs="Proba Pro"/>
          <w:bCs/>
          <w:sz w:val="22"/>
        </w:rPr>
        <w:t>á</w:t>
      </w:r>
      <w:r w:rsidRPr="007F4B91">
        <w:rPr>
          <w:rFonts w:ascii="Cambria" w:hAnsi="Cambria" w:cs="Arial"/>
          <w:bCs/>
          <w:sz w:val="22"/>
        </w:rPr>
        <w:t xml:space="preserve"> pre riadnu prev</w:t>
      </w:r>
      <w:r w:rsidRPr="007F4B91">
        <w:rPr>
          <w:rFonts w:ascii="Cambria" w:hAnsi="Cambria" w:cs="Proba Pro"/>
          <w:bCs/>
          <w:sz w:val="22"/>
        </w:rPr>
        <w:t>á</w:t>
      </w:r>
      <w:r w:rsidRPr="007F4B91">
        <w:rPr>
          <w:rFonts w:ascii="Cambria" w:hAnsi="Cambria" w:cs="Arial"/>
          <w:bCs/>
          <w:sz w:val="22"/>
        </w:rPr>
        <w:t>dzku, a</w:t>
      </w:r>
      <w:r w:rsidRPr="007F4B91">
        <w:rPr>
          <w:rFonts w:ascii="Cambria" w:hAnsi="Cambria" w:cs="Calibri"/>
          <w:bCs/>
          <w:sz w:val="22"/>
        </w:rPr>
        <w:t> </w:t>
      </w:r>
      <w:r w:rsidRPr="007F4B91">
        <w:rPr>
          <w:rFonts w:ascii="Cambria" w:hAnsi="Cambria" w:cs="Proba Pro"/>
          <w:bCs/>
          <w:sz w:val="22"/>
        </w:rPr>
        <w:t>ž</w:t>
      </w:r>
      <w:r w:rsidRPr="007F4B91">
        <w:rPr>
          <w:rFonts w:ascii="Cambria" w:hAnsi="Cambria" w:cs="Arial"/>
          <w:bCs/>
          <w:sz w:val="22"/>
        </w:rPr>
        <w:t>e sp</w:t>
      </w:r>
      <w:r w:rsidRPr="007F4B91">
        <w:rPr>
          <w:rFonts w:ascii="Cambria" w:hAnsi="Cambria" w:cs="Proba Pro"/>
          <w:bCs/>
          <w:sz w:val="22"/>
        </w:rPr>
        <w:t>ĺň</w:t>
      </w:r>
      <w:r w:rsidRPr="007F4B91">
        <w:rPr>
          <w:rFonts w:ascii="Cambria" w:hAnsi="Cambria" w:cs="Arial"/>
          <w:bCs/>
          <w:sz w:val="22"/>
        </w:rPr>
        <w:t>a v</w:t>
      </w:r>
      <w:r w:rsidRPr="007F4B91">
        <w:rPr>
          <w:rFonts w:ascii="Cambria" w:hAnsi="Cambria" w:cs="Proba Pro"/>
          <w:bCs/>
          <w:sz w:val="22"/>
        </w:rPr>
        <w:t>š</w:t>
      </w:r>
      <w:r w:rsidRPr="007F4B91">
        <w:rPr>
          <w:rFonts w:ascii="Cambria" w:hAnsi="Cambria" w:cs="Arial"/>
          <w:bCs/>
          <w:sz w:val="22"/>
        </w:rPr>
        <w:t>etky Špecifikácie predmetu zákazky, vyhovuje Ponuke Zhotoviteľa</w:t>
      </w:r>
      <w:r w:rsidR="00BB6CBA" w:rsidRPr="007F4B91">
        <w:rPr>
          <w:rFonts w:ascii="Cambria" w:hAnsi="Cambria" w:cs="Arial"/>
          <w:bCs/>
          <w:sz w:val="22"/>
        </w:rPr>
        <w:t xml:space="preserve"> a Dokumentácii Zhotoviteľa</w:t>
      </w:r>
      <w:r w:rsidRPr="007F4B91">
        <w:rPr>
          <w:rFonts w:ascii="Cambria" w:hAnsi="Cambria" w:cs="Arial"/>
          <w:bCs/>
          <w:sz w:val="22"/>
        </w:rPr>
        <w:t xml:space="preserve"> a spĺňa ostatné požiadavky na základe Zmluvy vzťahujúce sa na </w:t>
      </w:r>
      <w:r w:rsidR="00BB6CBA" w:rsidRPr="007F4B91">
        <w:rPr>
          <w:rFonts w:ascii="Cambria" w:hAnsi="Cambria" w:cs="Arial"/>
          <w:bCs/>
          <w:sz w:val="22"/>
        </w:rPr>
        <w:t xml:space="preserve">príslušnú časť </w:t>
      </w:r>
      <w:r w:rsidRPr="007F4B91">
        <w:rPr>
          <w:rFonts w:ascii="Cambria" w:hAnsi="Cambria" w:cs="Arial"/>
          <w:bCs/>
          <w:sz w:val="22"/>
        </w:rPr>
        <w:t>Diel</w:t>
      </w:r>
      <w:r w:rsidR="00BB6CBA" w:rsidRPr="007F4B91">
        <w:rPr>
          <w:rFonts w:ascii="Cambria" w:hAnsi="Cambria" w:cs="Arial"/>
          <w:bCs/>
          <w:sz w:val="22"/>
        </w:rPr>
        <w:t>a</w:t>
      </w:r>
      <w:r w:rsidR="009A638A">
        <w:rPr>
          <w:rFonts w:ascii="Cambria" w:hAnsi="Cambria" w:cs="Arial"/>
          <w:bCs/>
          <w:sz w:val="22"/>
        </w:rPr>
        <w:t>.</w:t>
      </w:r>
    </w:p>
    <w:p w14:paraId="6062A70F" w14:textId="262B44C7" w:rsidR="00BB6CBA" w:rsidRPr="007F4B91" w:rsidRDefault="00BB6CBA" w:rsidP="00BB6CBA">
      <w:pPr>
        <w:numPr>
          <w:ilvl w:val="2"/>
          <w:numId w:val="16"/>
        </w:numPr>
        <w:spacing w:before="0" w:after="120" w:line="240" w:lineRule="auto"/>
        <w:jc w:val="both"/>
        <w:rPr>
          <w:rFonts w:ascii="Cambria" w:hAnsi="Cambria" w:cs="Arial"/>
          <w:bCs/>
          <w:sz w:val="22"/>
        </w:rPr>
      </w:pPr>
      <w:r w:rsidRPr="007F4B91">
        <w:rPr>
          <w:rFonts w:ascii="Cambria" w:hAnsi="Cambria" w:cs="Arial"/>
          <w:bCs/>
          <w:sz w:val="22"/>
        </w:rPr>
        <w:t>Pred každými Skúškami Zhotoviteľ v dostatočnom časovom predstihu, najmenej však desať (10) dní</w:t>
      </w:r>
      <w:r w:rsidR="00050121">
        <w:rPr>
          <w:rFonts w:ascii="Cambria" w:hAnsi="Cambria" w:cs="Arial"/>
          <w:bCs/>
          <w:sz w:val="22"/>
        </w:rPr>
        <w:t xml:space="preserve"> (ak nie je v prílohách Zmluvy uvedené inak)</w:t>
      </w:r>
      <w:r w:rsidRPr="007F4B91">
        <w:rPr>
          <w:rFonts w:ascii="Cambria" w:hAnsi="Cambria" w:cs="Arial"/>
          <w:bCs/>
          <w:sz w:val="22"/>
        </w:rPr>
        <w:t>, doručí Dozoru Objednávateľa oznámenie o mieste a termíne Skúšok a podrobný harmonogram Skúšok obsahujúci jednotlivé sledy testovania a priebeh Skúšok. Harmonogram Skúšok bude obsahovať časový harmonogram jednotlivých plánovaných úkonov testovania, ako aj ich opis.</w:t>
      </w:r>
    </w:p>
    <w:p w14:paraId="586B5AE6" w14:textId="0E271A50" w:rsidR="001C00D0" w:rsidRPr="007F4B91" w:rsidRDefault="001C00D0" w:rsidP="001C00D0">
      <w:pPr>
        <w:numPr>
          <w:ilvl w:val="2"/>
          <w:numId w:val="16"/>
        </w:numPr>
        <w:spacing w:before="0" w:after="120" w:line="240" w:lineRule="auto"/>
        <w:jc w:val="both"/>
        <w:rPr>
          <w:rFonts w:ascii="Cambria" w:hAnsi="Cambria" w:cs="Arial"/>
          <w:bCs/>
          <w:sz w:val="22"/>
        </w:rPr>
      </w:pPr>
      <w:bookmarkStart w:id="35" w:name="_Ref514749727"/>
      <w:r w:rsidRPr="007F4B91">
        <w:rPr>
          <w:rFonts w:ascii="Cambria" w:hAnsi="Cambria" w:cs="Arial"/>
          <w:bCs/>
          <w:sz w:val="22"/>
        </w:rPr>
        <w:t xml:space="preserve">V rámci plnenia Zmluvy je Zhotoviteľ </w:t>
      </w:r>
      <w:r w:rsidR="00F25944" w:rsidRPr="007F4B91">
        <w:rPr>
          <w:rFonts w:ascii="Cambria" w:hAnsi="Cambria" w:cs="Arial"/>
          <w:bCs/>
          <w:sz w:val="22"/>
        </w:rPr>
        <w:t>v súlade s</w:t>
      </w:r>
      <w:r w:rsidR="004C7EF2" w:rsidRPr="007F4B91">
        <w:rPr>
          <w:rFonts w:ascii="Cambria" w:hAnsi="Cambria" w:cs="Arial"/>
          <w:bCs/>
          <w:sz w:val="22"/>
        </w:rPr>
        <w:t xml:space="preserve"> </w:t>
      </w:r>
      <w:r w:rsidR="00F25944" w:rsidRPr="007F4B91">
        <w:rPr>
          <w:rFonts w:ascii="Cambria" w:hAnsi="Cambria" w:cs="Arial"/>
          <w:bCs/>
          <w:sz w:val="22"/>
        </w:rPr>
        <w:t>požiadavkami na Skúšky bližšie špecifikovanými v</w:t>
      </w:r>
      <w:r w:rsidR="001E594A">
        <w:rPr>
          <w:rFonts w:ascii="Cambria" w:hAnsi="Cambria" w:cs="Arial"/>
          <w:bCs/>
          <w:sz w:val="22"/>
        </w:rPr>
        <w:t> Špecifikácii predmetu zákazky</w:t>
      </w:r>
      <w:r w:rsidR="00F25944" w:rsidRPr="007F4B91">
        <w:rPr>
          <w:rFonts w:ascii="Cambria" w:hAnsi="Cambria" w:cs="Arial"/>
          <w:bCs/>
          <w:sz w:val="22"/>
        </w:rPr>
        <w:t xml:space="preserve"> </w:t>
      </w:r>
      <w:r w:rsidRPr="007F4B91">
        <w:rPr>
          <w:rFonts w:ascii="Cambria" w:hAnsi="Cambria" w:cs="Arial"/>
          <w:bCs/>
          <w:sz w:val="22"/>
        </w:rPr>
        <w:t>povinný vykonať nasledovné Skúšky:</w:t>
      </w:r>
      <w:bookmarkEnd w:id="35"/>
      <w:r w:rsidRPr="007F4B91">
        <w:rPr>
          <w:rFonts w:ascii="Cambria" w:hAnsi="Cambria" w:cs="Arial"/>
          <w:bCs/>
          <w:sz w:val="22"/>
        </w:rPr>
        <w:t xml:space="preserve"> </w:t>
      </w:r>
    </w:p>
    <w:p w14:paraId="21F87DD9" w14:textId="09735703" w:rsidR="001C00D0" w:rsidRPr="007F4B91" w:rsidRDefault="001C00D0" w:rsidP="001C00D0">
      <w:pPr>
        <w:numPr>
          <w:ilvl w:val="3"/>
          <w:numId w:val="16"/>
        </w:numPr>
        <w:spacing w:before="0" w:after="120" w:line="240" w:lineRule="auto"/>
        <w:jc w:val="both"/>
        <w:rPr>
          <w:rFonts w:ascii="Cambria" w:hAnsi="Cambria" w:cs="Arial"/>
          <w:bCs/>
          <w:sz w:val="22"/>
        </w:rPr>
      </w:pPr>
      <w:r w:rsidRPr="007F4B91">
        <w:rPr>
          <w:rFonts w:ascii="Cambria" w:hAnsi="Cambria" w:cs="Arial"/>
          <w:bCs/>
          <w:sz w:val="22"/>
        </w:rPr>
        <w:t>Individuálne Skúšky časti Diela; a</w:t>
      </w:r>
    </w:p>
    <w:p w14:paraId="02F0AF3A" w14:textId="5A3CFE32" w:rsidR="004C7EF2" w:rsidRPr="007F4B91" w:rsidRDefault="001C00D0" w:rsidP="001C00D0">
      <w:pPr>
        <w:numPr>
          <w:ilvl w:val="3"/>
          <w:numId w:val="16"/>
        </w:numPr>
        <w:spacing w:before="0" w:after="120" w:line="240" w:lineRule="auto"/>
        <w:jc w:val="both"/>
        <w:rPr>
          <w:rFonts w:ascii="Cambria" w:hAnsi="Cambria" w:cs="Arial"/>
          <w:bCs/>
          <w:sz w:val="22"/>
        </w:rPr>
      </w:pPr>
      <w:r w:rsidRPr="007F4B91">
        <w:rPr>
          <w:rFonts w:ascii="Cambria" w:hAnsi="Cambria" w:cs="Arial"/>
          <w:bCs/>
          <w:sz w:val="22"/>
        </w:rPr>
        <w:t>Komplexné Skúšky celého Diela</w:t>
      </w:r>
      <w:r w:rsidR="004C7EF2" w:rsidRPr="007F4B91">
        <w:rPr>
          <w:rFonts w:ascii="Cambria" w:hAnsi="Cambria" w:cs="Arial"/>
          <w:bCs/>
          <w:sz w:val="22"/>
        </w:rPr>
        <w:t>;</w:t>
      </w:r>
    </w:p>
    <w:p w14:paraId="2C2E15F4" w14:textId="6498F4C9" w:rsidR="001C00D0" w:rsidRPr="007F4B91" w:rsidRDefault="004C7EF2" w:rsidP="001C00D0">
      <w:pPr>
        <w:numPr>
          <w:ilvl w:val="3"/>
          <w:numId w:val="16"/>
        </w:numPr>
        <w:spacing w:before="0" w:after="120" w:line="240" w:lineRule="auto"/>
        <w:jc w:val="both"/>
        <w:rPr>
          <w:rFonts w:ascii="Cambria" w:hAnsi="Cambria" w:cs="Arial"/>
          <w:bCs/>
          <w:sz w:val="22"/>
        </w:rPr>
      </w:pPr>
      <w:r w:rsidRPr="007F4B91">
        <w:rPr>
          <w:rFonts w:ascii="Cambria" w:hAnsi="Cambria" w:cs="Arial"/>
          <w:bCs/>
          <w:sz w:val="22"/>
        </w:rPr>
        <w:t xml:space="preserve">iné Skúšky ak je tak uvedené v </w:t>
      </w:r>
      <w:r w:rsidR="001E594A">
        <w:rPr>
          <w:rFonts w:ascii="Cambria" w:hAnsi="Cambria" w:cs="Arial"/>
          <w:bCs/>
          <w:sz w:val="22"/>
        </w:rPr>
        <w:t>Špecifikácii predmetu zákazky</w:t>
      </w:r>
      <w:r w:rsidR="001E594A" w:rsidRPr="007F4B91">
        <w:rPr>
          <w:rFonts w:ascii="Cambria" w:hAnsi="Cambria" w:cs="Arial"/>
          <w:bCs/>
          <w:sz w:val="22"/>
        </w:rPr>
        <w:t xml:space="preserve"> </w:t>
      </w:r>
      <w:r w:rsidR="009A638A">
        <w:rPr>
          <w:rFonts w:ascii="Cambria" w:hAnsi="Cambria" w:cs="Arial"/>
          <w:bCs/>
          <w:sz w:val="22"/>
        </w:rPr>
        <w:t>.</w:t>
      </w:r>
    </w:p>
    <w:p w14:paraId="64B89F7C" w14:textId="63DA468D" w:rsidR="007A0D50" w:rsidRPr="007F4B91" w:rsidRDefault="007A0D50" w:rsidP="007A0D50">
      <w:pPr>
        <w:numPr>
          <w:ilvl w:val="2"/>
          <w:numId w:val="16"/>
        </w:numPr>
        <w:spacing w:before="0" w:after="120" w:line="240" w:lineRule="auto"/>
        <w:jc w:val="both"/>
        <w:rPr>
          <w:rFonts w:ascii="Cambria" w:hAnsi="Cambria" w:cs="Arial"/>
          <w:bCs/>
          <w:sz w:val="22"/>
        </w:rPr>
      </w:pPr>
      <w:bookmarkStart w:id="36" w:name="_Ref485113649"/>
      <w:r w:rsidRPr="007F4B91">
        <w:rPr>
          <w:rFonts w:ascii="Cambria" w:hAnsi="Cambria" w:cs="Arial"/>
          <w:bCs/>
          <w:sz w:val="22"/>
        </w:rPr>
        <w:t>Individuálne Skúšky každej časti Diela budú zahŕňať všetky prevádzkové skúšky za účelom preukázania, že príslušná časť Diela môže byť prevádzkovaná bezpečne tak, ako je špecifikované v Zmluve, za všetkých dostupných prevádzkových podmienok, a že príslušná časť Diela vyhovuje schválenej Dokumentácií Zhotoviteľa, Právnym predpisom, Špecifikácií predmetu zákazky a Ponuke Zhotoviteľa. Skúšky budú prebiehať a harmonogram Skúšok bude zodpovedať testovaniu v nasledovnom slede:</w:t>
      </w:r>
    </w:p>
    <w:p w14:paraId="19CB38DB" w14:textId="5DA0D276" w:rsidR="007A0D50" w:rsidRPr="007F4B91" w:rsidRDefault="007A0D50" w:rsidP="007A0D50">
      <w:pPr>
        <w:numPr>
          <w:ilvl w:val="3"/>
          <w:numId w:val="16"/>
        </w:numPr>
        <w:spacing w:before="0" w:after="120" w:line="240" w:lineRule="auto"/>
        <w:jc w:val="both"/>
        <w:rPr>
          <w:rFonts w:ascii="Cambria" w:hAnsi="Cambria" w:cs="Arial"/>
          <w:bCs/>
          <w:sz w:val="22"/>
        </w:rPr>
      </w:pPr>
      <w:r w:rsidRPr="007F4B91">
        <w:rPr>
          <w:rFonts w:ascii="Cambria" w:hAnsi="Cambria" w:cs="Arial"/>
          <w:bCs/>
          <w:sz w:val="22"/>
        </w:rPr>
        <w:t xml:space="preserve">skúšky pred uvedením do prevádzky, ktoré budú zahŕňať príslušné kontroly a skúšky funkčnosti (bez prevádzky) za účelom preukázania správnej inštalácie Technologických  zariadení a toho, že príslušná časť Diela môže bezpečne podstúpiť skúšky podľa bodu </w:t>
      </w:r>
      <w:r w:rsidRPr="007F4B91">
        <w:rPr>
          <w:rFonts w:ascii="Cambria" w:hAnsi="Cambria" w:cs="Arial"/>
          <w:bCs/>
          <w:sz w:val="22"/>
        </w:rPr>
        <w:fldChar w:fldCharType="begin"/>
      </w:r>
      <w:r w:rsidRPr="007F4B91">
        <w:rPr>
          <w:rFonts w:ascii="Cambria" w:hAnsi="Cambria" w:cs="Arial"/>
          <w:bCs/>
          <w:sz w:val="22"/>
        </w:rPr>
        <w:instrText xml:space="preserve"> REF _Ref517254412 \r \h  \* MERGEFORMAT </w:instrText>
      </w:r>
      <w:r w:rsidRPr="007F4B91">
        <w:rPr>
          <w:rFonts w:ascii="Cambria" w:hAnsi="Cambria" w:cs="Arial"/>
          <w:bCs/>
          <w:sz w:val="22"/>
        </w:rPr>
      </w:r>
      <w:r w:rsidRPr="007F4B91">
        <w:rPr>
          <w:rFonts w:ascii="Cambria" w:hAnsi="Cambria" w:cs="Arial"/>
          <w:bCs/>
          <w:sz w:val="22"/>
        </w:rPr>
        <w:fldChar w:fldCharType="separate"/>
      </w:r>
      <w:r w:rsidR="00EE7B40">
        <w:rPr>
          <w:rFonts w:ascii="Cambria" w:hAnsi="Cambria" w:cs="Arial"/>
          <w:bCs/>
          <w:sz w:val="22"/>
        </w:rPr>
        <w:t>b)</w:t>
      </w:r>
      <w:r w:rsidRPr="007F4B91">
        <w:rPr>
          <w:rFonts w:ascii="Cambria" w:hAnsi="Cambria" w:cs="Arial"/>
          <w:bCs/>
          <w:sz w:val="22"/>
        </w:rPr>
        <w:fldChar w:fldCharType="end"/>
      </w:r>
      <w:r w:rsidRPr="007F4B91">
        <w:rPr>
          <w:rFonts w:ascii="Cambria" w:hAnsi="Cambria" w:cs="Arial"/>
          <w:bCs/>
          <w:sz w:val="22"/>
        </w:rPr>
        <w:t xml:space="preserve"> nižšie;</w:t>
      </w:r>
    </w:p>
    <w:p w14:paraId="2450F71D" w14:textId="44BDD3B3" w:rsidR="007A0D50" w:rsidRPr="007F4B91" w:rsidRDefault="007A0D50" w:rsidP="007A0D50">
      <w:pPr>
        <w:numPr>
          <w:ilvl w:val="3"/>
          <w:numId w:val="16"/>
        </w:numPr>
        <w:spacing w:before="0" w:after="120" w:line="240" w:lineRule="auto"/>
        <w:jc w:val="both"/>
        <w:rPr>
          <w:rFonts w:ascii="Cambria" w:hAnsi="Cambria" w:cs="Arial"/>
          <w:bCs/>
          <w:sz w:val="22"/>
        </w:rPr>
      </w:pPr>
      <w:bookmarkStart w:id="37" w:name="_Ref517254412"/>
      <w:r w:rsidRPr="007F4B91">
        <w:rPr>
          <w:rFonts w:ascii="Cambria" w:hAnsi="Cambria" w:cs="Arial"/>
          <w:bCs/>
          <w:sz w:val="22"/>
        </w:rPr>
        <w:t>skúšky pri uvádzaní do prevádzky, ktoré budú zahŕňať všetky obvykle vyžadované prevádzkové skúšky za účelom preukázania, že príslušná časť Diela môže byť prevádzkovaná bezpečne tak, ako je špecifikované, za všetkých dostupných prevádzkových podmienok v súlade s účelom na ktorý je Dielo určené.</w:t>
      </w:r>
      <w:bookmarkEnd w:id="37"/>
    </w:p>
    <w:p w14:paraId="5124C6EF" w14:textId="63A90090" w:rsidR="007A0D50" w:rsidRPr="007F4B91" w:rsidRDefault="007A0D50" w:rsidP="000927A4">
      <w:pPr>
        <w:numPr>
          <w:ilvl w:val="2"/>
          <w:numId w:val="16"/>
        </w:numPr>
        <w:spacing w:before="0" w:after="120" w:line="240" w:lineRule="auto"/>
        <w:jc w:val="both"/>
        <w:rPr>
          <w:rFonts w:ascii="Cambria" w:hAnsi="Cambria" w:cs="Arial"/>
          <w:bCs/>
          <w:sz w:val="22"/>
        </w:rPr>
      </w:pPr>
      <w:r w:rsidRPr="007F4B91">
        <w:rPr>
          <w:rFonts w:ascii="Cambria" w:hAnsi="Cambria" w:cs="Arial"/>
          <w:bCs/>
          <w:sz w:val="22"/>
        </w:rPr>
        <w:t>Pred Skúškami príslušnej časti Diela Zhotoviteľ doručí v rámci podrobného harmonogramu Skúšok aj podrobný opis všetkých úkonov a náplň činností testovania minimálne v rozsahu opisu:</w:t>
      </w:r>
    </w:p>
    <w:p w14:paraId="0AF0AFE5" w14:textId="1C062CE3" w:rsidR="007A0D50" w:rsidRPr="007F4B91" w:rsidRDefault="007A0D50" w:rsidP="007A0D50">
      <w:pPr>
        <w:numPr>
          <w:ilvl w:val="3"/>
          <w:numId w:val="16"/>
        </w:numPr>
        <w:spacing w:before="0" w:after="120" w:line="240" w:lineRule="auto"/>
        <w:jc w:val="both"/>
        <w:rPr>
          <w:rFonts w:ascii="Cambria" w:hAnsi="Cambria" w:cs="Arial"/>
          <w:bCs/>
          <w:sz w:val="22"/>
        </w:rPr>
      </w:pPr>
      <w:r w:rsidRPr="007F4B91">
        <w:rPr>
          <w:rFonts w:ascii="Cambria" w:hAnsi="Cambria" w:cs="Arial"/>
          <w:bCs/>
          <w:sz w:val="22"/>
        </w:rPr>
        <w:t>organizačných, kontrolných a technických činností,</w:t>
      </w:r>
    </w:p>
    <w:p w14:paraId="4E989B57" w14:textId="03868C40" w:rsidR="007A0D50" w:rsidRPr="007F4B91" w:rsidRDefault="007A0D50" w:rsidP="007A0D50">
      <w:pPr>
        <w:numPr>
          <w:ilvl w:val="3"/>
          <w:numId w:val="16"/>
        </w:numPr>
        <w:spacing w:before="0" w:after="120" w:line="240" w:lineRule="auto"/>
        <w:jc w:val="both"/>
        <w:rPr>
          <w:rFonts w:ascii="Cambria" w:hAnsi="Cambria" w:cs="Arial"/>
          <w:bCs/>
          <w:sz w:val="22"/>
        </w:rPr>
      </w:pPr>
      <w:r w:rsidRPr="007F4B91">
        <w:rPr>
          <w:rFonts w:ascii="Cambria" w:hAnsi="Cambria" w:cs="Arial"/>
          <w:bCs/>
          <w:sz w:val="22"/>
        </w:rPr>
        <w:t>predpisov pre činnosť pred uvedením do prevádzky, pri uvádzaní do prevádzky, počas prevádzky a pri zastavení jednotlivých Technologických zariadení v rámci príslušnej časti Diela;</w:t>
      </w:r>
    </w:p>
    <w:p w14:paraId="4F8C2675" w14:textId="51AA634F" w:rsidR="007A0D50" w:rsidRPr="007F4B91" w:rsidRDefault="007A0D50" w:rsidP="007A0D50">
      <w:pPr>
        <w:numPr>
          <w:ilvl w:val="3"/>
          <w:numId w:val="16"/>
        </w:numPr>
        <w:spacing w:before="0" w:after="120" w:line="240" w:lineRule="auto"/>
        <w:jc w:val="both"/>
        <w:rPr>
          <w:rFonts w:ascii="Cambria" w:hAnsi="Cambria" w:cs="Arial"/>
          <w:bCs/>
          <w:sz w:val="22"/>
        </w:rPr>
      </w:pPr>
      <w:r w:rsidRPr="007F4B91">
        <w:rPr>
          <w:rFonts w:ascii="Cambria" w:hAnsi="Cambria" w:cs="Arial"/>
          <w:bCs/>
          <w:sz w:val="22"/>
        </w:rPr>
        <w:t xml:space="preserve">požiadaviek na počty a skladbu prevádzkových pracovníkov; </w:t>
      </w:r>
    </w:p>
    <w:p w14:paraId="4EAC25C7" w14:textId="2BED7A41" w:rsidR="007A0D50" w:rsidRPr="007F4B91" w:rsidRDefault="007A0D50" w:rsidP="007A0D50">
      <w:pPr>
        <w:numPr>
          <w:ilvl w:val="3"/>
          <w:numId w:val="16"/>
        </w:numPr>
        <w:spacing w:before="0" w:after="120" w:line="240" w:lineRule="auto"/>
        <w:jc w:val="both"/>
        <w:rPr>
          <w:rFonts w:ascii="Cambria" w:hAnsi="Cambria" w:cs="Arial"/>
          <w:bCs/>
          <w:sz w:val="22"/>
        </w:rPr>
      </w:pPr>
      <w:r w:rsidRPr="007F4B91">
        <w:rPr>
          <w:rFonts w:ascii="Cambria" w:hAnsi="Cambria" w:cs="Arial"/>
          <w:bCs/>
          <w:sz w:val="22"/>
        </w:rPr>
        <w:lastRenderedPageBreak/>
        <w:t>všetkých bezpečnostných pokynov a predpisov pre vykonanie Skúšok.</w:t>
      </w:r>
    </w:p>
    <w:p w14:paraId="3D3223E0" w14:textId="74FAF3BB" w:rsidR="007A0D50" w:rsidRPr="007F4B91" w:rsidRDefault="007A0D50" w:rsidP="007A0D50">
      <w:pPr>
        <w:spacing w:before="0" w:after="120" w:line="240" w:lineRule="auto"/>
        <w:ind w:left="709"/>
        <w:jc w:val="both"/>
        <w:rPr>
          <w:rFonts w:ascii="Cambria" w:hAnsi="Cambria" w:cs="Arial"/>
          <w:bCs/>
          <w:sz w:val="22"/>
        </w:rPr>
      </w:pPr>
      <w:r w:rsidRPr="007F4B91">
        <w:rPr>
          <w:rFonts w:ascii="Cambria" w:hAnsi="Cambria" w:cs="Arial"/>
          <w:bCs/>
          <w:sz w:val="22"/>
        </w:rPr>
        <w:t>Zhotoviteľ pre účely Skúšok zabezpečí a poskytne všetky prístroje, vybavenie, asistenciu, dokumenty a iné informácie, elektrinu, zariadenia, materiály, personál a všetko ostatné tak, aby Skúšky prebehli v súlade so Zmluvou. Náklady na vykonanie Skúšok znáša Zhotoviteľ.</w:t>
      </w:r>
    </w:p>
    <w:p w14:paraId="7E67DC20" w14:textId="4F373132" w:rsidR="009F2F9A" w:rsidRPr="007F4B91" w:rsidRDefault="009F2F9A" w:rsidP="007A0D50">
      <w:pPr>
        <w:spacing w:before="0" w:after="120" w:line="240" w:lineRule="auto"/>
        <w:ind w:left="709"/>
        <w:jc w:val="both"/>
        <w:rPr>
          <w:rFonts w:ascii="Cambria" w:hAnsi="Cambria" w:cs="Arial"/>
          <w:bCs/>
          <w:sz w:val="22"/>
        </w:rPr>
      </w:pPr>
      <w:r w:rsidRPr="007F4B91">
        <w:rPr>
          <w:rFonts w:ascii="Cambria" w:hAnsi="Cambria" w:cs="Arial"/>
          <w:bCs/>
          <w:sz w:val="22"/>
        </w:rPr>
        <w:t xml:space="preserve">Podrobnosti o ktorýchkoľvek Skúškach </w:t>
      </w:r>
      <w:r w:rsidR="00CA2888">
        <w:rPr>
          <w:rFonts w:ascii="Cambria" w:hAnsi="Cambria" w:cs="Arial"/>
          <w:bCs/>
          <w:sz w:val="22"/>
        </w:rPr>
        <w:t>sú podrobnejšie špecifikované v </w:t>
      </w:r>
      <w:r w:rsidR="00573C88">
        <w:rPr>
          <w:rFonts w:ascii="Cambria" w:hAnsi="Cambria" w:cs="Arial"/>
          <w:bCs/>
          <w:sz w:val="22"/>
        </w:rPr>
        <w:t>Špecifikácii predmetu zákazky</w:t>
      </w:r>
      <w:r w:rsidR="00573C88" w:rsidRPr="007F4B91">
        <w:rPr>
          <w:rFonts w:ascii="Cambria" w:hAnsi="Cambria" w:cs="Arial"/>
          <w:bCs/>
          <w:sz w:val="22"/>
        </w:rPr>
        <w:t xml:space="preserve"> </w:t>
      </w:r>
      <w:r w:rsidR="00CA2888">
        <w:rPr>
          <w:rFonts w:ascii="Cambria" w:hAnsi="Cambria" w:cs="Arial"/>
          <w:bCs/>
          <w:sz w:val="22"/>
        </w:rPr>
        <w:t>alebo môžu vyplývať z</w:t>
      </w:r>
      <w:r w:rsidRPr="007F4B91">
        <w:rPr>
          <w:rFonts w:ascii="Cambria" w:hAnsi="Cambria" w:cs="Arial"/>
          <w:bCs/>
          <w:sz w:val="22"/>
        </w:rPr>
        <w:t xml:space="preserve"> Právnych predpisoch.</w:t>
      </w:r>
    </w:p>
    <w:p w14:paraId="47972762" w14:textId="0F329F93" w:rsidR="007A0D50" w:rsidRPr="007F4B91" w:rsidRDefault="007A0D50" w:rsidP="007A0D50">
      <w:pPr>
        <w:numPr>
          <w:ilvl w:val="2"/>
          <w:numId w:val="16"/>
        </w:numPr>
        <w:spacing w:before="0" w:after="120" w:line="240" w:lineRule="auto"/>
        <w:jc w:val="both"/>
        <w:rPr>
          <w:rFonts w:ascii="Cambria" w:hAnsi="Cambria" w:cs="Arial"/>
          <w:bCs/>
          <w:sz w:val="22"/>
        </w:rPr>
      </w:pPr>
      <w:bookmarkStart w:id="38" w:name="_Ref19799002"/>
      <w:r w:rsidRPr="007F4B91">
        <w:rPr>
          <w:rFonts w:ascii="Cambria" w:hAnsi="Cambria" w:cs="Arial"/>
          <w:bCs/>
          <w:sz w:val="22"/>
        </w:rPr>
        <w:t>Na komplexné skúšky celého Diela sa budú primerane uplatňovať podmienky pre individuálne Skúšky častí Diela</w:t>
      </w:r>
      <w:r w:rsidR="004A15E9" w:rsidRPr="007F4B91">
        <w:rPr>
          <w:rFonts w:ascii="Cambria" w:hAnsi="Cambria" w:cs="Arial"/>
          <w:bCs/>
          <w:sz w:val="22"/>
        </w:rPr>
        <w:t xml:space="preserve"> s tým, že v rámci komplexných Skúšok celého Diela Zhotoviteľ preukáže splnenia parametrov celého Diela ako celku obdobne ako pri individuálnych Skúškach podľa tohto bodu </w:t>
      </w:r>
      <w:r w:rsidR="004A15E9" w:rsidRPr="007F4B91">
        <w:rPr>
          <w:rFonts w:ascii="Cambria" w:hAnsi="Cambria" w:cs="Arial"/>
          <w:bCs/>
          <w:sz w:val="22"/>
        </w:rPr>
        <w:fldChar w:fldCharType="begin"/>
      </w:r>
      <w:r w:rsidR="004A15E9" w:rsidRPr="007F4B91">
        <w:rPr>
          <w:rFonts w:ascii="Cambria" w:hAnsi="Cambria" w:cs="Arial"/>
          <w:bCs/>
          <w:sz w:val="22"/>
        </w:rPr>
        <w:instrText xml:space="preserve"> REF _Ref19792480 \r \h </w:instrText>
      </w:r>
      <w:r w:rsidR="007F4B91">
        <w:rPr>
          <w:rFonts w:ascii="Cambria" w:hAnsi="Cambria" w:cs="Arial"/>
          <w:bCs/>
          <w:sz w:val="22"/>
        </w:rPr>
        <w:instrText xml:space="preserve"> \* MERGEFORMAT </w:instrText>
      </w:r>
      <w:r w:rsidR="004A15E9" w:rsidRPr="007F4B91">
        <w:rPr>
          <w:rFonts w:ascii="Cambria" w:hAnsi="Cambria" w:cs="Arial"/>
          <w:bCs/>
          <w:sz w:val="22"/>
        </w:rPr>
      </w:r>
      <w:r w:rsidR="004A15E9" w:rsidRPr="007F4B91">
        <w:rPr>
          <w:rFonts w:ascii="Cambria" w:hAnsi="Cambria" w:cs="Arial"/>
          <w:bCs/>
          <w:sz w:val="22"/>
        </w:rPr>
        <w:fldChar w:fldCharType="separate"/>
      </w:r>
      <w:r w:rsidR="00EE7B40">
        <w:rPr>
          <w:rFonts w:ascii="Cambria" w:hAnsi="Cambria" w:cs="Arial"/>
          <w:bCs/>
          <w:sz w:val="22"/>
        </w:rPr>
        <w:t>3.8</w:t>
      </w:r>
      <w:r w:rsidR="004A15E9" w:rsidRPr="007F4B91">
        <w:rPr>
          <w:rFonts w:ascii="Cambria" w:hAnsi="Cambria" w:cs="Arial"/>
          <w:bCs/>
          <w:sz w:val="22"/>
        </w:rPr>
        <w:fldChar w:fldCharType="end"/>
      </w:r>
      <w:r w:rsidR="004A15E9" w:rsidRPr="007F4B91">
        <w:rPr>
          <w:rFonts w:ascii="Cambria" w:hAnsi="Cambria" w:cs="Arial"/>
          <w:bCs/>
          <w:sz w:val="22"/>
        </w:rPr>
        <w:t xml:space="preserve"> Zmluvy</w:t>
      </w:r>
      <w:r w:rsidRPr="007F4B91">
        <w:rPr>
          <w:rFonts w:ascii="Cambria" w:hAnsi="Cambria" w:cs="Arial"/>
          <w:bCs/>
          <w:sz w:val="22"/>
        </w:rPr>
        <w:t>.</w:t>
      </w:r>
      <w:bookmarkEnd w:id="38"/>
      <w:r w:rsidR="003030C0" w:rsidRPr="007F4B91">
        <w:t xml:space="preserve"> </w:t>
      </w:r>
      <w:r w:rsidR="003030C0" w:rsidRPr="007F4B91">
        <w:rPr>
          <w:rFonts w:ascii="Cambria" w:hAnsi="Cambria" w:cs="Arial"/>
          <w:bCs/>
          <w:sz w:val="22"/>
        </w:rPr>
        <w:t xml:space="preserve">Zhotoviteľ navyše pred začatím komplexných Skúšok vypracuje a predloží na schválenie Dozoru Objednávateľa Program komplexných Skúšok obsahujúci rozsah, vecnú náplň a časový harmonogram prípravy vrátane požiadaviek na súčinnosť Objednávateľa a prevádzkovateľa (obsluhu) pri ručnej aj automatickej prevádzke v podrobnosti podľa  STN 75 6910. Takto vypracovaný Program komplexných Skúšok bude predložený Dozoru Objednávateľa na schválenie najneskôr 30 dní pred plánovaním začatím komplexných Skúšok. Komplexné Skúšky môže Zhotoviteľ vykonať až po obdržaní písomného </w:t>
      </w:r>
      <w:r w:rsidR="00CA2888">
        <w:rPr>
          <w:rFonts w:ascii="Cambria" w:hAnsi="Cambria" w:cs="Arial"/>
          <w:bCs/>
          <w:sz w:val="22"/>
        </w:rPr>
        <w:t>potvrdenia, že k</w:t>
      </w:r>
      <w:r w:rsidR="00B10B21">
        <w:rPr>
          <w:rFonts w:ascii="Cambria" w:hAnsi="Cambria" w:cs="Arial"/>
          <w:bCs/>
          <w:sz w:val="22"/>
        </w:rPr>
        <w:t> programu komplexných skúšok Dozor Objednávateľa nemá pripomienky, vydaného</w:t>
      </w:r>
      <w:r w:rsidR="003030C0" w:rsidRPr="007F4B91">
        <w:rPr>
          <w:rFonts w:ascii="Cambria" w:hAnsi="Cambria" w:cs="Arial"/>
          <w:bCs/>
          <w:sz w:val="22"/>
        </w:rPr>
        <w:t xml:space="preserve"> podľa bodu </w:t>
      </w:r>
      <w:r w:rsidR="003030C0" w:rsidRPr="007F4B91">
        <w:rPr>
          <w:rFonts w:ascii="Cambria" w:hAnsi="Cambria" w:cs="Arial"/>
          <w:bCs/>
          <w:sz w:val="22"/>
        </w:rPr>
        <w:fldChar w:fldCharType="begin"/>
      </w:r>
      <w:r w:rsidR="003030C0" w:rsidRPr="007F4B91">
        <w:rPr>
          <w:rFonts w:ascii="Cambria" w:hAnsi="Cambria" w:cs="Arial"/>
          <w:bCs/>
          <w:sz w:val="22"/>
        </w:rPr>
        <w:instrText xml:space="preserve"> REF _Ref19784375 \r \h </w:instrText>
      </w:r>
      <w:r w:rsidR="007F4B91">
        <w:rPr>
          <w:rFonts w:ascii="Cambria" w:hAnsi="Cambria" w:cs="Arial"/>
          <w:bCs/>
          <w:sz w:val="22"/>
        </w:rPr>
        <w:instrText xml:space="preserve"> \* MERGEFORMAT </w:instrText>
      </w:r>
      <w:r w:rsidR="003030C0" w:rsidRPr="007F4B91">
        <w:rPr>
          <w:rFonts w:ascii="Cambria" w:hAnsi="Cambria" w:cs="Arial"/>
          <w:bCs/>
          <w:sz w:val="22"/>
        </w:rPr>
      </w:r>
      <w:r w:rsidR="003030C0" w:rsidRPr="007F4B91">
        <w:rPr>
          <w:rFonts w:ascii="Cambria" w:hAnsi="Cambria" w:cs="Arial"/>
          <w:bCs/>
          <w:sz w:val="22"/>
        </w:rPr>
        <w:fldChar w:fldCharType="separate"/>
      </w:r>
      <w:r w:rsidR="00EE7B40">
        <w:rPr>
          <w:rFonts w:ascii="Cambria" w:hAnsi="Cambria" w:cs="Arial"/>
          <w:bCs/>
          <w:sz w:val="22"/>
        </w:rPr>
        <w:t>2.1.2</w:t>
      </w:r>
      <w:r w:rsidR="003030C0" w:rsidRPr="007F4B91">
        <w:rPr>
          <w:rFonts w:ascii="Cambria" w:hAnsi="Cambria" w:cs="Arial"/>
          <w:bCs/>
          <w:sz w:val="22"/>
        </w:rPr>
        <w:fldChar w:fldCharType="end"/>
      </w:r>
      <w:r w:rsidR="003030C0" w:rsidRPr="007F4B91">
        <w:rPr>
          <w:rFonts w:ascii="Cambria" w:hAnsi="Cambria" w:cs="Arial"/>
          <w:bCs/>
          <w:sz w:val="22"/>
        </w:rPr>
        <w:t xml:space="preserve"> tejto Zmluvy. </w:t>
      </w:r>
    </w:p>
    <w:p w14:paraId="72C48F83" w14:textId="24207EEE" w:rsidR="007A0D50" w:rsidRPr="007A0D50" w:rsidRDefault="007A0D50" w:rsidP="007A0D50">
      <w:pPr>
        <w:numPr>
          <w:ilvl w:val="2"/>
          <w:numId w:val="16"/>
        </w:numPr>
        <w:spacing w:before="0" w:after="120" w:line="240" w:lineRule="auto"/>
        <w:jc w:val="both"/>
        <w:rPr>
          <w:rFonts w:ascii="Cambria" w:hAnsi="Cambria" w:cs="Arial"/>
          <w:bCs/>
          <w:sz w:val="22"/>
        </w:rPr>
      </w:pPr>
      <w:r w:rsidRPr="007F4B91">
        <w:rPr>
          <w:rFonts w:ascii="Cambria" w:hAnsi="Cambria" w:cs="Arial"/>
          <w:bCs/>
          <w:sz w:val="22"/>
        </w:rPr>
        <w:t>O priebehu každých Skúšok budú Zmluvné strany viesť podrobné technické záznamy, ktoré budú obsahovať všetky podstatné informácie o priebehu a výsledku každých</w:t>
      </w:r>
      <w:r w:rsidRPr="004C2848">
        <w:rPr>
          <w:rFonts w:ascii="Cambria" w:hAnsi="Cambria" w:cs="Arial"/>
          <w:bCs/>
          <w:sz w:val="22"/>
        </w:rPr>
        <w:t xml:space="preserve"> Skúšok tak, aby na ich základe bolo</w:t>
      </w:r>
      <w:r w:rsidRPr="007A0D50">
        <w:rPr>
          <w:rFonts w:ascii="Cambria" w:hAnsi="Cambria" w:cs="Arial"/>
          <w:bCs/>
          <w:sz w:val="22"/>
        </w:rPr>
        <w:t xml:space="preserve"> možné kvalifikovane zhodnotiť priebeh a výsledky Skúšok. Tieto záznamy budú podkladom pre každý protokol o Skúškach vyhotovený podľa bodu  </w:t>
      </w:r>
      <w:r w:rsidRPr="007A0D50">
        <w:rPr>
          <w:rFonts w:ascii="Cambria" w:hAnsi="Cambria" w:cs="Arial"/>
          <w:bCs/>
          <w:sz w:val="22"/>
        </w:rPr>
        <w:fldChar w:fldCharType="begin"/>
      </w:r>
      <w:r w:rsidRPr="007A0D50">
        <w:rPr>
          <w:rFonts w:ascii="Cambria" w:hAnsi="Cambria" w:cs="Arial"/>
          <w:bCs/>
          <w:sz w:val="22"/>
        </w:rPr>
        <w:instrText xml:space="preserve"> REF _Ref517254869 \r \h  \* MERGEFORMAT </w:instrText>
      </w:r>
      <w:r w:rsidRPr="007A0D50">
        <w:rPr>
          <w:rFonts w:ascii="Cambria" w:hAnsi="Cambria" w:cs="Arial"/>
          <w:bCs/>
          <w:sz w:val="22"/>
        </w:rPr>
      </w:r>
      <w:r w:rsidRPr="007A0D50">
        <w:rPr>
          <w:rFonts w:ascii="Cambria" w:hAnsi="Cambria" w:cs="Arial"/>
          <w:bCs/>
          <w:sz w:val="22"/>
        </w:rPr>
        <w:fldChar w:fldCharType="separate"/>
      </w:r>
      <w:r w:rsidR="00EE7B40">
        <w:rPr>
          <w:rFonts w:ascii="Cambria" w:hAnsi="Cambria" w:cs="Arial"/>
          <w:bCs/>
          <w:sz w:val="22"/>
        </w:rPr>
        <w:t>3.8.7</w:t>
      </w:r>
      <w:r w:rsidRPr="007A0D50">
        <w:rPr>
          <w:rFonts w:ascii="Cambria" w:hAnsi="Cambria" w:cs="Arial"/>
          <w:bCs/>
          <w:sz w:val="22"/>
        </w:rPr>
        <w:fldChar w:fldCharType="end"/>
      </w:r>
      <w:r w:rsidRPr="007A0D50">
        <w:rPr>
          <w:rFonts w:ascii="Cambria" w:hAnsi="Cambria" w:cs="Arial"/>
          <w:bCs/>
          <w:sz w:val="22"/>
        </w:rPr>
        <w:t xml:space="preserve"> tejto Zmluvy.</w:t>
      </w:r>
    </w:p>
    <w:p w14:paraId="79C27CA9" w14:textId="7B3A6298" w:rsidR="007A0D50" w:rsidRPr="007A0D50" w:rsidRDefault="007A0D50" w:rsidP="007A0D50">
      <w:pPr>
        <w:numPr>
          <w:ilvl w:val="2"/>
          <w:numId w:val="16"/>
        </w:numPr>
        <w:spacing w:before="0" w:after="120" w:line="240" w:lineRule="auto"/>
        <w:jc w:val="both"/>
        <w:rPr>
          <w:rFonts w:ascii="Cambria" w:hAnsi="Cambria" w:cs="Arial"/>
          <w:bCs/>
          <w:sz w:val="22"/>
        </w:rPr>
      </w:pPr>
      <w:bookmarkStart w:id="39" w:name="_Ref517254869"/>
      <w:r w:rsidRPr="007A0D50">
        <w:rPr>
          <w:rFonts w:ascii="Cambria" w:hAnsi="Cambria" w:cs="Arial"/>
          <w:bCs/>
          <w:sz w:val="22"/>
        </w:rPr>
        <w:t>O výsledku každých Skúšok bude vyhotovený samostatný protokol, ktorý podpíšu oprávnení zástupcovia oboch Zmluvných strán. Ak Dielo alebo jeho časť nevyhovie Skúš</w:t>
      </w:r>
      <w:r w:rsidR="00C065E2">
        <w:rPr>
          <w:rFonts w:ascii="Cambria" w:hAnsi="Cambria" w:cs="Arial"/>
          <w:bCs/>
          <w:sz w:val="22"/>
        </w:rPr>
        <w:t>kam</w:t>
      </w:r>
      <w:r w:rsidRPr="007A0D50">
        <w:rPr>
          <w:rFonts w:ascii="Cambria" w:hAnsi="Cambria" w:cs="Arial"/>
          <w:bCs/>
          <w:sz w:val="22"/>
        </w:rPr>
        <w:t xml:space="preserve"> platia nasledovné podmienky:</w:t>
      </w:r>
      <w:bookmarkEnd w:id="39"/>
    </w:p>
    <w:p w14:paraId="35356B23" w14:textId="1DC41DFD" w:rsidR="007A0D50" w:rsidRPr="007A0D50" w:rsidRDefault="00C065E2" w:rsidP="007A0D50">
      <w:pPr>
        <w:numPr>
          <w:ilvl w:val="3"/>
          <w:numId w:val="16"/>
        </w:numPr>
        <w:spacing w:before="0" w:after="120" w:line="240" w:lineRule="auto"/>
        <w:jc w:val="both"/>
        <w:rPr>
          <w:rFonts w:ascii="Cambria" w:hAnsi="Cambria" w:cs="Arial"/>
          <w:bCs/>
          <w:sz w:val="22"/>
        </w:rPr>
      </w:pPr>
      <w:r>
        <w:rPr>
          <w:rFonts w:ascii="Cambria" w:hAnsi="Cambria" w:cs="Arial"/>
          <w:bCs/>
          <w:sz w:val="22"/>
        </w:rPr>
        <w:t>a</w:t>
      </w:r>
      <w:r w:rsidR="007A0D50" w:rsidRPr="007A0D50">
        <w:rPr>
          <w:rFonts w:ascii="Cambria" w:hAnsi="Cambria" w:cs="Arial"/>
          <w:bCs/>
          <w:sz w:val="22"/>
        </w:rPr>
        <w:t xml:space="preserve">k ktorákoľvek časť Diela nevyhovie Skúškam, okrem </w:t>
      </w:r>
      <w:r>
        <w:rPr>
          <w:rFonts w:ascii="Cambria" w:hAnsi="Cambria" w:cs="Arial"/>
          <w:bCs/>
          <w:sz w:val="22"/>
        </w:rPr>
        <w:t xml:space="preserve">nedostatkov </w:t>
      </w:r>
      <w:r w:rsidR="007A0D50" w:rsidRPr="007A0D50">
        <w:rPr>
          <w:rFonts w:ascii="Cambria" w:hAnsi="Cambria" w:cs="Arial"/>
          <w:bCs/>
          <w:sz w:val="22"/>
        </w:rPr>
        <w:t>drobných vád, ktoré nebránia riadnemu užívaniu príslušnej časti Diela, Objednávateľ môže požadovať, aby Zhotoviteľ napravil vady tejto časti Diela kvôli ktorým nevyhovelo Skúškam, a aby Zhotoviteľ vykonal opakované  Skúšky za rovnakých podmienok. To sa vzťahuje na ktorúkoľvek časť Skúšok;</w:t>
      </w:r>
      <w:r w:rsidR="005D0DCA">
        <w:rPr>
          <w:rFonts w:ascii="Cambria" w:hAnsi="Cambria" w:cs="Arial"/>
          <w:bCs/>
          <w:sz w:val="22"/>
        </w:rPr>
        <w:t xml:space="preserve"> a</w:t>
      </w:r>
      <w:r w:rsidR="007A0D50" w:rsidRPr="007A0D50">
        <w:rPr>
          <w:rFonts w:ascii="Cambria" w:hAnsi="Cambria" w:cs="Arial"/>
          <w:bCs/>
          <w:sz w:val="22"/>
        </w:rPr>
        <w:t xml:space="preserve"> zároveň</w:t>
      </w:r>
    </w:p>
    <w:p w14:paraId="2AD6240A" w14:textId="361F2E1A" w:rsidR="007A0D50" w:rsidRPr="007A0D50" w:rsidRDefault="007A0D50" w:rsidP="007A0D50">
      <w:pPr>
        <w:numPr>
          <w:ilvl w:val="3"/>
          <w:numId w:val="16"/>
        </w:numPr>
        <w:spacing w:before="0" w:after="120" w:line="240" w:lineRule="auto"/>
        <w:jc w:val="both"/>
        <w:rPr>
          <w:rFonts w:ascii="Cambria" w:hAnsi="Cambria" w:cs="Arial"/>
          <w:bCs/>
          <w:sz w:val="22"/>
        </w:rPr>
      </w:pPr>
      <w:r w:rsidRPr="007A0D50">
        <w:rPr>
          <w:rFonts w:ascii="Cambria" w:hAnsi="Cambria" w:cs="Arial"/>
          <w:bCs/>
          <w:sz w:val="22"/>
        </w:rPr>
        <w:t>v prípade, ak Objednávateľ nariadi vykonať opakované Skúšky a príslušná časť Diela</w:t>
      </w:r>
      <w:r w:rsidR="000F00AE">
        <w:rPr>
          <w:rFonts w:ascii="Cambria" w:hAnsi="Cambria" w:cs="Arial"/>
          <w:bCs/>
          <w:sz w:val="22"/>
        </w:rPr>
        <w:t xml:space="preserve"> alebo celé Dielo v prípade komplexných Skúšok</w:t>
      </w:r>
      <w:r w:rsidRPr="007A0D50">
        <w:rPr>
          <w:rFonts w:ascii="Cambria" w:hAnsi="Cambria" w:cs="Arial"/>
          <w:bCs/>
          <w:sz w:val="22"/>
        </w:rPr>
        <w:t xml:space="preserve"> nevyhovie ani opakovaným Skúškam, Objednávateľ môže nariadiť ďalšie opakovanie Skúšok alebo Dielo ako celok odmietnuť a odstúpiť od Zmluvy.</w:t>
      </w:r>
    </w:p>
    <w:p w14:paraId="74314AB4" w14:textId="77777777" w:rsidR="007A0D50" w:rsidRPr="007A0D50" w:rsidRDefault="007A0D50" w:rsidP="007A0D50">
      <w:pPr>
        <w:numPr>
          <w:ilvl w:val="2"/>
          <w:numId w:val="16"/>
        </w:numPr>
        <w:spacing w:before="0" w:after="120" w:line="240" w:lineRule="auto"/>
        <w:jc w:val="both"/>
        <w:rPr>
          <w:rFonts w:ascii="Cambria" w:hAnsi="Cambria" w:cs="Arial"/>
          <w:bCs/>
          <w:sz w:val="22"/>
        </w:rPr>
      </w:pPr>
      <w:r w:rsidRPr="007A0D50">
        <w:rPr>
          <w:rFonts w:ascii="Cambria" w:hAnsi="Cambria" w:cs="Arial"/>
          <w:bCs/>
          <w:sz w:val="22"/>
        </w:rPr>
        <w:t>Odstránenie nedostatkov po neúspešných Skúškach resp. úspešné vykonanie opakovaných Skúšok nezbavuje Zhotoviteľa zodpovednosti za omeškanie s riadnym vykonaním Diela v Lehote plnenia a Objednávateľa nezbavuje nároku na náhradu škody a zaplatenie zmluvnej pokuty podľa tejto Zmluvy.</w:t>
      </w:r>
    </w:p>
    <w:p w14:paraId="220BC8A3" w14:textId="487D0434" w:rsidR="007A0D50" w:rsidRPr="007A0D50" w:rsidRDefault="007A0D50" w:rsidP="007A0D50">
      <w:pPr>
        <w:numPr>
          <w:ilvl w:val="2"/>
          <w:numId w:val="16"/>
        </w:numPr>
        <w:spacing w:before="0" w:after="120" w:line="240" w:lineRule="auto"/>
        <w:jc w:val="both"/>
        <w:rPr>
          <w:rFonts w:ascii="Cambria" w:hAnsi="Cambria" w:cs="Arial"/>
          <w:bCs/>
          <w:sz w:val="22"/>
        </w:rPr>
      </w:pPr>
      <w:r w:rsidRPr="007A0D50">
        <w:rPr>
          <w:rFonts w:ascii="Cambria" w:hAnsi="Cambria" w:cs="Arial"/>
          <w:bCs/>
          <w:sz w:val="22"/>
        </w:rPr>
        <w:t xml:space="preserve">Akékoľvek náklady spojené s opakovaním ktorýchkoľvek Skúšok podľa tejto Zmluvy znáša v plnej miere Zhotoviteľ. Na každé opakované Skúšky sa uplatňuje tento bod </w:t>
      </w:r>
      <w:r w:rsidRPr="007A0D50">
        <w:rPr>
          <w:rFonts w:ascii="Cambria" w:hAnsi="Cambria" w:cs="Arial"/>
          <w:bCs/>
          <w:sz w:val="22"/>
        </w:rPr>
        <w:fldChar w:fldCharType="begin"/>
      </w:r>
      <w:r w:rsidRPr="007A0D50">
        <w:rPr>
          <w:rFonts w:ascii="Cambria" w:hAnsi="Cambria" w:cs="Arial"/>
          <w:bCs/>
          <w:sz w:val="22"/>
        </w:rPr>
        <w:instrText xml:space="preserve"> REF _Ref19792480 \r \h </w:instrText>
      </w:r>
      <w:r>
        <w:rPr>
          <w:rFonts w:ascii="Cambria" w:hAnsi="Cambria" w:cs="Arial"/>
          <w:bCs/>
          <w:sz w:val="22"/>
        </w:rPr>
        <w:instrText xml:space="preserve"> \* MERGEFORMAT </w:instrText>
      </w:r>
      <w:r w:rsidRPr="007A0D50">
        <w:rPr>
          <w:rFonts w:ascii="Cambria" w:hAnsi="Cambria" w:cs="Arial"/>
          <w:bCs/>
          <w:sz w:val="22"/>
        </w:rPr>
      </w:r>
      <w:r w:rsidRPr="007A0D50">
        <w:rPr>
          <w:rFonts w:ascii="Cambria" w:hAnsi="Cambria" w:cs="Arial"/>
          <w:bCs/>
          <w:sz w:val="22"/>
        </w:rPr>
        <w:fldChar w:fldCharType="separate"/>
      </w:r>
      <w:r w:rsidR="00EE7B40">
        <w:rPr>
          <w:rFonts w:ascii="Cambria" w:hAnsi="Cambria" w:cs="Arial"/>
          <w:bCs/>
          <w:sz w:val="22"/>
        </w:rPr>
        <w:t>3.8</w:t>
      </w:r>
      <w:r w:rsidRPr="007A0D50">
        <w:rPr>
          <w:rFonts w:ascii="Cambria" w:hAnsi="Cambria" w:cs="Arial"/>
          <w:bCs/>
          <w:sz w:val="22"/>
        </w:rPr>
        <w:fldChar w:fldCharType="end"/>
      </w:r>
      <w:r w:rsidRPr="007A0D50">
        <w:rPr>
          <w:rFonts w:ascii="Cambria" w:hAnsi="Cambria" w:cs="Arial"/>
          <w:bCs/>
          <w:sz w:val="22"/>
        </w:rPr>
        <w:t xml:space="preserve"> primerane.</w:t>
      </w:r>
    </w:p>
    <w:p w14:paraId="5F381CC7" w14:textId="2FA78B44" w:rsidR="00862FF2" w:rsidRPr="004842F0" w:rsidRDefault="00862FF2" w:rsidP="00426C94">
      <w:pPr>
        <w:numPr>
          <w:ilvl w:val="1"/>
          <w:numId w:val="16"/>
        </w:numPr>
        <w:spacing w:before="0" w:after="120" w:line="240" w:lineRule="auto"/>
        <w:jc w:val="both"/>
        <w:rPr>
          <w:rFonts w:ascii="Cambria" w:hAnsi="Cambria" w:cs="Arial"/>
          <w:b/>
          <w:sz w:val="22"/>
        </w:rPr>
      </w:pPr>
      <w:bookmarkStart w:id="40" w:name="_Ref19794039"/>
      <w:r w:rsidRPr="004842F0">
        <w:rPr>
          <w:rFonts w:ascii="Cambria" w:hAnsi="Cambria" w:cs="Arial"/>
          <w:b/>
          <w:sz w:val="22"/>
        </w:rPr>
        <w:t>Preberacie konanie</w:t>
      </w:r>
      <w:bookmarkEnd w:id="36"/>
      <w:bookmarkEnd w:id="40"/>
    </w:p>
    <w:p w14:paraId="06B4F595" w14:textId="51776EAE" w:rsidR="00862FF2" w:rsidRPr="004842F0" w:rsidRDefault="00862FF2" w:rsidP="00426C94">
      <w:pPr>
        <w:numPr>
          <w:ilvl w:val="2"/>
          <w:numId w:val="16"/>
        </w:numPr>
        <w:spacing w:before="0" w:after="120" w:line="240" w:lineRule="auto"/>
        <w:jc w:val="both"/>
        <w:rPr>
          <w:rFonts w:ascii="Cambria" w:hAnsi="Cambria"/>
          <w:bCs/>
          <w:iCs/>
          <w:sz w:val="22"/>
        </w:rPr>
      </w:pPr>
      <w:bookmarkStart w:id="41" w:name="_Ref485114498"/>
      <w:r w:rsidRPr="004842F0">
        <w:rPr>
          <w:rFonts w:ascii="Cambria" w:hAnsi="Cambria"/>
          <w:bCs/>
          <w:iCs/>
          <w:sz w:val="22"/>
        </w:rPr>
        <w:t>Preberacie konanie je konanie, v</w:t>
      </w:r>
      <w:r w:rsidRPr="004842F0">
        <w:rPr>
          <w:rFonts w:ascii="Cambria" w:hAnsi="Cambria" w:cs="Calibri"/>
          <w:bCs/>
          <w:iCs/>
          <w:sz w:val="22"/>
        </w:rPr>
        <w:t> </w:t>
      </w:r>
      <w:r w:rsidRPr="004842F0">
        <w:rPr>
          <w:rFonts w:ascii="Cambria" w:hAnsi="Cambria"/>
          <w:bCs/>
          <w:iCs/>
          <w:sz w:val="22"/>
        </w:rPr>
        <w:t>ktorom Objedn</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 xml:space="preserve"> v</w:t>
      </w:r>
      <w:r w:rsidRPr="004842F0">
        <w:rPr>
          <w:rFonts w:ascii="Cambria" w:hAnsi="Cambria" w:cs="Calibri"/>
          <w:bCs/>
          <w:iCs/>
          <w:sz w:val="22"/>
        </w:rPr>
        <w:t> </w:t>
      </w:r>
      <w:r w:rsidRPr="004842F0">
        <w:rPr>
          <w:rFonts w:ascii="Cambria" w:hAnsi="Cambria"/>
          <w:bCs/>
          <w:iCs/>
          <w:sz w:val="22"/>
        </w:rPr>
        <w:t>nadv</w:t>
      </w:r>
      <w:r w:rsidRPr="004842F0">
        <w:rPr>
          <w:rFonts w:ascii="Cambria" w:hAnsi="Cambria" w:cs="Proba Pro"/>
          <w:bCs/>
          <w:iCs/>
          <w:sz w:val="22"/>
        </w:rPr>
        <w:t>ä</w:t>
      </w:r>
      <w:r w:rsidRPr="004842F0">
        <w:rPr>
          <w:rFonts w:ascii="Cambria" w:hAnsi="Cambria"/>
          <w:bCs/>
          <w:iCs/>
          <w:sz w:val="22"/>
        </w:rPr>
        <w:t xml:space="preserve">znosti na </w:t>
      </w:r>
      <w:r w:rsidR="00C9482F">
        <w:rPr>
          <w:rFonts w:ascii="Cambria" w:hAnsi="Cambria"/>
          <w:bCs/>
          <w:iCs/>
          <w:sz w:val="22"/>
        </w:rPr>
        <w:t>Skúšky</w:t>
      </w:r>
      <w:r w:rsidRPr="004842F0">
        <w:rPr>
          <w:rFonts w:ascii="Cambria" w:hAnsi="Cambria"/>
          <w:bCs/>
          <w:iCs/>
          <w:sz w:val="22"/>
        </w:rPr>
        <w:t xml:space="preserve"> prever</w:t>
      </w:r>
      <w:r w:rsidRPr="004842F0">
        <w:rPr>
          <w:rFonts w:ascii="Cambria" w:hAnsi="Cambria" w:cs="Proba Pro"/>
          <w:bCs/>
          <w:iCs/>
          <w:sz w:val="22"/>
        </w:rPr>
        <w:t>í</w:t>
      </w:r>
      <w:r w:rsidRPr="004842F0">
        <w:rPr>
          <w:rFonts w:ascii="Cambria" w:hAnsi="Cambria"/>
          <w:bCs/>
          <w:iCs/>
          <w:sz w:val="22"/>
        </w:rPr>
        <w:t xml:space="preserve">, </w:t>
      </w:r>
      <w:r w:rsidRPr="004842F0">
        <w:rPr>
          <w:rFonts w:ascii="Cambria" w:hAnsi="Cambria" w:cs="Proba Pro"/>
          <w:bCs/>
          <w:iCs/>
          <w:sz w:val="22"/>
        </w:rPr>
        <w:t>ž</w:t>
      </w:r>
      <w:r w:rsidRPr="004842F0">
        <w:rPr>
          <w:rFonts w:ascii="Cambria" w:hAnsi="Cambria"/>
          <w:bCs/>
          <w:iCs/>
          <w:sz w:val="22"/>
        </w:rPr>
        <w:t xml:space="preserve">e </w:t>
      </w:r>
      <w:r w:rsidR="00C9482F">
        <w:rPr>
          <w:rFonts w:ascii="Cambria" w:hAnsi="Cambria"/>
          <w:bCs/>
          <w:iCs/>
          <w:sz w:val="22"/>
        </w:rPr>
        <w:t xml:space="preserve">príslušná samostatne odovzdávaná časť Diela </w:t>
      </w:r>
      <w:r w:rsidRPr="004842F0">
        <w:rPr>
          <w:rFonts w:ascii="Cambria" w:hAnsi="Cambria"/>
          <w:bCs/>
          <w:iCs/>
          <w:sz w:val="22"/>
        </w:rPr>
        <w:t>a</w:t>
      </w:r>
      <w:r w:rsidRPr="004842F0">
        <w:rPr>
          <w:rFonts w:ascii="Cambria" w:hAnsi="Cambria" w:cs="Calibri"/>
          <w:bCs/>
          <w:iCs/>
          <w:sz w:val="22"/>
        </w:rPr>
        <w:t> </w:t>
      </w:r>
      <w:r w:rsidRPr="004842F0">
        <w:rPr>
          <w:rFonts w:ascii="Cambria" w:hAnsi="Cambria"/>
          <w:bCs/>
          <w:iCs/>
          <w:sz w:val="22"/>
        </w:rPr>
        <w:t>k</w:t>
      </w:r>
      <w:r w:rsidRPr="004842F0">
        <w:rPr>
          <w:rFonts w:ascii="Cambria" w:hAnsi="Cambria" w:cs="Calibri"/>
          <w:bCs/>
          <w:iCs/>
          <w:sz w:val="22"/>
        </w:rPr>
        <w:t> </w:t>
      </w:r>
      <w:r w:rsidRPr="004842F0">
        <w:rPr>
          <w:rFonts w:ascii="Cambria" w:hAnsi="Cambria"/>
          <w:bCs/>
          <w:iCs/>
          <w:sz w:val="22"/>
        </w:rPr>
        <w:t>tomu zodpovedaj</w:t>
      </w:r>
      <w:r w:rsidRPr="004842F0">
        <w:rPr>
          <w:rFonts w:ascii="Cambria" w:hAnsi="Cambria" w:cs="Proba Pro"/>
          <w:bCs/>
          <w:iCs/>
          <w:sz w:val="22"/>
        </w:rPr>
        <w:t>ú</w:t>
      </w:r>
      <w:r w:rsidRPr="004842F0">
        <w:rPr>
          <w:rFonts w:ascii="Cambria" w:hAnsi="Cambria"/>
          <w:bCs/>
          <w:iCs/>
          <w:sz w:val="22"/>
        </w:rPr>
        <w:t>ca Dokument</w:t>
      </w:r>
      <w:r w:rsidRPr="004842F0">
        <w:rPr>
          <w:rFonts w:ascii="Cambria" w:hAnsi="Cambria" w:cs="Proba Pro"/>
          <w:bCs/>
          <w:iCs/>
          <w:sz w:val="22"/>
        </w:rPr>
        <w:t>á</w:t>
      </w:r>
      <w:r w:rsidRPr="004842F0">
        <w:rPr>
          <w:rFonts w:ascii="Cambria" w:hAnsi="Cambria"/>
          <w:bCs/>
          <w:iCs/>
          <w:sz w:val="22"/>
        </w:rPr>
        <w:t>cia Zhotovite</w:t>
      </w:r>
      <w:r w:rsidRPr="004842F0">
        <w:rPr>
          <w:rFonts w:ascii="Cambria" w:hAnsi="Cambria" w:cs="Proba Pro"/>
          <w:bCs/>
          <w:iCs/>
          <w:sz w:val="22"/>
        </w:rPr>
        <w:t>ľ</w:t>
      </w:r>
      <w:r w:rsidRPr="004842F0">
        <w:rPr>
          <w:rFonts w:ascii="Cambria" w:hAnsi="Cambria"/>
          <w:bCs/>
          <w:iCs/>
          <w:sz w:val="22"/>
        </w:rPr>
        <w:t>a nem</w:t>
      </w:r>
      <w:r w:rsidRPr="004842F0">
        <w:rPr>
          <w:rFonts w:ascii="Cambria" w:hAnsi="Cambria" w:cs="Proba Pro"/>
          <w:bCs/>
          <w:iCs/>
          <w:sz w:val="22"/>
        </w:rPr>
        <w:t>á</w:t>
      </w:r>
      <w:r w:rsidRPr="004842F0">
        <w:rPr>
          <w:rFonts w:ascii="Cambria" w:hAnsi="Cambria"/>
          <w:bCs/>
          <w:iCs/>
          <w:sz w:val="22"/>
        </w:rPr>
        <w:t xml:space="preserve"> vady a</w:t>
      </w:r>
      <w:r w:rsidRPr="004842F0">
        <w:rPr>
          <w:rFonts w:ascii="Cambria" w:hAnsi="Cambria" w:cs="Calibri"/>
          <w:bCs/>
          <w:iCs/>
          <w:sz w:val="22"/>
        </w:rPr>
        <w:t> </w:t>
      </w:r>
      <w:r w:rsidRPr="004842F0">
        <w:rPr>
          <w:rFonts w:ascii="Cambria" w:hAnsi="Cambria"/>
          <w:bCs/>
          <w:iCs/>
          <w:sz w:val="22"/>
        </w:rPr>
        <w:t>sp</w:t>
      </w:r>
      <w:r w:rsidRPr="004842F0">
        <w:rPr>
          <w:rFonts w:ascii="Cambria" w:hAnsi="Cambria" w:cs="Proba Pro"/>
          <w:bCs/>
          <w:iCs/>
          <w:sz w:val="22"/>
        </w:rPr>
        <w:t>ĺň</w:t>
      </w:r>
      <w:r w:rsidRPr="004842F0">
        <w:rPr>
          <w:rFonts w:ascii="Cambria" w:hAnsi="Cambria"/>
          <w:bCs/>
          <w:iCs/>
          <w:sz w:val="22"/>
        </w:rPr>
        <w:t>a po</w:t>
      </w:r>
      <w:r w:rsidRPr="004842F0">
        <w:rPr>
          <w:rFonts w:ascii="Cambria" w:hAnsi="Cambria" w:cs="Proba Pro"/>
          <w:bCs/>
          <w:iCs/>
          <w:sz w:val="22"/>
        </w:rPr>
        <w:t>ž</w:t>
      </w:r>
      <w:r w:rsidRPr="004842F0">
        <w:rPr>
          <w:rFonts w:ascii="Cambria" w:hAnsi="Cambria"/>
          <w:bCs/>
          <w:iCs/>
          <w:sz w:val="22"/>
        </w:rPr>
        <w:t>iadavky Špecifikácie predmetu zákazky a</w:t>
      </w:r>
      <w:r w:rsidRPr="004842F0">
        <w:rPr>
          <w:rFonts w:ascii="Cambria" w:hAnsi="Cambria" w:cs="Calibri"/>
          <w:bCs/>
          <w:iCs/>
          <w:sz w:val="22"/>
        </w:rPr>
        <w:t> </w:t>
      </w:r>
      <w:r w:rsidRPr="004842F0">
        <w:rPr>
          <w:rFonts w:ascii="Cambria" w:hAnsi="Cambria"/>
          <w:bCs/>
          <w:iCs/>
          <w:sz w:val="22"/>
        </w:rPr>
        <w:t>Ponuky Zhotovite</w:t>
      </w:r>
      <w:r w:rsidRPr="004842F0">
        <w:rPr>
          <w:rFonts w:ascii="Cambria" w:hAnsi="Cambria" w:cs="Proba Pro"/>
          <w:bCs/>
          <w:iCs/>
          <w:sz w:val="22"/>
        </w:rPr>
        <w:t>ľ</w:t>
      </w:r>
      <w:r w:rsidRPr="004842F0">
        <w:rPr>
          <w:rFonts w:ascii="Cambria" w:hAnsi="Cambria"/>
          <w:bCs/>
          <w:iCs/>
          <w:sz w:val="22"/>
        </w:rPr>
        <w:t>a, Právnych predpisov, Zmluvy</w:t>
      </w:r>
      <w:r w:rsidR="009A0089">
        <w:rPr>
          <w:rFonts w:ascii="Cambria" w:hAnsi="Cambria"/>
          <w:bCs/>
          <w:iCs/>
          <w:sz w:val="22"/>
        </w:rPr>
        <w:t xml:space="preserve"> a pre účely Diela aj požiadavky Dokumentácie Zhotoviteľa</w:t>
      </w:r>
      <w:r w:rsidRPr="004842F0">
        <w:rPr>
          <w:rFonts w:ascii="Cambria" w:hAnsi="Cambria"/>
          <w:bCs/>
          <w:iCs/>
          <w:sz w:val="22"/>
        </w:rPr>
        <w:t xml:space="preserve">, ktoré sa končí vydaním protokolu, ktorým Objednávateľ deklaruje splnenie </w:t>
      </w:r>
      <w:r w:rsidRPr="004842F0">
        <w:rPr>
          <w:rFonts w:ascii="Cambria" w:hAnsi="Cambria"/>
          <w:bCs/>
          <w:iCs/>
          <w:sz w:val="22"/>
        </w:rPr>
        <w:lastRenderedPageBreak/>
        <w:t>záväzkov Zhotoviteľa vykonať a</w:t>
      </w:r>
      <w:r w:rsidR="009A0089">
        <w:rPr>
          <w:rFonts w:ascii="Cambria" w:hAnsi="Cambria" w:cs="Calibri"/>
          <w:bCs/>
          <w:iCs/>
          <w:sz w:val="22"/>
        </w:rPr>
        <w:t> </w:t>
      </w:r>
      <w:r w:rsidRPr="004842F0">
        <w:rPr>
          <w:rFonts w:ascii="Cambria" w:hAnsi="Cambria"/>
          <w:bCs/>
          <w:iCs/>
          <w:sz w:val="22"/>
        </w:rPr>
        <w:t>dokon</w:t>
      </w:r>
      <w:r w:rsidRPr="004842F0">
        <w:rPr>
          <w:rFonts w:ascii="Cambria" w:hAnsi="Cambria" w:cs="Proba Pro"/>
          <w:bCs/>
          <w:iCs/>
          <w:sz w:val="22"/>
        </w:rPr>
        <w:t>č</w:t>
      </w:r>
      <w:r w:rsidRPr="004842F0">
        <w:rPr>
          <w:rFonts w:ascii="Cambria" w:hAnsi="Cambria"/>
          <w:bCs/>
          <w:iCs/>
          <w:sz w:val="22"/>
        </w:rPr>
        <w:t>i</w:t>
      </w:r>
      <w:r w:rsidRPr="004842F0">
        <w:rPr>
          <w:rFonts w:ascii="Cambria" w:hAnsi="Cambria" w:cs="Proba Pro"/>
          <w:bCs/>
          <w:iCs/>
          <w:sz w:val="22"/>
        </w:rPr>
        <w:t>ť</w:t>
      </w:r>
      <w:r w:rsidR="009A0089">
        <w:rPr>
          <w:rFonts w:ascii="Cambria" w:hAnsi="Cambria" w:cs="Proba Pro"/>
          <w:bCs/>
          <w:iCs/>
          <w:sz w:val="22"/>
        </w:rPr>
        <w:t xml:space="preserve"> príslušnú časť</w:t>
      </w:r>
      <w:r w:rsidRPr="004842F0">
        <w:rPr>
          <w:rFonts w:ascii="Cambria" w:hAnsi="Cambria"/>
          <w:bCs/>
          <w:iCs/>
          <w:sz w:val="22"/>
        </w:rPr>
        <w:t xml:space="preserve"> Diel</w:t>
      </w:r>
      <w:r w:rsidR="009A0089">
        <w:rPr>
          <w:rFonts w:ascii="Cambria" w:hAnsi="Cambria"/>
          <w:bCs/>
          <w:iCs/>
          <w:sz w:val="22"/>
        </w:rPr>
        <w:t>a</w:t>
      </w:r>
      <w:r w:rsidRPr="004842F0">
        <w:rPr>
          <w:rFonts w:ascii="Cambria" w:hAnsi="Cambria"/>
          <w:bCs/>
          <w:iCs/>
          <w:sz w:val="22"/>
        </w:rPr>
        <w:t xml:space="preserve"> riadne (konanie podľa tohto bodu ďalej aj ako „</w:t>
      </w:r>
      <w:r w:rsidRPr="004842F0">
        <w:rPr>
          <w:rFonts w:ascii="Cambria" w:hAnsi="Cambria"/>
          <w:b/>
          <w:bCs/>
          <w:iCs/>
          <w:sz w:val="22"/>
        </w:rPr>
        <w:t>Preberacie konanie</w:t>
      </w:r>
      <w:r w:rsidRPr="004842F0">
        <w:rPr>
          <w:rFonts w:ascii="Cambria" w:hAnsi="Cambria"/>
          <w:bCs/>
          <w:iCs/>
          <w:sz w:val="22"/>
        </w:rPr>
        <w:t>“ a</w:t>
      </w:r>
      <w:r w:rsidRPr="004842F0">
        <w:rPr>
          <w:rFonts w:ascii="Cambria" w:hAnsi="Cambria" w:cs="Calibri"/>
          <w:bCs/>
          <w:iCs/>
          <w:sz w:val="22"/>
        </w:rPr>
        <w:t> </w:t>
      </w:r>
      <w:r w:rsidRPr="004842F0">
        <w:rPr>
          <w:rFonts w:ascii="Cambria" w:hAnsi="Cambria"/>
          <w:bCs/>
          <w:iCs/>
          <w:sz w:val="22"/>
        </w:rPr>
        <w:t>protokol vydan</w:t>
      </w:r>
      <w:r w:rsidRPr="004842F0">
        <w:rPr>
          <w:rFonts w:ascii="Cambria" w:hAnsi="Cambria" w:cs="Proba Pro"/>
          <w:bCs/>
          <w:iCs/>
          <w:sz w:val="22"/>
        </w:rPr>
        <w:t>ý</w:t>
      </w:r>
      <w:r w:rsidRPr="004842F0">
        <w:rPr>
          <w:rFonts w:ascii="Cambria" w:hAnsi="Cambria"/>
          <w:bCs/>
          <w:iCs/>
          <w:sz w:val="22"/>
        </w:rPr>
        <w:t xml:space="preserve"> v</w:t>
      </w:r>
      <w:r w:rsidRPr="004842F0">
        <w:rPr>
          <w:rFonts w:ascii="Cambria" w:hAnsi="Cambria" w:cs="Calibri"/>
          <w:bCs/>
          <w:iCs/>
          <w:sz w:val="22"/>
        </w:rPr>
        <w:t> </w:t>
      </w:r>
      <w:r w:rsidRPr="004842F0">
        <w:rPr>
          <w:rFonts w:ascii="Cambria" w:hAnsi="Cambria"/>
          <w:bCs/>
          <w:iCs/>
          <w:sz w:val="22"/>
        </w:rPr>
        <w:t>Preberacom konan</w:t>
      </w:r>
      <w:r w:rsidRPr="004842F0">
        <w:rPr>
          <w:rFonts w:ascii="Cambria" w:hAnsi="Cambria" w:cs="Proba Pro"/>
          <w:bCs/>
          <w:iCs/>
          <w:sz w:val="22"/>
        </w:rPr>
        <w:t>í</w:t>
      </w:r>
      <w:r w:rsidRPr="004842F0">
        <w:rPr>
          <w:rFonts w:ascii="Cambria" w:hAnsi="Cambria"/>
          <w:bCs/>
          <w:iCs/>
          <w:sz w:val="22"/>
        </w:rPr>
        <w:t xml:space="preserve"> </w:t>
      </w:r>
      <w:r w:rsidRPr="004842F0">
        <w:rPr>
          <w:rFonts w:ascii="Cambria" w:hAnsi="Cambria" w:cs="Proba Pro"/>
          <w:bCs/>
          <w:iCs/>
          <w:sz w:val="22"/>
        </w:rPr>
        <w:t>ď</w:t>
      </w:r>
      <w:r w:rsidRPr="004842F0">
        <w:rPr>
          <w:rFonts w:ascii="Cambria" w:hAnsi="Cambria"/>
          <w:bCs/>
          <w:iCs/>
          <w:sz w:val="22"/>
        </w:rPr>
        <w:t xml:space="preserve">alej aj ako </w:t>
      </w:r>
      <w:r w:rsidRPr="004842F0">
        <w:rPr>
          <w:rFonts w:ascii="Cambria" w:hAnsi="Cambria" w:cs="Proba Pro"/>
          <w:bCs/>
          <w:iCs/>
          <w:sz w:val="22"/>
        </w:rPr>
        <w:t>„</w:t>
      </w:r>
      <w:r w:rsidRPr="004842F0">
        <w:rPr>
          <w:rFonts w:ascii="Cambria" w:hAnsi="Cambria"/>
          <w:b/>
          <w:bCs/>
          <w:iCs/>
          <w:sz w:val="22"/>
        </w:rPr>
        <w:t>Preberací protokol</w:t>
      </w:r>
      <w:r w:rsidRPr="004842F0">
        <w:rPr>
          <w:rFonts w:ascii="Cambria" w:hAnsi="Cambria"/>
          <w:bCs/>
          <w:iCs/>
          <w:sz w:val="22"/>
        </w:rPr>
        <w:t>“)</w:t>
      </w:r>
      <w:bookmarkEnd w:id="41"/>
      <w:r w:rsidRPr="004842F0">
        <w:rPr>
          <w:rFonts w:ascii="Cambria" w:hAnsi="Cambria"/>
          <w:bCs/>
          <w:iCs/>
          <w:sz w:val="22"/>
        </w:rPr>
        <w:t xml:space="preserve">. </w:t>
      </w:r>
      <w:bookmarkStart w:id="42" w:name="_Ref485114030"/>
      <w:r w:rsidR="009A0089">
        <w:rPr>
          <w:rFonts w:ascii="Cambria" w:hAnsi="Cambria"/>
          <w:bCs/>
          <w:iCs/>
          <w:sz w:val="22"/>
        </w:rPr>
        <w:t xml:space="preserve">Vydaním Preberacieho protokolu </w:t>
      </w:r>
      <w:r w:rsidR="002A2180">
        <w:rPr>
          <w:rFonts w:ascii="Cambria" w:hAnsi="Cambria"/>
          <w:bCs/>
          <w:iCs/>
          <w:sz w:val="22"/>
        </w:rPr>
        <w:t>ku ktorejkoľvek časti Diela nie sú dotknuté ustanovenia o Skúšobnej prevádzke a podmienkach vydania Protokolu o</w:t>
      </w:r>
      <w:r w:rsidR="00F923ED">
        <w:rPr>
          <w:rFonts w:ascii="Cambria" w:hAnsi="Cambria"/>
          <w:bCs/>
          <w:iCs/>
          <w:sz w:val="22"/>
        </w:rPr>
        <w:t xml:space="preserve"> úplnom </w:t>
      </w:r>
      <w:r w:rsidR="002A2180">
        <w:rPr>
          <w:rFonts w:ascii="Cambria" w:hAnsi="Cambria"/>
          <w:bCs/>
          <w:iCs/>
          <w:sz w:val="22"/>
        </w:rPr>
        <w:t>vyhotovení Diela.</w:t>
      </w:r>
    </w:p>
    <w:p w14:paraId="673E0F32" w14:textId="46DD23E1" w:rsidR="00862FF2" w:rsidRPr="004842F0" w:rsidRDefault="00862FF2" w:rsidP="00426C94">
      <w:pPr>
        <w:numPr>
          <w:ilvl w:val="2"/>
          <w:numId w:val="16"/>
        </w:numPr>
        <w:spacing w:before="0" w:after="120" w:line="240" w:lineRule="auto"/>
        <w:jc w:val="both"/>
        <w:rPr>
          <w:rFonts w:ascii="Cambria" w:hAnsi="Cambria"/>
          <w:bCs/>
          <w:iCs/>
          <w:sz w:val="22"/>
        </w:rPr>
      </w:pPr>
      <w:bookmarkStart w:id="43" w:name="_Ref488310842"/>
      <w:r w:rsidRPr="004842F0">
        <w:rPr>
          <w:rFonts w:ascii="Cambria" w:hAnsi="Cambria"/>
          <w:bCs/>
          <w:iCs/>
          <w:sz w:val="22"/>
        </w:rPr>
        <w:t xml:space="preserve">Preberacie konanie sa uskutoční </w:t>
      </w:r>
      <w:r w:rsidR="00F923ED">
        <w:rPr>
          <w:rFonts w:ascii="Cambria" w:hAnsi="Cambria"/>
          <w:bCs/>
          <w:iCs/>
          <w:sz w:val="22"/>
        </w:rPr>
        <w:t xml:space="preserve">ku každej časti Diela, ako sú jednotlivo uvedené v bode </w:t>
      </w:r>
      <w:r w:rsidR="00F923ED">
        <w:rPr>
          <w:rFonts w:ascii="Cambria" w:hAnsi="Cambria"/>
          <w:bCs/>
          <w:iCs/>
          <w:sz w:val="22"/>
        </w:rPr>
        <w:fldChar w:fldCharType="begin"/>
      </w:r>
      <w:r w:rsidR="00F923ED">
        <w:rPr>
          <w:rFonts w:ascii="Cambria" w:hAnsi="Cambria"/>
          <w:bCs/>
          <w:iCs/>
          <w:sz w:val="22"/>
        </w:rPr>
        <w:instrText xml:space="preserve"> REF _Ref19793288 \r \h </w:instrText>
      </w:r>
      <w:r w:rsidR="00F923ED">
        <w:rPr>
          <w:rFonts w:ascii="Cambria" w:hAnsi="Cambria"/>
          <w:bCs/>
          <w:iCs/>
          <w:sz w:val="22"/>
        </w:rPr>
      </w:r>
      <w:r w:rsidR="00F923ED">
        <w:rPr>
          <w:rFonts w:ascii="Cambria" w:hAnsi="Cambria"/>
          <w:bCs/>
          <w:iCs/>
          <w:sz w:val="22"/>
        </w:rPr>
        <w:fldChar w:fldCharType="separate"/>
      </w:r>
      <w:r w:rsidR="00EE7B40">
        <w:rPr>
          <w:rFonts w:ascii="Cambria" w:hAnsi="Cambria"/>
          <w:bCs/>
          <w:iCs/>
          <w:sz w:val="22"/>
        </w:rPr>
        <w:t>3.4.2</w:t>
      </w:r>
      <w:r w:rsidR="00F923ED">
        <w:rPr>
          <w:rFonts w:ascii="Cambria" w:hAnsi="Cambria"/>
          <w:bCs/>
          <w:iCs/>
          <w:sz w:val="22"/>
        </w:rPr>
        <w:fldChar w:fldCharType="end"/>
      </w:r>
      <w:r w:rsidR="00F923ED">
        <w:rPr>
          <w:rFonts w:ascii="Cambria" w:hAnsi="Cambria"/>
          <w:bCs/>
          <w:iCs/>
          <w:sz w:val="22"/>
        </w:rPr>
        <w:t xml:space="preserve"> resp. ak to schváli </w:t>
      </w:r>
      <w:r w:rsidR="00AD3BE4">
        <w:rPr>
          <w:rFonts w:ascii="Cambria" w:hAnsi="Cambria"/>
          <w:bCs/>
          <w:iCs/>
          <w:sz w:val="22"/>
        </w:rPr>
        <w:t>Dozor</w:t>
      </w:r>
      <w:r w:rsidR="00F923ED">
        <w:rPr>
          <w:rFonts w:ascii="Cambria" w:hAnsi="Cambria"/>
          <w:bCs/>
          <w:iCs/>
          <w:sz w:val="22"/>
        </w:rPr>
        <w:t xml:space="preserve"> Objednávateľa tak aj k inej ucelenej časti Diela </w:t>
      </w:r>
      <w:r w:rsidR="00186AAD">
        <w:rPr>
          <w:rFonts w:ascii="Cambria" w:hAnsi="Cambria"/>
          <w:bCs/>
          <w:iCs/>
          <w:sz w:val="22"/>
        </w:rPr>
        <w:t xml:space="preserve">samostatne, </w:t>
      </w:r>
      <w:r w:rsidR="00F923ED">
        <w:rPr>
          <w:rFonts w:ascii="Cambria" w:hAnsi="Cambria"/>
          <w:bCs/>
          <w:iCs/>
          <w:sz w:val="22"/>
        </w:rPr>
        <w:t xml:space="preserve">vždy však </w:t>
      </w:r>
      <w:r w:rsidRPr="004842F0">
        <w:rPr>
          <w:rFonts w:ascii="Cambria" w:hAnsi="Cambria"/>
          <w:bCs/>
          <w:iCs/>
          <w:sz w:val="22"/>
        </w:rPr>
        <w:t xml:space="preserve">až po zhotovení </w:t>
      </w:r>
      <w:r w:rsidR="00186AAD">
        <w:rPr>
          <w:rFonts w:ascii="Cambria" w:hAnsi="Cambria"/>
          <w:bCs/>
          <w:iCs/>
          <w:sz w:val="22"/>
        </w:rPr>
        <w:t xml:space="preserve">príslušnej časti Diela a úspešnom absolvovaní Skúšok príslušnej časti Diela podľa bodu </w:t>
      </w:r>
      <w:r w:rsidR="00186AAD">
        <w:rPr>
          <w:rFonts w:ascii="Cambria" w:hAnsi="Cambria"/>
          <w:bCs/>
          <w:iCs/>
          <w:sz w:val="22"/>
        </w:rPr>
        <w:fldChar w:fldCharType="begin"/>
      </w:r>
      <w:r w:rsidR="00186AAD">
        <w:rPr>
          <w:rFonts w:ascii="Cambria" w:hAnsi="Cambria"/>
          <w:bCs/>
          <w:iCs/>
          <w:sz w:val="22"/>
        </w:rPr>
        <w:instrText xml:space="preserve"> REF _Ref19792480 \r \h </w:instrText>
      </w:r>
      <w:r w:rsidR="00186AAD">
        <w:rPr>
          <w:rFonts w:ascii="Cambria" w:hAnsi="Cambria"/>
          <w:bCs/>
          <w:iCs/>
          <w:sz w:val="22"/>
        </w:rPr>
      </w:r>
      <w:r w:rsidR="00186AAD">
        <w:rPr>
          <w:rFonts w:ascii="Cambria" w:hAnsi="Cambria"/>
          <w:bCs/>
          <w:iCs/>
          <w:sz w:val="22"/>
        </w:rPr>
        <w:fldChar w:fldCharType="separate"/>
      </w:r>
      <w:r w:rsidR="00EE7B40">
        <w:rPr>
          <w:rFonts w:ascii="Cambria" w:hAnsi="Cambria"/>
          <w:bCs/>
          <w:iCs/>
          <w:sz w:val="22"/>
        </w:rPr>
        <w:t>3.8</w:t>
      </w:r>
      <w:r w:rsidR="00186AAD">
        <w:rPr>
          <w:rFonts w:ascii="Cambria" w:hAnsi="Cambria"/>
          <w:bCs/>
          <w:iCs/>
          <w:sz w:val="22"/>
        </w:rPr>
        <w:fldChar w:fldCharType="end"/>
      </w:r>
      <w:r w:rsidR="00186AAD">
        <w:rPr>
          <w:rFonts w:ascii="Cambria" w:hAnsi="Cambria"/>
          <w:bCs/>
          <w:iCs/>
          <w:sz w:val="22"/>
        </w:rPr>
        <w:t xml:space="preserve"> tejto Zmluvy</w:t>
      </w:r>
      <w:r w:rsidRPr="004842F0">
        <w:rPr>
          <w:rFonts w:ascii="Cambria" w:hAnsi="Cambria"/>
          <w:bCs/>
          <w:iCs/>
          <w:sz w:val="22"/>
        </w:rPr>
        <w:t>. Zhotoviteľ je povinný</w:t>
      </w:r>
      <w:r w:rsidRPr="004842F0">
        <w:rPr>
          <w:rFonts w:ascii="Cambria" w:hAnsi="Cambria" w:cs="Calibri"/>
          <w:bCs/>
          <w:iCs/>
          <w:sz w:val="22"/>
        </w:rPr>
        <w:t> </w:t>
      </w:r>
      <w:r w:rsidRPr="004842F0">
        <w:rPr>
          <w:rFonts w:ascii="Cambria" w:hAnsi="Cambria"/>
          <w:bCs/>
          <w:iCs/>
          <w:sz w:val="22"/>
        </w:rPr>
        <w:t>k</w:t>
      </w:r>
      <w:r w:rsidRPr="004842F0">
        <w:rPr>
          <w:rFonts w:ascii="Cambria" w:hAnsi="Cambria" w:cs="Calibri"/>
          <w:bCs/>
          <w:iCs/>
          <w:sz w:val="22"/>
        </w:rPr>
        <w:t> </w:t>
      </w:r>
      <w:r w:rsidRPr="004842F0">
        <w:rPr>
          <w:rFonts w:ascii="Cambria" w:hAnsi="Cambria"/>
          <w:bCs/>
          <w:iCs/>
          <w:sz w:val="22"/>
        </w:rPr>
        <w:t xml:space="preserve">Preberaciemu konaniu predložiť Objednávateľovi </w:t>
      </w:r>
      <w:r w:rsidR="00DE171C">
        <w:rPr>
          <w:rFonts w:ascii="Cambria" w:hAnsi="Cambria"/>
          <w:bCs/>
          <w:iCs/>
          <w:sz w:val="22"/>
        </w:rPr>
        <w:t xml:space="preserve">minimálne </w:t>
      </w:r>
      <w:r w:rsidRPr="004842F0">
        <w:rPr>
          <w:rFonts w:ascii="Cambria" w:hAnsi="Cambria"/>
          <w:bCs/>
          <w:iCs/>
          <w:sz w:val="22"/>
        </w:rPr>
        <w:t>nasledovné doklady:</w:t>
      </w:r>
      <w:bookmarkEnd w:id="42"/>
      <w:bookmarkEnd w:id="43"/>
    </w:p>
    <w:p w14:paraId="52D9E899" w14:textId="7FBBCA90" w:rsidR="00862FF2" w:rsidRPr="004842F0" w:rsidRDefault="00DE171C" w:rsidP="00426C94">
      <w:pPr>
        <w:numPr>
          <w:ilvl w:val="3"/>
          <w:numId w:val="16"/>
        </w:numPr>
        <w:spacing w:before="0" w:after="120" w:line="240" w:lineRule="auto"/>
        <w:jc w:val="both"/>
        <w:rPr>
          <w:rFonts w:ascii="Cambria" w:hAnsi="Cambria"/>
          <w:bCs/>
          <w:iCs/>
          <w:sz w:val="22"/>
        </w:rPr>
      </w:pPr>
      <w:r>
        <w:rPr>
          <w:rFonts w:ascii="Cambria" w:hAnsi="Cambria"/>
          <w:bCs/>
          <w:iCs/>
          <w:sz w:val="22"/>
        </w:rPr>
        <w:t>ž</w:t>
      </w:r>
      <w:r w:rsidR="00862FF2" w:rsidRPr="004842F0">
        <w:rPr>
          <w:rFonts w:ascii="Cambria" w:hAnsi="Cambria"/>
          <w:bCs/>
          <w:iCs/>
          <w:sz w:val="22"/>
        </w:rPr>
        <w:t>iadosť o</w:t>
      </w:r>
      <w:r w:rsidR="00862FF2" w:rsidRPr="004842F0">
        <w:rPr>
          <w:rFonts w:ascii="Cambria" w:hAnsi="Cambria" w:cs="Calibri"/>
          <w:bCs/>
          <w:iCs/>
          <w:sz w:val="22"/>
        </w:rPr>
        <w:t> </w:t>
      </w:r>
      <w:r w:rsidR="00862FF2" w:rsidRPr="004842F0">
        <w:rPr>
          <w:rFonts w:ascii="Cambria" w:hAnsi="Cambria"/>
          <w:bCs/>
          <w:iCs/>
          <w:sz w:val="22"/>
        </w:rPr>
        <w:t>vydanie Preberacieho protokolu;</w:t>
      </w:r>
    </w:p>
    <w:p w14:paraId="0CBD23F4" w14:textId="233968BC" w:rsidR="00862FF2" w:rsidRPr="004842F0" w:rsidRDefault="00862FF2" w:rsidP="00426C94">
      <w:pPr>
        <w:numPr>
          <w:ilvl w:val="3"/>
          <w:numId w:val="16"/>
        </w:numPr>
        <w:spacing w:before="0" w:after="120" w:line="240" w:lineRule="auto"/>
        <w:jc w:val="both"/>
        <w:rPr>
          <w:rFonts w:ascii="Cambria" w:hAnsi="Cambria"/>
          <w:bCs/>
          <w:iCs/>
          <w:sz w:val="22"/>
        </w:rPr>
      </w:pPr>
      <w:r w:rsidRPr="004842F0">
        <w:rPr>
          <w:rFonts w:ascii="Cambria" w:hAnsi="Cambria"/>
          <w:bCs/>
          <w:iCs/>
          <w:sz w:val="22"/>
        </w:rPr>
        <w:t>dodacie listy</w:t>
      </w:r>
      <w:r w:rsidR="00D314EE">
        <w:rPr>
          <w:rFonts w:ascii="Cambria" w:hAnsi="Cambria"/>
          <w:bCs/>
          <w:iCs/>
          <w:sz w:val="22"/>
        </w:rPr>
        <w:t xml:space="preserve"> k všetkým Technologickým zariadeniam</w:t>
      </w:r>
      <w:r w:rsidRPr="004842F0">
        <w:rPr>
          <w:rFonts w:ascii="Cambria" w:hAnsi="Cambria"/>
          <w:bCs/>
          <w:iCs/>
          <w:sz w:val="22"/>
        </w:rPr>
        <w:t>;</w:t>
      </w:r>
    </w:p>
    <w:p w14:paraId="4F191078" w14:textId="2CB651F2" w:rsidR="00862FF2" w:rsidRPr="004842F0" w:rsidRDefault="00862FF2" w:rsidP="00426C94">
      <w:pPr>
        <w:numPr>
          <w:ilvl w:val="3"/>
          <w:numId w:val="16"/>
        </w:numPr>
        <w:spacing w:before="0" w:after="120" w:line="240" w:lineRule="auto"/>
        <w:jc w:val="both"/>
        <w:rPr>
          <w:rFonts w:ascii="Cambria" w:hAnsi="Cambria"/>
          <w:bCs/>
          <w:iCs/>
          <w:sz w:val="22"/>
        </w:rPr>
      </w:pPr>
      <w:r w:rsidRPr="004842F0">
        <w:rPr>
          <w:rFonts w:ascii="Cambria" w:hAnsi="Cambria"/>
          <w:bCs/>
          <w:iCs/>
          <w:sz w:val="22"/>
        </w:rPr>
        <w:t>protokol o</w:t>
      </w:r>
      <w:r w:rsidR="00D314EE">
        <w:rPr>
          <w:rFonts w:ascii="Cambria" w:hAnsi="Cambria" w:cs="Calibri"/>
          <w:bCs/>
          <w:iCs/>
          <w:sz w:val="22"/>
        </w:rPr>
        <w:t xml:space="preserve"> úspešnom absolvovaní </w:t>
      </w:r>
      <w:r w:rsidR="003F0C35">
        <w:rPr>
          <w:rFonts w:ascii="Cambria" w:hAnsi="Cambria"/>
          <w:bCs/>
          <w:iCs/>
          <w:sz w:val="22"/>
        </w:rPr>
        <w:t>Skúš</w:t>
      </w:r>
      <w:r w:rsidR="00D314EE">
        <w:rPr>
          <w:rFonts w:ascii="Cambria" w:hAnsi="Cambria"/>
          <w:bCs/>
          <w:iCs/>
          <w:sz w:val="22"/>
        </w:rPr>
        <w:t>o</w:t>
      </w:r>
      <w:r w:rsidR="003F0C35">
        <w:rPr>
          <w:rFonts w:ascii="Cambria" w:hAnsi="Cambria"/>
          <w:bCs/>
          <w:iCs/>
          <w:sz w:val="22"/>
        </w:rPr>
        <w:t>k</w:t>
      </w:r>
      <w:r w:rsidR="00D314EE">
        <w:rPr>
          <w:rFonts w:ascii="Cambria" w:hAnsi="Cambria"/>
          <w:bCs/>
          <w:iCs/>
          <w:sz w:val="22"/>
        </w:rPr>
        <w:t xml:space="preserve"> odovzdávanej časti Diela</w:t>
      </w:r>
      <w:r w:rsidRPr="004842F0">
        <w:rPr>
          <w:rFonts w:ascii="Cambria" w:hAnsi="Cambria"/>
          <w:bCs/>
          <w:iCs/>
          <w:sz w:val="22"/>
        </w:rPr>
        <w:t>;</w:t>
      </w:r>
    </w:p>
    <w:p w14:paraId="13320D91" w14:textId="4859DC89" w:rsidR="00ED17D8" w:rsidRDefault="00862FF2" w:rsidP="00426C94">
      <w:pPr>
        <w:numPr>
          <w:ilvl w:val="3"/>
          <w:numId w:val="16"/>
        </w:numPr>
        <w:spacing w:before="0" w:after="120" w:line="240" w:lineRule="auto"/>
        <w:jc w:val="both"/>
        <w:rPr>
          <w:rFonts w:ascii="Cambria" w:hAnsi="Cambria"/>
          <w:bCs/>
          <w:iCs/>
          <w:sz w:val="22"/>
        </w:rPr>
      </w:pPr>
      <w:r w:rsidRPr="004842F0">
        <w:rPr>
          <w:rFonts w:ascii="Cambria" w:hAnsi="Cambria"/>
          <w:bCs/>
          <w:iCs/>
          <w:sz w:val="22"/>
        </w:rPr>
        <w:t>všetku Dokumentáciu Zhotoviteľa</w:t>
      </w:r>
      <w:r w:rsidR="001552BC" w:rsidRPr="001552BC">
        <w:rPr>
          <w:rFonts w:ascii="Cambria" w:hAnsi="Cambria"/>
          <w:bCs/>
          <w:iCs/>
          <w:sz w:val="22"/>
        </w:rPr>
        <w:t xml:space="preserve"> </w:t>
      </w:r>
      <w:r w:rsidR="001552BC">
        <w:rPr>
          <w:rFonts w:ascii="Cambria" w:hAnsi="Cambria"/>
          <w:bCs/>
          <w:iCs/>
          <w:sz w:val="22"/>
        </w:rPr>
        <w:t>odovzdávanej časti Diela</w:t>
      </w:r>
      <w:r w:rsidRPr="004842F0">
        <w:rPr>
          <w:rFonts w:ascii="Cambria" w:hAnsi="Cambria"/>
          <w:bCs/>
          <w:iCs/>
          <w:sz w:val="22"/>
        </w:rPr>
        <w:t>, ak ešte nebola Objednávateľovi podľa tejto Zmluvy odovzdaná, najmä tak dokumentáciu skutočného vyhotovenia, prevádzkové poriadky, manuály údržby a</w:t>
      </w:r>
      <w:r w:rsidRPr="004842F0">
        <w:rPr>
          <w:rFonts w:ascii="Cambria" w:hAnsi="Cambria" w:cs="Calibri"/>
          <w:bCs/>
          <w:iCs/>
          <w:sz w:val="22"/>
        </w:rPr>
        <w:t> </w:t>
      </w:r>
      <w:r w:rsidRPr="004842F0">
        <w:rPr>
          <w:rFonts w:ascii="Cambria" w:hAnsi="Cambria"/>
          <w:bCs/>
          <w:iCs/>
          <w:sz w:val="22"/>
        </w:rPr>
        <w:t>ostatn</w:t>
      </w:r>
      <w:r w:rsidRPr="004842F0">
        <w:rPr>
          <w:rFonts w:ascii="Cambria" w:hAnsi="Cambria" w:cs="Proba Pro"/>
          <w:bCs/>
          <w:iCs/>
          <w:sz w:val="22"/>
        </w:rPr>
        <w:t>ú</w:t>
      </w:r>
      <w:r w:rsidRPr="004842F0">
        <w:rPr>
          <w:rFonts w:ascii="Cambria" w:hAnsi="Cambria"/>
          <w:bCs/>
          <w:iCs/>
          <w:sz w:val="22"/>
        </w:rPr>
        <w:t xml:space="preserve"> dokument</w:t>
      </w:r>
      <w:r w:rsidRPr="004842F0">
        <w:rPr>
          <w:rFonts w:ascii="Cambria" w:hAnsi="Cambria" w:cs="Proba Pro"/>
          <w:bCs/>
          <w:iCs/>
          <w:sz w:val="22"/>
        </w:rPr>
        <w:t>á</w:t>
      </w:r>
      <w:r w:rsidRPr="004842F0">
        <w:rPr>
          <w:rFonts w:ascii="Cambria" w:hAnsi="Cambria"/>
          <w:bCs/>
          <w:iCs/>
          <w:sz w:val="22"/>
        </w:rPr>
        <w:t>ciu vz</w:t>
      </w:r>
      <w:r w:rsidRPr="004842F0">
        <w:rPr>
          <w:rFonts w:ascii="Cambria" w:hAnsi="Cambria" w:cs="Proba Pro"/>
          <w:bCs/>
          <w:iCs/>
          <w:sz w:val="22"/>
        </w:rPr>
        <w:t>ť</w:t>
      </w:r>
      <w:r w:rsidRPr="004842F0">
        <w:rPr>
          <w:rFonts w:ascii="Cambria" w:hAnsi="Cambria"/>
          <w:bCs/>
          <w:iCs/>
          <w:sz w:val="22"/>
        </w:rPr>
        <w:t>ahuj</w:t>
      </w:r>
      <w:r w:rsidRPr="004842F0">
        <w:rPr>
          <w:rFonts w:ascii="Cambria" w:hAnsi="Cambria" w:cs="Proba Pro"/>
          <w:bCs/>
          <w:iCs/>
          <w:sz w:val="22"/>
        </w:rPr>
        <w:t>ú</w:t>
      </w:r>
      <w:r w:rsidRPr="004842F0">
        <w:rPr>
          <w:rFonts w:ascii="Cambria" w:hAnsi="Cambria"/>
          <w:bCs/>
          <w:iCs/>
          <w:sz w:val="22"/>
        </w:rPr>
        <w:t xml:space="preserve">cu sa na </w:t>
      </w:r>
      <w:r w:rsidR="001552BC">
        <w:rPr>
          <w:rFonts w:ascii="Cambria" w:hAnsi="Cambria"/>
          <w:bCs/>
          <w:iCs/>
          <w:sz w:val="22"/>
        </w:rPr>
        <w:t>odovzdávanú časť Diela</w:t>
      </w:r>
      <w:r w:rsidR="00ED17D8">
        <w:rPr>
          <w:rFonts w:ascii="Cambria" w:hAnsi="Cambria"/>
          <w:bCs/>
          <w:iCs/>
          <w:sz w:val="22"/>
        </w:rPr>
        <w:t>;</w:t>
      </w:r>
    </w:p>
    <w:p w14:paraId="19326622" w14:textId="15D1A305" w:rsidR="00ED17D8" w:rsidRDefault="001552BC" w:rsidP="00426C94">
      <w:pPr>
        <w:numPr>
          <w:ilvl w:val="3"/>
          <w:numId w:val="16"/>
        </w:numPr>
        <w:spacing w:before="0" w:after="120" w:line="240" w:lineRule="auto"/>
        <w:jc w:val="both"/>
        <w:rPr>
          <w:rFonts w:ascii="Cambria" w:hAnsi="Cambria"/>
          <w:bCs/>
          <w:iCs/>
          <w:sz w:val="22"/>
        </w:rPr>
      </w:pPr>
      <w:r>
        <w:rPr>
          <w:rFonts w:ascii="Cambria" w:hAnsi="Cambria"/>
          <w:bCs/>
          <w:iCs/>
          <w:sz w:val="22"/>
        </w:rPr>
        <w:t>v</w:t>
      </w:r>
      <w:r w:rsidR="00ED17D8">
        <w:rPr>
          <w:rFonts w:ascii="Cambria" w:hAnsi="Cambria"/>
          <w:bCs/>
          <w:iCs/>
          <w:sz w:val="22"/>
        </w:rPr>
        <w:t> prípade Čistiarne odpadových vôd právoplatné povolenie na Skúšobnú prevádzku;</w:t>
      </w:r>
    </w:p>
    <w:p w14:paraId="179CC045" w14:textId="77777777" w:rsidR="00862FF2" w:rsidRPr="004842F0" w:rsidRDefault="00862FF2" w:rsidP="00426C94">
      <w:pPr>
        <w:numPr>
          <w:ilvl w:val="3"/>
          <w:numId w:val="16"/>
        </w:numPr>
        <w:spacing w:before="0" w:after="120" w:line="240" w:lineRule="auto"/>
        <w:jc w:val="both"/>
        <w:rPr>
          <w:rFonts w:ascii="Cambria" w:hAnsi="Cambria"/>
          <w:bCs/>
          <w:iCs/>
          <w:sz w:val="22"/>
        </w:rPr>
      </w:pPr>
      <w:r w:rsidRPr="004842F0">
        <w:rPr>
          <w:rFonts w:ascii="Cambria" w:hAnsi="Cambria"/>
          <w:bCs/>
          <w:iCs/>
          <w:sz w:val="22"/>
        </w:rPr>
        <w:t>všetky doklady o</w:t>
      </w:r>
      <w:r w:rsidRPr="004842F0">
        <w:rPr>
          <w:rFonts w:ascii="Cambria" w:hAnsi="Cambria" w:cs="Calibri"/>
          <w:bCs/>
          <w:iCs/>
          <w:sz w:val="22"/>
        </w:rPr>
        <w:t> </w:t>
      </w:r>
      <w:r w:rsidRPr="004842F0">
        <w:rPr>
          <w:rFonts w:ascii="Cambria" w:hAnsi="Cambria"/>
          <w:bCs/>
          <w:iCs/>
          <w:sz w:val="22"/>
        </w:rPr>
        <w:t>nakladan</w:t>
      </w:r>
      <w:r w:rsidRPr="004842F0">
        <w:rPr>
          <w:rFonts w:ascii="Cambria" w:hAnsi="Cambria" w:cs="Proba Pro"/>
          <w:bCs/>
          <w:iCs/>
          <w:sz w:val="22"/>
        </w:rPr>
        <w:t>í</w:t>
      </w:r>
      <w:r w:rsidRPr="004842F0">
        <w:rPr>
          <w:rFonts w:ascii="Cambria" w:hAnsi="Cambria"/>
          <w:bCs/>
          <w:iCs/>
          <w:sz w:val="22"/>
        </w:rPr>
        <w:t xml:space="preserve"> s</w:t>
      </w:r>
      <w:r w:rsidRPr="004842F0">
        <w:rPr>
          <w:rFonts w:ascii="Cambria" w:hAnsi="Cambria" w:cs="Calibri"/>
          <w:bCs/>
          <w:iCs/>
          <w:sz w:val="22"/>
        </w:rPr>
        <w:t> </w:t>
      </w:r>
      <w:r w:rsidRPr="004842F0">
        <w:rPr>
          <w:rFonts w:ascii="Cambria" w:hAnsi="Cambria"/>
          <w:bCs/>
          <w:iCs/>
          <w:sz w:val="22"/>
        </w:rPr>
        <w:t>odpadmi v</w:t>
      </w:r>
      <w:r w:rsidRPr="004842F0">
        <w:rPr>
          <w:rFonts w:ascii="Cambria" w:hAnsi="Cambria" w:cs="Calibri"/>
          <w:bCs/>
          <w:iCs/>
          <w:sz w:val="22"/>
        </w:rPr>
        <w:t> </w:t>
      </w:r>
      <w:r w:rsidRPr="004842F0">
        <w:rPr>
          <w:rFonts w:ascii="Cambria" w:hAnsi="Cambria"/>
          <w:bCs/>
          <w:iCs/>
          <w:sz w:val="22"/>
        </w:rPr>
        <w:t>zmysle z</w:t>
      </w:r>
      <w:r w:rsidRPr="004842F0">
        <w:rPr>
          <w:rFonts w:ascii="Cambria" w:hAnsi="Cambria" w:cs="Proba Pro"/>
          <w:bCs/>
          <w:iCs/>
          <w:sz w:val="22"/>
        </w:rPr>
        <w:t>á</w:t>
      </w:r>
      <w:r w:rsidRPr="004842F0">
        <w:rPr>
          <w:rFonts w:ascii="Cambria" w:hAnsi="Cambria"/>
          <w:bCs/>
          <w:iCs/>
          <w:sz w:val="22"/>
        </w:rPr>
        <w:t xml:space="preserve">kona </w:t>
      </w:r>
      <w:r w:rsidRPr="004842F0">
        <w:rPr>
          <w:rFonts w:ascii="Cambria" w:hAnsi="Cambria" w:cs="Proba Pro"/>
          <w:bCs/>
          <w:iCs/>
          <w:sz w:val="22"/>
        </w:rPr>
        <w:t>č</w:t>
      </w:r>
      <w:r w:rsidRPr="004842F0">
        <w:rPr>
          <w:rFonts w:ascii="Cambria" w:hAnsi="Cambria"/>
          <w:bCs/>
          <w:iCs/>
          <w:sz w:val="22"/>
        </w:rPr>
        <w:t>. 79/2015 Z. z o</w:t>
      </w:r>
      <w:r w:rsidRPr="004842F0">
        <w:rPr>
          <w:rFonts w:ascii="Cambria" w:hAnsi="Cambria" w:cs="Calibri"/>
          <w:bCs/>
          <w:iCs/>
          <w:sz w:val="22"/>
        </w:rPr>
        <w:t> </w:t>
      </w:r>
      <w:r w:rsidRPr="004842F0">
        <w:rPr>
          <w:rFonts w:ascii="Cambria" w:hAnsi="Cambria"/>
          <w:bCs/>
          <w:iCs/>
          <w:sz w:val="22"/>
        </w:rPr>
        <w:t>odpadoch v</w:t>
      </w:r>
      <w:r w:rsidRPr="004842F0">
        <w:rPr>
          <w:rFonts w:ascii="Cambria" w:hAnsi="Cambria" w:cs="Calibri"/>
          <w:bCs/>
          <w:iCs/>
          <w:sz w:val="22"/>
        </w:rPr>
        <w:t> </w:t>
      </w:r>
      <w:r w:rsidRPr="004842F0">
        <w:rPr>
          <w:rFonts w:ascii="Cambria" w:hAnsi="Cambria"/>
          <w:bCs/>
          <w:iCs/>
          <w:sz w:val="22"/>
        </w:rPr>
        <w:t>znen</w:t>
      </w:r>
      <w:r w:rsidRPr="004842F0">
        <w:rPr>
          <w:rFonts w:ascii="Cambria" w:hAnsi="Cambria" w:cs="Proba Pro"/>
          <w:bCs/>
          <w:iCs/>
          <w:sz w:val="22"/>
        </w:rPr>
        <w:t>í</w:t>
      </w:r>
      <w:r w:rsidRPr="004842F0">
        <w:rPr>
          <w:rFonts w:ascii="Cambria" w:hAnsi="Cambria"/>
          <w:bCs/>
          <w:iCs/>
          <w:sz w:val="22"/>
        </w:rPr>
        <w:t xml:space="preserve"> neskor</w:t>
      </w:r>
      <w:r w:rsidRPr="004842F0">
        <w:rPr>
          <w:rFonts w:ascii="Cambria" w:hAnsi="Cambria" w:cs="Proba Pro"/>
          <w:bCs/>
          <w:iCs/>
          <w:sz w:val="22"/>
        </w:rPr>
        <w:t>ší</w:t>
      </w:r>
      <w:r w:rsidRPr="004842F0">
        <w:rPr>
          <w:rFonts w:ascii="Cambria" w:hAnsi="Cambria"/>
          <w:bCs/>
          <w:iCs/>
          <w:sz w:val="22"/>
        </w:rPr>
        <w:t>ch predpisov;</w:t>
      </w:r>
    </w:p>
    <w:p w14:paraId="7388DCF9" w14:textId="18A0665B" w:rsidR="00862FF2" w:rsidRPr="004842F0" w:rsidRDefault="00862FF2" w:rsidP="00426C94">
      <w:pPr>
        <w:numPr>
          <w:ilvl w:val="3"/>
          <w:numId w:val="16"/>
        </w:numPr>
        <w:spacing w:before="0" w:after="120" w:line="240" w:lineRule="auto"/>
        <w:jc w:val="both"/>
        <w:rPr>
          <w:rFonts w:ascii="Cambria" w:hAnsi="Cambria"/>
          <w:bCs/>
          <w:iCs/>
          <w:sz w:val="22"/>
        </w:rPr>
      </w:pPr>
      <w:r w:rsidRPr="004842F0">
        <w:rPr>
          <w:rFonts w:ascii="Cambria" w:hAnsi="Cambria"/>
          <w:bCs/>
          <w:iCs/>
          <w:sz w:val="22"/>
        </w:rPr>
        <w:t>certifikáty a</w:t>
      </w:r>
      <w:r w:rsidRPr="004842F0">
        <w:rPr>
          <w:rFonts w:ascii="Cambria" w:hAnsi="Cambria" w:cs="Calibri"/>
          <w:bCs/>
          <w:iCs/>
          <w:sz w:val="22"/>
        </w:rPr>
        <w:t> </w:t>
      </w:r>
      <w:r w:rsidRPr="004842F0">
        <w:rPr>
          <w:rFonts w:ascii="Cambria" w:hAnsi="Cambria"/>
          <w:bCs/>
          <w:iCs/>
          <w:sz w:val="22"/>
        </w:rPr>
        <w:t xml:space="preserve">ďalšie dokumenty preukazujúce zhodu použitých </w:t>
      </w:r>
      <w:r w:rsidR="003F0C35">
        <w:rPr>
          <w:rFonts w:ascii="Cambria" w:hAnsi="Cambria"/>
          <w:bCs/>
          <w:iCs/>
          <w:sz w:val="22"/>
        </w:rPr>
        <w:t>m</w:t>
      </w:r>
      <w:r w:rsidRPr="004842F0">
        <w:rPr>
          <w:rFonts w:ascii="Cambria" w:hAnsi="Cambria"/>
          <w:bCs/>
          <w:iCs/>
          <w:sz w:val="22"/>
        </w:rPr>
        <w:t xml:space="preserve">ateriálov a záznamy zo všetkých skúšok </w:t>
      </w:r>
      <w:r w:rsidR="003F0C35">
        <w:rPr>
          <w:rFonts w:ascii="Cambria" w:hAnsi="Cambria"/>
          <w:bCs/>
          <w:iCs/>
          <w:sz w:val="22"/>
        </w:rPr>
        <w:t>m</w:t>
      </w:r>
      <w:r w:rsidRPr="004842F0">
        <w:rPr>
          <w:rFonts w:ascii="Cambria" w:hAnsi="Cambria"/>
          <w:bCs/>
          <w:iCs/>
          <w:sz w:val="22"/>
        </w:rPr>
        <w:t>ateriálov;</w:t>
      </w:r>
    </w:p>
    <w:p w14:paraId="5622F41D" w14:textId="5AA535A1" w:rsidR="00862FF2" w:rsidRPr="004842F0" w:rsidRDefault="00700FA2" w:rsidP="00426C94">
      <w:pPr>
        <w:numPr>
          <w:ilvl w:val="3"/>
          <w:numId w:val="16"/>
        </w:numPr>
        <w:spacing w:before="0" w:after="120" w:line="240" w:lineRule="auto"/>
        <w:jc w:val="both"/>
        <w:rPr>
          <w:rFonts w:ascii="Cambria" w:hAnsi="Cambria"/>
          <w:bCs/>
          <w:iCs/>
          <w:sz w:val="22"/>
        </w:rPr>
      </w:pPr>
      <w:r>
        <w:rPr>
          <w:rFonts w:ascii="Cambria" w:hAnsi="Cambria"/>
          <w:bCs/>
          <w:iCs/>
          <w:sz w:val="22"/>
        </w:rPr>
        <w:t>kópie</w:t>
      </w:r>
      <w:r w:rsidR="00862FF2" w:rsidRPr="004842F0">
        <w:rPr>
          <w:rFonts w:ascii="Cambria" w:hAnsi="Cambria"/>
          <w:bCs/>
          <w:iCs/>
          <w:sz w:val="22"/>
        </w:rPr>
        <w:t xml:space="preserve"> stavebného denníka</w:t>
      </w:r>
      <w:r>
        <w:rPr>
          <w:rFonts w:ascii="Cambria" w:hAnsi="Cambria"/>
          <w:bCs/>
          <w:iCs/>
          <w:sz w:val="22"/>
        </w:rPr>
        <w:t xml:space="preserve"> podľa požiadaviek na Dokumentáciu Zhotoviteľa</w:t>
      </w:r>
      <w:r w:rsidR="00862FF2" w:rsidRPr="004842F0">
        <w:rPr>
          <w:rFonts w:ascii="Cambria" w:hAnsi="Cambria"/>
          <w:bCs/>
          <w:iCs/>
          <w:sz w:val="22"/>
        </w:rPr>
        <w:t>;</w:t>
      </w:r>
    </w:p>
    <w:p w14:paraId="15FBDA33" w14:textId="647C2EFD" w:rsidR="00862FF2" w:rsidRPr="004842F0" w:rsidRDefault="00862FF2" w:rsidP="00426C94">
      <w:pPr>
        <w:numPr>
          <w:ilvl w:val="3"/>
          <w:numId w:val="16"/>
        </w:numPr>
        <w:spacing w:before="0" w:after="120" w:line="240" w:lineRule="auto"/>
        <w:jc w:val="both"/>
        <w:rPr>
          <w:rFonts w:ascii="Cambria" w:hAnsi="Cambria"/>
          <w:bCs/>
          <w:iCs/>
          <w:sz w:val="22"/>
        </w:rPr>
      </w:pPr>
      <w:r w:rsidRPr="004842F0">
        <w:rPr>
          <w:rFonts w:ascii="Cambria" w:hAnsi="Cambria"/>
          <w:bCs/>
          <w:iCs/>
          <w:sz w:val="22"/>
        </w:rPr>
        <w:t>akékoľvek ďalšie dokumenty, ktoré majú byť Objednávateľovi odovzdané na základe tejto Zmluvy, Špecifikácie predmetu zákazky, Ponuky Zhotoviteľa alebo Právnych predpisov.</w:t>
      </w:r>
    </w:p>
    <w:p w14:paraId="79EE8BF3" w14:textId="4532CC92" w:rsidR="00862FF2" w:rsidRPr="004842F0" w:rsidRDefault="00862FF2" w:rsidP="00426C94">
      <w:pPr>
        <w:numPr>
          <w:ilvl w:val="2"/>
          <w:numId w:val="16"/>
        </w:numPr>
        <w:spacing w:before="0" w:after="120" w:line="240" w:lineRule="auto"/>
        <w:jc w:val="both"/>
        <w:rPr>
          <w:rFonts w:ascii="Cambria" w:hAnsi="Cambria"/>
          <w:bCs/>
          <w:iCs/>
          <w:sz w:val="22"/>
        </w:rPr>
      </w:pPr>
      <w:bookmarkStart w:id="44" w:name="_Ref485114761"/>
      <w:r w:rsidRPr="004842F0">
        <w:rPr>
          <w:rFonts w:ascii="Cambria" w:hAnsi="Cambria"/>
          <w:bCs/>
          <w:iCs/>
          <w:sz w:val="22"/>
        </w:rPr>
        <w:t>Preberacie konanie sa začína dňom predloženia žiadosti o</w:t>
      </w:r>
      <w:r w:rsidRPr="004842F0">
        <w:rPr>
          <w:rFonts w:ascii="Cambria" w:hAnsi="Cambria" w:cs="Calibri"/>
          <w:bCs/>
          <w:iCs/>
          <w:sz w:val="22"/>
        </w:rPr>
        <w:t> </w:t>
      </w:r>
      <w:r w:rsidRPr="004842F0">
        <w:rPr>
          <w:rFonts w:ascii="Cambria" w:hAnsi="Cambria"/>
          <w:bCs/>
          <w:iCs/>
          <w:sz w:val="22"/>
        </w:rPr>
        <w:t xml:space="preserve">vydanie Preberacieho protokolu spolu so všetkými dokumentami podľa bodu </w:t>
      </w:r>
      <w:r w:rsidRPr="004842F0">
        <w:rPr>
          <w:rFonts w:ascii="Cambria" w:hAnsi="Cambria"/>
          <w:bCs/>
          <w:iCs/>
          <w:sz w:val="22"/>
        </w:rPr>
        <w:fldChar w:fldCharType="begin"/>
      </w:r>
      <w:r w:rsidRPr="004842F0">
        <w:rPr>
          <w:rFonts w:ascii="Cambria" w:hAnsi="Cambria"/>
          <w:bCs/>
          <w:iCs/>
          <w:sz w:val="22"/>
        </w:rPr>
        <w:instrText xml:space="preserve"> REF _Ref488310842 \r \h  \* MERGEFORMAT </w:instrText>
      </w:r>
      <w:r w:rsidRPr="004842F0">
        <w:rPr>
          <w:rFonts w:ascii="Cambria" w:hAnsi="Cambria"/>
          <w:bCs/>
          <w:iCs/>
          <w:sz w:val="22"/>
        </w:rPr>
      </w:r>
      <w:r w:rsidRPr="004842F0">
        <w:rPr>
          <w:rFonts w:ascii="Cambria" w:hAnsi="Cambria"/>
          <w:bCs/>
          <w:iCs/>
          <w:sz w:val="22"/>
        </w:rPr>
        <w:fldChar w:fldCharType="separate"/>
      </w:r>
      <w:r w:rsidR="00EE7B40">
        <w:rPr>
          <w:rFonts w:ascii="Cambria" w:hAnsi="Cambria"/>
          <w:bCs/>
          <w:iCs/>
          <w:sz w:val="22"/>
        </w:rPr>
        <w:t>3.9.2</w:t>
      </w:r>
      <w:r w:rsidRPr="004842F0">
        <w:rPr>
          <w:rFonts w:ascii="Cambria" w:hAnsi="Cambria"/>
          <w:bCs/>
          <w:iCs/>
          <w:sz w:val="22"/>
        </w:rPr>
        <w:fldChar w:fldCharType="end"/>
      </w:r>
      <w:r w:rsidRPr="004842F0">
        <w:rPr>
          <w:rFonts w:ascii="Cambria" w:hAnsi="Cambria"/>
          <w:bCs/>
          <w:iCs/>
          <w:sz w:val="22"/>
        </w:rPr>
        <w:t xml:space="preserve"> vyššie. Predloženie žiadosti o</w:t>
      </w:r>
      <w:r w:rsidRPr="004842F0">
        <w:rPr>
          <w:rFonts w:ascii="Cambria" w:hAnsi="Cambria" w:cs="Calibri"/>
          <w:bCs/>
          <w:iCs/>
          <w:sz w:val="22"/>
        </w:rPr>
        <w:t> </w:t>
      </w:r>
      <w:r w:rsidRPr="004842F0">
        <w:rPr>
          <w:rFonts w:ascii="Cambria" w:hAnsi="Cambria"/>
          <w:bCs/>
          <w:iCs/>
          <w:sz w:val="22"/>
        </w:rPr>
        <w:t>vydanie Preberacieho protokolu Objednávateľovi znamená, že podľa názoru Zhotoviteľa je Dielo</w:t>
      </w:r>
      <w:r w:rsidR="003312CF">
        <w:rPr>
          <w:rFonts w:ascii="Cambria" w:hAnsi="Cambria"/>
          <w:bCs/>
          <w:iCs/>
          <w:sz w:val="22"/>
        </w:rPr>
        <w:t>, resp. samostatne odovzdávaná časť Diela,</w:t>
      </w:r>
      <w:r w:rsidRPr="004842F0">
        <w:rPr>
          <w:rFonts w:ascii="Cambria" w:hAnsi="Cambria"/>
          <w:bCs/>
          <w:iCs/>
          <w:sz w:val="22"/>
        </w:rPr>
        <w:t xml:space="preserve"> vykonan</w:t>
      </w:r>
      <w:r w:rsidR="003312CF">
        <w:rPr>
          <w:rFonts w:ascii="Cambria" w:hAnsi="Cambria"/>
          <w:bCs/>
          <w:iCs/>
          <w:sz w:val="22"/>
        </w:rPr>
        <w:t>á</w:t>
      </w:r>
      <w:r w:rsidRPr="004842F0">
        <w:rPr>
          <w:rFonts w:ascii="Cambria" w:hAnsi="Cambria"/>
          <w:bCs/>
          <w:iCs/>
          <w:sz w:val="22"/>
        </w:rPr>
        <w:t xml:space="preserve"> a dokončen</w:t>
      </w:r>
      <w:r w:rsidR="003312CF">
        <w:rPr>
          <w:rFonts w:ascii="Cambria" w:hAnsi="Cambria"/>
          <w:bCs/>
          <w:iCs/>
          <w:sz w:val="22"/>
        </w:rPr>
        <w:t>á</w:t>
      </w:r>
      <w:r w:rsidRPr="004842F0">
        <w:rPr>
          <w:rFonts w:ascii="Cambria" w:hAnsi="Cambria"/>
          <w:bCs/>
          <w:iCs/>
          <w:sz w:val="22"/>
        </w:rPr>
        <w:t xml:space="preserve"> riadne v</w:t>
      </w:r>
      <w:r w:rsidRPr="004842F0">
        <w:rPr>
          <w:rFonts w:ascii="Cambria" w:hAnsi="Cambria" w:cs="Calibri"/>
          <w:bCs/>
          <w:iCs/>
          <w:sz w:val="22"/>
        </w:rPr>
        <w:t> </w:t>
      </w:r>
      <w:r w:rsidRPr="004842F0">
        <w:rPr>
          <w:rFonts w:ascii="Cambria" w:hAnsi="Cambria"/>
          <w:bCs/>
          <w:iCs/>
          <w:sz w:val="22"/>
        </w:rPr>
        <w:t>s</w:t>
      </w:r>
      <w:r w:rsidRPr="004842F0">
        <w:rPr>
          <w:rFonts w:ascii="Cambria" w:hAnsi="Cambria" w:cs="Proba Pro"/>
          <w:bCs/>
          <w:iCs/>
          <w:sz w:val="22"/>
        </w:rPr>
        <w:t>ú</w:t>
      </w:r>
      <w:r w:rsidRPr="004842F0">
        <w:rPr>
          <w:rFonts w:ascii="Cambria" w:hAnsi="Cambria"/>
          <w:bCs/>
          <w:iCs/>
          <w:sz w:val="22"/>
        </w:rPr>
        <w:t>lade so Zmluvou, nem</w:t>
      </w:r>
      <w:r w:rsidRPr="004842F0">
        <w:rPr>
          <w:rFonts w:ascii="Cambria" w:hAnsi="Cambria" w:cs="Proba Pro"/>
          <w:bCs/>
          <w:iCs/>
          <w:sz w:val="22"/>
        </w:rPr>
        <w:t>á</w:t>
      </w:r>
      <w:r w:rsidRPr="004842F0">
        <w:rPr>
          <w:rFonts w:ascii="Cambria" w:hAnsi="Cambria"/>
          <w:bCs/>
          <w:iCs/>
          <w:sz w:val="22"/>
        </w:rPr>
        <w:t xml:space="preserve"> vady, a</w:t>
      </w:r>
      <w:r w:rsidRPr="004842F0">
        <w:rPr>
          <w:rFonts w:ascii="Cambria" w:hAnsi="Cambria" w:cs="Calibri"/>
          <w:bCs/>
          <w:iCs/>
          <w:sz w:val="22"/>
        </w:rPr>
        <w:t> </w:t>
      </w:r>
      <w:r w:rsidRPr="004842F0">
        <w:rPr>
          <w:rFonts w:ascii="Cambria" w:hAnsi="Cambria" w:cs="Arial"/>
          <w:bCs/>
          <w:iCs/>
          <w:sz w:val="22"/>
        </w:rPr>
        <w:t xml:space="preserve">je </w:t>
      </w:r>
      <w:r w:rsidR="003312CF" w:rsidRPr="004842F0">
        <w:rPr>
          <w:rFonts w:ascii="Cambria" w:hAnsi="Cambria"/>
          <w:bCs/>
          <w:iCs/>
          <w:sz w:val="22"/>
        </w:rPr>
        <w:t>pripraven</w:t>
      </w:r>
      <w:r w:rsidR="003312CF">
        <w:rPr>
          <w:rFonts w:ascii="Cambria" w:hAnsi="Cambria" w:cs="Proba Pro"/>
          <w:bCs/>
          <w:iCs/>
          <w:sz w:val="22"/>
        </w:rPr>
        <w:t>á</w:t>
      </w:r>
      <w:r w:rsidR="003312CF" w:rsidRPr="004842F0">
        <w:rPr>
          <w:rFonts w:ascii="Cambria" w:hAnsi="Cambria"/>
          <w:bCs/>
          <w:iCs/>
          <w:sz w:val="22"/>
        </w:rPr>
        <w:t xml:space="preserve"> </w:t>
      </w:r>
      <w:r w:rsidRPr="004842F0">
        <w:rPr>
          <w:rFonts w:ascii="Cambria" w:hAnsi="Cambria"/>
          <w:bCs/>
          <w:iCs/>
          <w:sz w:val="22"/>
        </w:rPr>
        <w:t>k</w:t>
      </w:r>
      <w:r w:rsidRPr="004842F0">
        <w:rPr>
          <w:rFonts w:ascii="Cambria" w:hAnsi="Cambria" w:cs="Calibri"/>
          <w:bCs/>
          <w:iCs/>
          <w:sz w:val="22"/>
        </w:rPr>
        <w:t> </w:t>
      </w:r>
      <w:r w:rsidRPr="004842F0">
        <w:rPr>
          <w:rFonts w:ascii="Cambria" w:hAnsi="Cambria" w:cs="Proba Pro"/>
          <w:bCs/>
          <w:iCs/>
          <w:sz w:val="22"/>
        </w:rPr>
        <w:t>ú</w:t>
      </w:r>
      <w:r w:rsidRPr="004842F0">
        <w:rPr>
          <w:rFonts w:ascii="Cambria" w:hAnsi="Cambria"/>
          <w:bCs/>
          <w:iCs/>
          <w:sz w:val="22"/>
        </w:rPr>
        <w:t>spe</w:t>
      </w:r>
      <w:r w:rsidRPr="004842F0">
        <w:rPr>
          <w:rFonts w:ascii="Cambria" w:hAnsi="Cambria" w:cs="Proba Pro"/>
          <w:bCs/>
          <w:iCs/>
          <w:sz w:val="22"/>
        </w:rPr>
        <w:t>š</w:t>
      </w:r>
      <w:r w:rsidRPr="004842F0">
        <w:rPr>
          <w:rFonts w:ascii="Cambria" w:hAnsi="Cambria"/>
          <w:bCs/>
          <w:iCs/>
          <w:sz w:val="22"/>
        </w:rPr>
        <w:t>n</w:t>
      </w:r>
      <w:r w:rsidRPr="004842F0">
        <w:rPr>
          <w:rFonts w:ascii="Cambria" w:hAnsi="Cambria" w:cs="Proba Pro"/>
          <w:bCs/>
          <w:iCs/>
          <w:sz w:val="22"/>
        </w:rPr>
        <w:t>é</w:t>
      </w:r>
      <w:r w:rsidRPr="004842F0">
        <w:rPr>
          <w:rFonts w:ascii="Cambria" w:hAnsi="Cambria"/>
          <w:bCs/>
          <w:iCs/>
          <w:sz w:val="22"/>
        </w:rPr>
        <w:t xml:space="preserve">mu Preberaciemu konaniu. </w:t>
      </w:r>
      <w:r w:rsidR="003312CF">
        <w:rPr>
          <w:rFonts w:ascii="Cambria" w:hAnsi="Cambria"/>
          <w:bCs/>
          <w:iCs/>
          <w:sz w:val="22"/>
        </w:rPr>
        <w:t>R</w:t>
      </w:r>
      <w:r w:rsidRPr="004842F0">
        <w:rPr>
          <w:rFonts w:ascii="Cambria" w:hAnsi="Cambria"/>
          <w:bCs/>
          <w:iCs/>
          <w:sz w:val="22"/>
        </w:rPr>
        <w:t>iadne dokončené Dielo</w:t>
      </w:r>
      <w:r w:rsidR="003312CF">
        <w:rPr>
          <w:rFonts w:ascii="Cambria" w:hAnsi="Cambria"/>
          <w:bCs/>
          <w:iCs/>
          <w:sz w:val="22"/>
        </w:rPr>
        <w:t>, resp. jeho samostatne odovzdávanú časť</w:t>
      </w:r>
      <w:r w:rsidRPr="004842F0">
        <w:rPr>
          <w:rFonts w:ascii="Cambria" w:hAnsi="Cambria"/>
          <w:bCs/>
          <w:iCs/>
          <w:sz w:val="22"/>
        </w:rPr>
        <w:t xml:space="preserve"> </w:t>
      </w:r>
      <w:r w:rsidR="003312CF">
        <w:rPr>
          <w:rFonts w:ascii="Cambria" w:hAnsi="Cambria"/>
          <w:bCs/>
          <w:iCs/>
          <w:sz w:val="22"/>
        </w:rPr>
        <w:t>je tak</w:t>
      </w:r>
      <w:r w:rsidR="00482BAA">
        <w:rPr>
          <w:rFonts w:ascii="Cambria" w:hAnsi="Cambria"/>
          <w:bCs/>
          <w:iCs/>
          <w:sz w:val="22"/>
        </w:rPr>
        <w:t>á</w:t>
      </w:r>
      <w:r w:rsidR="003312CF">
        <w:rPr>
          <w:rFonts w:ascii="Cambria" w:hAnsi="Cambria"/>
          <w:bCs/>
          <w:iCs/>
          <w:sz w:val="22"/>
        </w:rPr>
        <w:t>, ktor</w:t>
      </w:r>
      <w:r w:rsidR="00482BAA">
        <w:rPr>
          <w:rFonts w:ascii="Cambria" w:hAnsi="Cambria"/>
          <w:bCs/>
          <w:iCs/>
          <w:sz w:val="22"/>
        </w:rPr>
        <w:t>á je</w:t>
      </w:r>
      <w:r w:rsidRPr="004842F0">
        <w:rPr>
          <w:rFonts w:ascii="Cambria" w:hAnsi="Cambria"/>
          <w:bCs/>
          <w:iCs/>
          <w:sz w:val="22"/>
        </w:rPr>
        <w:t xml:space="preserve"> dokončen</w:t>
      </w:r>
      <w:r w:rsidR="00482BAA">
        <w:rPr>
          <w:rFonts w:ascii="Cambria" w:hAnsi="Cambria"/>
          <w:bCs/>
          <w:iCs/>
          <w:sz w:val="22"/>
        </w:rPr>
        <w:t>á</w:t>
      </w:r>
      <w:r w:rsidRPr="004842F0">
        <w:rPr>
          <w:rFonts w:ascii="Cambria" w:hAnsi="Cambria"/>
          <w:bCs/>
          <w:iCs/>
          <w:sz w:val="22"/>
        </w:rPr>
        <w:t xml:space="preserve"> bez vád a</w:t>
      </w:r>
      <w:r w:rsidRPr="004842F0">
        <w:rPr>
          <w:rFonts w:ascii="Cambria" w:hAnsi="Cambria" w:cs="Calibri"/>
          <w:bCs/>
          <w:iCs/>
          <w:sz w:val="22"/>
        </w:rPr>
        <w:t> </w:t>
      </w:r>
      <w:r w:rsidRPr="004842F0">
        <w:rPr>
          <w:rFonts w:ascii="Cambria" w:hAnsi="Cambria"/>
          <w:bCs/>
          <w:iCs/>
          <w:sz w:val="22"/>
        </w:rPr>
        <w:t>v</w:t>
      </w:r>
      <w:r w:rsidRPr="004842F0">
        <w:rPr>
          <w:rFonts w:ascii="Cambria" w:hAnsi="Cambria" w:cs="Calibri"/>
          <w:bCs/>
          <w:iCs/>
          <w:sz w:val="22"/>
        </w:rPr>
        <w:t> </w:t>
      </w:r>
      <w:r w:rsidRPr="004842F0">
        <w:rPr>
          <w:rFonts w:ascii="Cambria" w:hAnsi="Cambria"/>
          <w:bCs/>
          <w:iCs/>
          <w:sz w:val="22"/>
        </w:rPr>
        <w:t>s</w:t>
      </w:r>
      <w:r w:rsidRPr="004842F0">
        <w:rPr>
          <w:rFonts w:ascii="Cambria" w:hAnsi="Cambria" w:cs="Proba Pro"/>
          <w:bCs/>
          <w:iCs/>
          <w:sz w:val="22"/>
        </w:rPr>
        <w:t>ú</w:t>
      </w:r>
      <w:r w:rsidRPr="004842F0">
        <w:rPr>
          <w:rFonts w:ascii="Cambria" w:hAnsi="Cambria"/>
          <w:bCs/>
          <w:iCs/>
          <w:sz w:val="22"/>
        </w:rPr>
        <w:t>lade s</w:t>
      </w:r>
      <w:r w:rsidR="00A76679">
        <w:rPr>
          <w:rFonts w:ascii="Cambria" w:hAnsi="Cambria" w:cs="Calibri"/>
          <w:bCs/>
          <w:iCs/>
          <w:sz w:val="22"/>
        </w:rPr>
        <w:t> </w:t>
      </w:r>
      <w:r w:rsidR="00A76679">
        <w:rPr>
          <w:rFonts w:ascii="Cambria" w:hAnsi="Cambria"/>
          <w:bCs/>
          <w:iCs/>
          <w:sz w:val="22"/>
        </w:rPr>
        <w:t>touto Zmluvou</w:t>
      </w:r>
      <w:r w:rsidRPr="004842F0">
        <w:rPr>
          <w:rFonts w:ascii="Cambria" w:hAnsi="Cambria"/>
          <w:bCs/>
          <w:iCs/>
          <w:sz w:val="22"/>
        </w:rPr>
        <w:t>.</w:t>
      </w:r>
      <w:bookmarkEnd w:id="44"/>
    </w:p>
    <w:p w14:paraId="4F7BD6AC" w14:textId="3D326E87" w:rsidR="00862FF2" w:rsidRPr="004842F0" w:rsidRDefault="00862FF2" w:rsidP="00426C94">
      <w:pPr>
        <w:numPr>
          <w:ilvl w:val="2"/>
          <w:numId w:val="16"/>
        </w:numPr>
        <w:spacing w:before="0" w:after="120" w:line="240" w:lineRule="auto"/>
        <w:jc w:val="both"/>
        <w:rPr>
          <w:rFonts w:ascii="Cambria" w:hAnsi="Cambria"/>
          <w:bCs/>
          <w:iCs/>
          <w:sz w:val="22"/>
        </w:rPr>
      </w:pPr>
      <w:bookmarkStart w:id="45" w:name="_Ref485114060"/>
      <w:r w:rsidRPr="004842F0">
        <w:rPr>
          <w:rFonts w:ascii="Cambria" w:hAnsi="Cambria"/>
          <w:bCs/>
          <w:iCs/>
          <w:sz w:val="22"/>
        </w:rPr>
        <w:t>Do štrnástich (14) dní odo dňa začatia Preberacieho konania je Objednávateľ povinný:</w:t>
      </w:r>
      <w:bookmarkEnd w:id="45"/>
    </w:p>
    <w:p w14:paraId="7C7CA59C" w14:textId="48DED8AD" w:rsidR="001B2403" w:rsidRDefault="00862FF2" w:rsidP="000927A4">
      <w:pPr>
        <w:numPr>
          <w:ilvl w:val="3"/>
          <w:numId w:val="16"/>
        </w:numPr>
        <w:spacing w:before="0" w:after="120" w:line="240" w:lineRule="auto"/>
        <w:jc w:val="both"/>
        <w:rPr>
          <w:rFonts w:ascii="Cambria" w:hAnsi="Cambria"/>
          <w:sz w:val="22"/>
        </w:rPr>
      </w:pPr>
      <w:bookmarkStart w:id="46" w:name="_Ref38616106"/>
      <w:bookmarkStart w:id="47" w:name="_Ref485124571"/>
      <w:r w:rsidRPr="004842F0">
        <w:rPr>
          <w:rFonts w:ascii="Cambria" w:hAnsi="Cambria"/>
          <w:bCs/>
          <w:iCs/>
          <w:sz w:val="22"/>
        </w:rPr>
        <w:t>vydať Zhotoviteľovi Preberací protokol s</w:t>
      </w:r>
      <w:r w:rsidRPr="004842F0">
        <w:rPr>
          <w:rFonts w:ascii="Cambria" w:hAnsi="Cambria" w:cs="Calibri"/>
          <w:bCs/>
          <w:iCs/>
          <w:sz w:val="22"/>
        </w:rPr>
        <w:t> </w:t>
      </w:r>
      <w:r w:rsidRPr="004842F0">
        <w:rPr>
          <w:rFonts w:ascii="Cambria" w:hAnsi="Cambria"/>
          <w:bCs/>
          <w:iCs/>
          <w:sz w:val="22"/>
        </w:rPr>
        <w:t>uveden</w:t>
      </w:r>
      <w:r w:rsidRPr="004842F0">
        <w:rPr>
          <w:rFonts w:ascii="Cambria" w:hAnsi="Cambria" w:cs="Proba Pro"/>
          <w:bCs/>
          <w:iCs/>
          <w:sz w:val="22"/>
        </w:rPr>
        <w:t>í</w:t>
      </w:r>
      <w:r w:rsidRPr="004842F0">
        <w:rPr>
          <w:rFonts w:ascii="Cambria" w:hAnsi="Cambria"/>
          <w:bCs/>
          <w:iCs/>
          <w:sz w:val="22"/>
        </w:rPr>
        <w:t>m d</w:t>
      </w:r>
      <w:r w:rsidRPr="004842F0">
        <w:rPr>
          <w:rFonts w:ascii="Cambria" w:hAnsi="Cambria" w:cs="Proba Pro"/>
          <w:bCs/>
          <w:iCs/>
          <w:sz w:val="22"/>
        </w:rPr>
        <w:t>á</w:t>
      </w:r>
      <w:r w:rsidRPr="004842F0">
        <w:rPr>
          <w:rFonts w:ascii="Cambria" w:hAnsi="Cambria"/>
          <w:bCs/>
          <w:iCs/>
          <w:sz w:val="22"/>
        </w:rPr>
        <w:t xml:space="preserve">tumu, kedy </w:t>
      </w:r>
      <w:r w:rsidR="00A709B2">
        <w:rPr>
          <w:rFonts w:ascii="Cambria" w:hAnsi="Cambria"/>
          <w:bCs/>
          <w:iCs/>
          <w:sz w:val="22"/>
        </w:rPr>
        <w:t>bola príslušná časť Diela</w:t>
      </w:r>
      <w:r w:rsidRPr="004842F0">
        <w:rPr>
          <w:rFonts w:ascii="Cambria" w:hAnsi="Cambria"/>
          <w:bCs/>
          <w:iCs/>
          <w:sz w:val="22"/>
        </w:rPr>
        <w:t xml:space="preserve"> dokončen</w:t>
      </w:r>
      <w:r w:rsidR="00A709B2">
        <w:rPr>
          <w:rFonts w:ascii="Cambria" w:hAnsi="Cambria"/>
          <w:bCs/>
          <w:iCs/>
          <w:sz w:val="22"/>
        </w:rPr>
        <w:t>á</w:t>
      </w:r>
      <w:r w:rsidRPr="004842F0">
        <w:rPr>
          <w:rFonts w:ascii="Cambria" w:hAnsi="Cambria"/>
          <w:bCs/>
          <w:iCs/>
          <w:sz w:val="22"/>
        </w:rPr>
        <w:t xml:space="preserve"> v</w:t>
      </w:r>
      <w:r w:rsidRPr="004842F0">
        <w:rPr>
          <w:rFonts w:ascii="Cambria" w:hAnsi="Cambria" w:cs="Calibri"/>
          <w:bCs/>
          <w:iCs/>
          <w:sz w:val="22"/>
        </w:rPr>
        <w:t> </w:t>
      </w:r>
      <w:r w:rsidRPr="004842F0">
        <w:rPr>
          <w:rFonts w:ascii="Cambria" w:hAnsi="Cambria"/>
          <w:bCs/>
          <w:iCs/>
          <w:sz w:val="22"/>
        </w:rPr>
        <w:t>s</w:t>
      </w:r>
      <w:r w:rsidRPr="004842F0">
        <w:rPr>
          <w:rFonts w:ascii="Cambria" w:hAnsi="Cambria" w:cs="Proba Pro"/>
          <w:bCs/>
          <w:iCs/>
          <w:sz w:val="22"/>
        </w:rPr>
        <w:t>ú</w:t>
      </w:r>
      <w:r w:rsidRPr="004842F0">
        <w:rPr>
          <w:rFonts w:ascii="Cambria" w:hAnsi="Cambria"/>
          <w:bCs/>
          <w:iCs/>
          <w:sz w:val="22"/>
        </w:rPr>
        <w:t>lade so Zmluvou, s</w:t>
      </w:r>
      <w:r w:rsidRPr="004842F0">
        <w:rPr>
          <w:rFonts w:ascii="Cambria" w:hAnsi="Cambria" w:cs="Calibri"/>
          <w:bCs/>
          <w:iCs/>
          <w:sz w:val="22"/>
        </w:rPr>
        <w:t> </w:t>
      </w:r>
      <w:r w:rsidRPr="004842F0">
        <w:rPr>
          <w:rFonts w:ascii="Cambria" w:hAnsi="Cambria"/>
          <w:bCs/>
          <w:iCs/>
          <w:sz w:val="22"/>
        </w:rPr>
        <w:t>v</w:t>
      </w:r>
      <w:r w:rsidRPr="004842F0">
        <w:rPr>
          <w:rFonts w:ascii="Cambria" w:hAnsi="Cambria" w:cs="Proba Pro"/>
          <w:bCs/>
          <w:iCs/>
          <w:sz w:val="22"/>
        </w:rPr>
        <w:t>ý</w:t>
      </w:r>
      <w:r w:rsidRPr="004842F0">
        <w:rPr>
          <w:rFonts w:ascii="Cambria" w:hAnsi="Cambria"/>
          <w:bCs/>
          <w:iCs/>
          <w:sz w:val="22"/>
        </w:rPr>
        <w:t>nimkou drobn</w:t>
      </w:r>
      <w:r w:rsidRPr="004842F0">
        <w:rPr>
          <w:rFonts w:ascii="Cambria" w:hAnsi="Cambria" w:cs="Proba Pro"/>
          <w:bCs/>
          <w:iCs/>
          <w:sz w:val="22"/>
        </w:rPr>
        <w:t>ý</w:t>
      </w:r>
      <w:r w:rsidRPr="004842F0">
        <w:rPr>
          <w:rFonts w:ascii="Cambria" w:hAnsi="Cambria"/>
          <w:bCs/>
          <w:iCs/>
          <w:sz w:val="22"/>
        </w:rPr>
        <w:t>ch nedokon</w:t>
      </w:r>
      <w:r w:rsidRPr="004842F0">
        <w:rPr>
          <w:rFonts w:ascii="Cambria" w:hAnsi="Cambria" w:cs="Proba Pro"/>
          <w:bCs/>
          <w:iCs/>
          <w:sz w:val="22"/>
        </w:rPr>
        <w:t>č</w:t>
      </w:r>
      <w:r w:rsidRPr="004842F0">
        <w:rPr>
          <w:rFonts w:ascii="Cambria" w:hAnsi="Cambria"/>
          <w:bCs/>
          <w:iCs/>
          <w:sz w:val="22"/>
        </w:rPr>
        <w:t>en</w:t>
      </w:r>
      <w:r w:rsidRPr="004842F0">
        <w:rPr>
          <w:rFonts w:ascii="Cambria" w:hAnsi="Cambria" w:cs="Proba Pro"/>
          <w:bCs/>
          <w:iCs/>
          <w:sz w:val="22"/>
        </w:rPr>
        <w:t>ý</w:t>
      </w:r>
      <w:r w:rsidRPr="004842F0">
        <w:rPr>
          <w:rFonts w:ascii="Cambria" w:hAnsi="Cambria"/>
          <w:bCs/>
          <w:iCs/>
          <w:sz w:val="22"/>
        </w:rPr>
        <w:t>ch pr</w:t>
      </w:r>
      <w:r w:rsidRPr="004842F0">
        <w:rPr>
          <w:rFonts w:ascii="Cambria" w:hAnsi="Cambria" w:cs="Proba Pro"/>
          <w:bCs/>
          <w:iCs/>
          <w:sz w:val="22"/>
        </w:rPr>
        <w:t>á</w:t>
      </w:r>
      <w:r w:rsidRPr="004842F0">
        <w:rPr>
          <w:rFonts w:ascii="Cambria" w:hAnsi="Cambria"/>
          <w:bCs/>
          <w:iCs/>
          <w:sz w:val="22"/>
        </w:rPr>
        <w:t>c a</w:t>
      </w:r>
      <w:r w:rsidRPr="004842F0">
        <w:rPr>
          <w:rFonts w:ascii="Cambria" w:hAnsi="Cambria" w:cs="Calibri"/>
          <w:bCs/>
          <w:iCs/>
          <w:sz w:val="22"/>
        </w:rPr>
        <w:t> </w:t>
      </w:r>
      <w:r w:rsidRPr="004842F0">
        <w:rPr>
          <w:rFonts w:ascii="Cambria" w:hAnsi="Cambria"/>
          <w:bCs/>
          <w:iCs/>
          <w:sz w:val="22"/>
        </w:rPr>
        <w:t>v</w:t>
      </w:r>
      <w:r w:rsidRPr="004842F0">
        <w:rPr>
          <w:rFonts w:ascii="Cambria" w:hAnsi="Cambria" w:cs="Proba Pro"/>
          <w:bCs/>
          <w:iCs/>
          <w:sz w:val="22"/>
        </w:rPr>
        <w:t>á</w:t>
      </w:r>
      <w:r w:rsidRPr="004842F0">
        <w:rPr>
          <w:rFonts w:ascii="Cambria" w:hAnsi="Cambria"/>
          <w:bCs/>
          <w:iCs/>
          <w:sz w:val="22"/>
        </w:rPr>
        <w:t>d, ktor</w:t>
      </w:r>
      <w:r w:rsidRPr="004842F0">
        <w:rPr>
          <w:rFonts w:ascii="Cambria" w:hAnsi="Cambria" w:cs="Proba Pro"/>
          <w:bCs/>
          <w:iCs/>
          <w:sz w:val="22"/>
        </w:rPr>
        <w:t>é</w:t>
      </w:r>
      <w:r w:rsidRPr="004842F0">
        <w:rPr>
          <w:rFonts w:ascii="Cambria" w:hAnsi="Cambria"/>
          <w:bCs/>
          <w:iCs/>
          <w:sz w:val="22"/>
        </w:rPr>
        <w:t xml:space="preserve"> </w:t>
      </w:r>
      <w:r w:rsidRPr="0057334F">
        <w:rPr>
          <w:rFonts w:ascii="Cambria" w:hAnsi="Cambria" w:cs="Calibri"/>
          <w:bCs/>
          <w:iCs/>
          <w:sz w:val="22"/>
        </w:rPr>
        <w:t>nebr</w:t>
      </w:r>
      <w:r w:rsidRPr="001556F7">
        <w:rPr>
          <w:rFonts w:ascii="Cambria" w:hAnsi="Cambria" w:cs="Calibri"/>
          <w:bCs/>
          <w:iCs/>
          <w:sz w:val="22"/>
        </w:rPr>
        <w:t>ánia</w:t>
      </w:r>
      <w:r w:rsidRPr="004842F0">
        <w:rPr>
          <w:rFonts w:ascii="Cambria" w:hAnsi="Cambria"/>
          <w:bCs/>
          <w:iCs/>
          <w:sz w:val="22"/>
        </w:rPr>
        <w:t xml:space="preserve"> u</w:t>
      </w:r>
      <w:r w:rsidRPr="004842F0">
        <w:rPr>
          <w:rFonts w:ascii="Cambria" w:hAnsi="Cambria" w:cs="Proba Pro"/>
          <w:bCs/>
          <w:iCs/>
          <w:sz w:val="22"/>
        </w:rPr>
        <w:t>ží</w:t>
      </w:r>
      <w:r w:rsidRPr="004842F0">
        <w:rPr>
          <w:rFonts w:ascii="Cambria" w:hAnsi="Cambria"/>
          <w:bCs/>
          <w:iCs/>
          <w:sz w:val="22"/>
        </w:rPr>
        <w:t xml:space="preserve">vaniu </w:t>
      </w:r>
      <w:r w:rsidR="00A709B2">
        <w:rPr>
          <w:rFonts w:ascii="Cambria" w:hAnsi="Cambria"/>
          <w:bCs/>
          <w:iCs/>
          <w:sz w:val="22"/>
        </w:rPr>
        <w:t>príslušnej časti Diela</w:t>
      </w:r>
      <w:r w:rsidR="00A709B2" w:rsidRPr="004842F0">
        <w:rPr>
          <w:rFonts w:ascii="Cambria" w:hAnsi="Cambria"/>
          <w:bCs/>
          <w:iCs/>
          <w:sz w:val="22"/>
        </w:rPr>
        <w:t xml:space="preserve"> </w:t>
      </w:r>
      <w:r w:rsidRPr="004842F0">
        <w:rPr>
          <w:rFonts w:ascii="Cambria" w:hAnsi="Cambria"/>
          <w:bCs/>
          <w:iCs/>
          <w:sz w:val="22"/>
        </w:rPr>
        <w:t>pre zam</w:t>
      </w:r>
      <w:r w:rsidRPr="004842F0">
        <w:rPr>
          <w:rFonts w:ascii="Cambria" w:hAnsi="Cambria" w:cs="Proba Pro"/>
          <w:bCs/>
          <w:iCs/>
          <w:sz w:val="22"/>
        </w:rPr>
        <w:t>ýšľ</w:t>
      </w:r>
      <w:r w:rsidRPr="004842F0">
        <w:rPr>
          <w:rFonts w:ascii="Cambria" w:hAnsi="Cambria"/>
          <w:bCs/>
          <w:iCs/>
          <w:sz w:val="22"/>
        </w:rPr>
        <w:t>an</w:t>
      </w:r>
      <w:r w:rsidRPr="004842F0">
        <w:rPr>
          <w:rFonts w:ascii="Cambria" w:hAnsi="Cambria" w:cs="Proba Pro"/>
          <w:bCs/>
          <w:iCs/>
          <w:sz w:val="22"/>
        </w:rPr>
        <w:t>ý</w:t>
      </w:r>
      <w:r w:rsidRPr="004842F0">
        <w:rPr>
          <w:rFonts w:ascii="Cambria" w:hAnsi="Cambria"/>
          <w:bCs/>
          <w:iCs/>
          <w:sz w:val="22"/>
        </w:rPr>
        <w:t xml:space="preserve"> </w:t>
      </w:r>
      <w:r w:rsidRPr="004842F0">
        <w:rPr>
          <w:rFonts w:ascii="Cambria" w:hAnsi="Cambria" w:cs="Proba Pro"/>
          <w:bCs/>
          <w:iCs/>
          <w:sz w:val="22"/>
        </w:rPr>
        <w:t>úč</w:t>
      </w:r>
      <w:r w:rsidRPr="004842F0">
        <w:rPr>
          <w:rFonts w:ascii="Cambria" w:hAnsi="Cambria"/>
          <w:bCs/>
          <w:iCs/>
          <w:sz w:val="22"/>
        </w:rPr>
        <w:t>el</w:t>
      </w:r>
      <w:r w:rsidR="0057334F">
        <w:rPr>
          <w:rFonts w:ascii="Cambria" w:hAnsi="Cambria"/>
          <w:sz w:val="22"/>
        </w:rPr>
        <w:t xml:space="preserve">. </w:t>
      </w:r>
      <w:r w:rsidR="001B2403">
        <w:rPr>
          <w:rFonts w:ascii="Cambria" w:hAnsi="Cambria"/>
          <w:sz w:val="22"/>
        </w:rPr>
        <w:t>Preberací protokol musí obsahovať minimálne nasledovné údaje:</w:t>
      </w:r>
      <w:bookmarkEnd w:id="46"/>
    </w:p>
    <w:p w14:paraId="54EA3FE4" w14:textId="77777777" w:rsidR="001B2403" w:rsidRPr="00842BA4" w:rsidRDefault="001B2403" w:rsidP="000927A4">
      <w:pPr>
        <w:numPr>
          <w:ilvl w:val="4"/>
          <w:numId w:val="16"/>
        </w:numPr>
        <w:spacing w:before="0" w:after="120" w:line="240" w:lineRule="auto"/>
        <w:jc w:val="both"/>
        <w:rPr>
          <w:rFonts w:ascii="Cambria" w:hAnsi="Cambria"/>
          <w:sz w:val="22"/>
        </w:rPr>
      </w:pPr>
      <w:r w:rsidRPr="00842BA4">
        <w:rPr>
          <w:rFonts w:ascii="Cambria" w:hAnsi="Cambria"/>
          <w:sz w:val="22"/>
        </w:rPr>
        <w:t xml:space="preserve">označenie odovzdávanej časti </w:t>
      </w:r>
      <w:r>
        <w:rPr>
          <w:rFonts w:ascii="Cambria" w:hAnsi="Cambria"/>
          <w:sz w:val="22"/>
        </w:rPr>
        <w:t xml:space="preserve">Diela podľa </w:t>
      </w:r>
      <w:r w:rsidRPr="00842BA4">
        <w:rPr>
          <w:rFonts w:ascii="Cambria" w:hAnsi="Cambria"/>
          <w:sz w:val="22"/>
        </w:rPr>
        <w:t>v zmysle stavebných objektov (SO) alebo prevádzkových súborov (PS) uvedených v</w:t>
      </w:r>
      <w:r>
        <w:rPr>
          <w:rFonts w:ascii="Cambria" w:hAnsi="Cambria"/>
          <w:sz w:val="22"/>
        </w:rPr>
        <w:t> príslušných Povoleniach</w:t>
      </w:r>
      <w:r w:rsidRPr="00842BA4">
        <w:rPr>
          <w:rFonts w:ascii="Cambria" w:hAnsi="Cambria"/>
          <w:sz w:val="22"/>
        </w:rPr>
        <w:t>;</w:t>
      </w:r>
    </w:p>
    <w:p w14:paraId="39A1EF29" w14:textId="77777777" w:rsidR="001B2403" w:rsidRPr="00842BA4" w:rsidRDefault="001B2403" w:rsidP="000927A4">
      <w:pPr>
        <w:numPr>
          <w:ilvl w:val="4"/>
          <w:numId w:val="16"/>
        </w:numPr>
        <w:spacing w:before="0" w:after="120" w:line="240" w:lineRule="auto"/>
        <w:jc w:val="both"/>
        <w:rPr>
          <w:rFonts w:ascii="Cambria" w:hAnsi="Cambria"/>
          <w:sz w:val="22"/>
        </w:rPr>
      </w:pPr>
      <w:r w:rsidRPr="00842BA4">
        <w:rPr>
          <w:rFonts w:ascii="Cambria" w:hAnsi="Cambria"/>
          <w:sz w:val="22"/>
        </w:rPr>
        <w:t>zoznam osôb zúčastnených na prevzatí odovzdávanej časti;</w:t>
      </w:r>
    </w:p>
    <w:p w14:paraId="1460CFDD" w14:textId="77777777" w:rsidR="001B2403" w:rsidRPr="00842BA4" w:rsidRDefault="001B2403" w:rsidP="000927A4">
      <w:pPr>
        <w:numPr>
          <w:ilvl w:val="4"/>
          <w:numId w:val="16"/>
        </w:numPr>
        <w:spacing w:before="0" w:after="120" w:line="240" w:lineRule="auto"/>
        <w:jc w:val="both"/>
        <w:rPr>
          <w:rFonts w:ascii="Cambria" w:hAnsi="Cambria"/>
          <w:sz w:val="22"/>
        </w:rPr>
      </w:pPr>
      <w:r w:rsidRPr="00842BA4">
        <w:rPr>
          <w:rFonts w:ascii="Cambria" w:hAnsi="Cambria"/>
          <w:sz w:val="22"/>
        </w:rPr>
        <w:t>súpis odovzdaných podkladov a dokumentov týkajúcich sa odovzdávanej časti</w:t>
      </w:r>
      <w:r>
        <w:rPr>
          <w:rFonts w:ascii="Cambria" w:hAnsi="Cambria"/>
          <w:sz w:val="22"/>
        </w:rPr>
        <w:t xml:space="preserve"> Diela</w:t>
      </w:r>
      <w:r w:rsidRPr="00842BA4">
        <w:rPr>
          <w:rFonts w:ascii="Cambria" w:hAnsi="Cambria"/>
          <w:sz w:val="22"/>
        </w:rPr>
        <w:t>;</w:t>
      </w:r>
    </w:p>
    <w:p w14:paraId="61130E33" w14:textId="77777777" w:rsidR="001B2403" w:rsidRPr="00842BA4" w:rsidRDefault="001B2403" w:rsidP="000927A4">
      <w:pPr>
        <w:numPr>
          <w:ilvl w:val="4"/>
          <w:numId w:val="16"/>
        </w:numPr>
        <w:spacing w:before="0" w:after="120" w:line="240" w:lineRule="auto"/>
        <w:jc w:val="both"/>
        <w:rPr>
          <w:rFonts w:ascii="Cambria" w:hAnsi="Cambria"/>
          <w:sz w:val="22"/>
        </w:rPr>
      </w:pPr>
      <w:r w:rsidRPr="00842BA4">
        <w:rPr>
          <w:rFonts w:ascii="Cambria" w:hAnsi="Cambria"/>
          <w:sz w:val="22"/>
        </w:rPr>
        <w:t>súpis prípadných vád  a nedorobkov a lehoty na ich odstránenie;</w:t>
      </w:r>
    </w:p>
    <w:p w14:paraId="3314AE38" w14:textId="77777777" w:rsidR="001B2403" w:rsidRPr="00842BA4" w:rsidRDefault="001B2403" w:rsidP="000927A4">
      <w:pPr>
        <w:numPr>
          <w:ilvl w:val="4"/>
          <w:numId w:val="16"/>
        </w:numPr>
        <w:spacing w:before="0" w:after="120" w:line="240" w:lineRule="auto"/>
        <w:jc w:val="both"/>
        <w:rPr>
          <w:rFonts w:ascii="Cambria" w:hAnsi="Cambria"/>
          <w:sz w:val="22"/>
        </w:rPr>
      </w:pPr>
      <w:r w:rsidRPr="00842BA4">
        <w:rPr>
          <w:rFonts w:ascii="Cambria" w:hAnsi="Cambria"/>
          <w:sz w:val="22"/>
        </w:rPr>
        <w:t>miesto a čas preberacieho konania;</w:t>
      </w:r>
    </w:p>
    <w:p w14:paraId="5CE765D1" w14:textId="3B6C5F34" w:rsidR="00862FF2" w:rsidRPr="004842F0" w:rsidRDefault="001B2403" w:rsidP="000927A4">
      <w:pPr>
        <w:numPr>
          <w:ilvl w:val="4"/>
          <w:numId w:val="16"/>
        </w:numPr>
        <w:spacing w:before="0" w:after="120" w:line="240" w:lineRule="auto"/>
        <w:jc w:val="both"/>
        <w:rPr>
          <w:rFonts w:ascii="Cambria" w:hAnsi="Cambria"/>
          <w:bCs/>
          <w:iCs/>
          <w:sz w:val="22"/>
        </w:rPr>
      </w:pPr>
      <w:r w:rsidRPr="00842BA4">
        <w:rPr>
          <w:rFonts w:ascii="Cambria" w:hAnsi="Cambria"/>
          <w:sz w:val="22"/>
        </w:rPr>
        <w:t>podpisy zúčastnených osôb.</w:t>
      </w:r>
      <w:r w:rsidR="00862FF2" w:rsidRPr="004842F0">
        <w:rPr>
          <w:rFonts w:ascii="Cambria" w:hAnsi="Cambria"/>
          <w:bCs/>
          <w:iCs/>
          <w:sz w:val="22"/>
        </w:rPr>
        <w:t>; alebo</w:t>
      </w:r>
      <w:bookmarkEnd w:id="47"/>
    </w:p>
    <w:p w14:paraId="3439DAE5" w14:textId="6E5CC180" w:rsidR="00862FF2" w:rsidRPr="004842F0" w:rsidRDefault="00862FF2" w:rsidP="00426C94">
      <w:pPr>
        <w:numPr>
          <w:ilvl w:val="3"/>
          <w:numId w:val="16"/>
        </w:numPr>
        <w:spacing w:before="0" w:after="120" w:line="240" w:lineRule="auto"/>
        <w:jc w:val="both"/>
        <w:rPr>
          <w:rFonts w:ascii="Cambria" w:hAnsi="Cambria"/>
          <w:bCs/>
          <w:iCs/>
          <w:sz w:val="22"/>
        </w:rPr>
      </w:pPr>
      <w:bookmarkStart w:id="48" w:name="_Ref485114702"/>
      <w:r w:rsidRPr="004842F0">
        <w:rPr>
          <w:rFonts w:ascii="Cambria" w:hAnsi="Cambria"/>
          <w:bCs/>
          <w:iCs/>
          <w:sz w:val="22"/>
        </w:rPr>
        <w:lastRenderedPageBreak/>
        <w:t>zamietnuť žiadosť o</w:t>
      </w:r>
      <w:r w:rsidRPr="004842F0">
        <w:rPr>
          <w:rFonts w:ascii="Cambria" w:hAnsi="Cambria" w:cs="Calibri"/>
          <w:bCs/>
          <w:iCs/>
          <w:sz w:val="22"/>
        </w:rPr>
        <w:t> </w:t>
      </w:r>
      <w:r w:rsidRPr="004842F0">
        <w:rPr>
          <w:rFonts w:ascii="Cambria" w:hAnsi="Cambria"/>
          <w:bCs/>
          <w:iCs/>
          <w:sz w:val="22"/>
        </w:rPr>
        <w:t>vydanie Preberacieho protokolu s</w:t>
      </w:r>
      <w:r w:rsidRPr="004842F0">
        <w:rPr>
          <w:rFonts w:ascii="Cambria" w:hAnsi="Cambria" w:cs="Calibri"/>
          <w:bCs/>
          <w:iCs/>
          <w:sz w:val="22"/>
        </w:rPr>
        <w:t> </w:t>
      </w:r>
      <w:r w:rsidRPr="004842F0">
        <w:rPr>
          <w:rFonts w:ascii="Cambria" w:hAnsi="Cambria"/>
          <w:bCs/>
          <w:iCs/>
          <w:sz w:val="22"/>
        </w:rPr>
        <w:t>uveden</w:t>
      </w:r>
      <w:r w:rsidRPr="004842F0">
        <w:rPr>
          <w:rFonts w:ascii="Cambria" w:hAnsi="Cambria" w:cs="Proba Pro"/>
          <w:bCs/>
          <w:iCs/>
          <w:sz w:val="22"/>
        </w:rPr>
        <w:t>í</w:t>
      </w:r>
      <w:r w:rsidRPr="004842F0">
        <w:rPr>
          <w:rFonts w:ascii="Cambria" w:hAnsi="Cambria"/>
          <w:bCs/>
          <w:iCs/>
          <w:sz w:val="22"/>
        </w:rPr>
        <w:t>m v</w:t>
      </w:r>
      <w:r w:rsidRPr="004842F0">
        <w:rPr>
          <w:rFonts w:ascii="Cambria" w:hAnsi="Cambria" w:cs="Proba Pro"/>
          <w:bCs/>
          <w:iCs/>
          <w:sz w:val="22"/>
        </w:rPr>
        <w:t>á</w:t>
      </w:r>
      <w:r w:rsidRPr="004842F0">
        <w:rPr>
          <w:rFonts w:ascii="Cambria" w:hAnsi="Cambria"/>
          <w:bCs/>
          <w:iCs/>
          <w:sz w:val="22"/>
        </w:rPr>
        <w:t xml:space="preserve">d </w:t>
      </w:r>
      <w:r w:rsidR="00A709B2">
        <w:rPr>
          <w:rFonts w:ascii="Cambria" w:hAnsi="Cambria"/>
          <w:bCs/>
          <w:iCs/>
          <w:sz w:val="22"/>
        </w:rPr>
        <w:t>príslušnej časti Diela</w:t>
      </w:r>
      <w:r w:rsidR="00A709B2" w:rsidRPr="004842F0">
        <w:rPr>
          <w:rFonts w:ascii="Cambria" w:hAnsi="Cambria"/>
          <w:bCs/>
          <w:iCs/>
          <w:sz w:val="22"/>
        </w:rPr>
        <w:t xml:space="preserve"> </w:t>
      </w:r>
      <w:r w:rsidRPr="004842F0">
        <w:rPr>
          <w:rFonts w:ascii="Cambria" w:hAnsi="Cambria"/>
          <w:bCs/>
          <w:iCs/>
          <w:sz w:val="22"/>
        </w:rPr>
        <w:t>a</w:t>
      </w:r>
      <w:r w:rsidRPr="004842F0">
        <w:rPr>
          <w:rFonts w:ascii="Cambria" w:hAnsi="Cambria" w:cs="Calibri"/>
          <w:bCs/>
          <w:iCs/>
          <w:sz w:val="22"/>
        </w:rPr>
        <w:t> </w:t>
      </w:r>
      <w:r w:rsidRPr="004842F0">
        <w:rPr>
          <w:rFonts w:ascii="Cambria" w:hAnsi="Cambria"/>
          <w:bCs/>
          <w:iCs/>
          <w:sz w:val="22"/>
        </w:rPr>
        <w:t>pr</w:t>
      </w:r>
      <w:r w:rsidRPr="00F140B9">
        <w:rPr>
          <w:rFonts w:ascii="Cambria" w:hAnsi="Cambria"/>
          <w:bCs/>
          <w:iCs/>
          <w:sz w:val="22"/>
        </w:rPr>
        <w:t>á</w:t>
      </w:r>
      <w:r w:rsidRPr="004842F0">
        <w:rPr>
          <w:rFonts w:ascii="Cambria" w:hAnsi="Cambria"/>
          <w:bCs/>
          <w:iCs/>
          <w:sz w:val="22"/>
        </w:rPr>
        <w:t>c, ktor</w:t>
      </w:r>
      <w:r w:rsidRPr="00F140B9">
        <w:rPr>
          <w:rFonts w:ascii="Cambria" w:hAnsi="Cambria"/>
          <w:bCs/>
          <w:iCs/>
          <w:sz w:val="22"/>
        </w:rPr>
        <w:t>é</w:t>
      </w:r>
      <w:r w:rsidRPr="004842F0">
        <w:rPr>
          <w:rFonts w:ascii="Cambria" w:hAnsi="Cambria"/>
          <w:bCs/>
          <w:iCs/>
          <w:sz w:val="22"/>
        </w:rPr>
        <w:t xml:space="preserve"> mus</w:t>
      </w:r>
      <w:r w:rsidRPr="00F140B9">
        <w:rPr>
          <w:rFonts w:ascii="Cambria" w:hAnsi="Cambria"/>
          <w:bCs/>
          <w:iCs/>
          <w:sz w:val="22"/>
        </w:rPr>
        <w:t>í</w:t>
      </w:r>
      <w:r w:rsidRPr="004842F0">
        <w:rPr>
          <w:rFonts w:ascii="Cambria" w:hAnsi="Cambria"/>
          <w:bCs/>
          <w:iCs/>
          <w:sz w:val="22"/>
        </w:rPr>
        <w:t xml:space="preserve"> Zhotoviteľ vykonať, aby </w:t>
      </w:r>
      <w:r w:rsidR="00A709B2">
        <w:rPr>
          <w:rFonts w:ascii="Cambria" w:hAnsi="Cambria"/>
          <w:bCs/>
          <w:iCs/>
          <w:sz w:val="22"/>
        </w:rPr>
        <w:t>bola príslušná časť Diela</w:t>
      </w:r>
      <w:r w:rsidR="00A709B2" w:rsidRPr="004842F0">
        <w:rPr>
          <w:rFonts w:ascii="Cambria" w:hAnsi="Cambria"/>
          <w:bCs/>
          <w:iCs/>
          <w:sz w:val="22"/>
        </w:rPr>
        <w:t xml:space="preserve"> </w:t>
      </w:r>
      <w:r w:rsidRPr="004842F0">
        <w:rPr>
          <w:rFonts w:ascii="Cambria" w:hAnsi="Cambria"/>
          <w:bCs/>
          <w:iCs/>
          <w:sz w:val="22"/>
        </w:rPr>
        <w:t>v</w:t>
      </w:r>
      <w:r w:rsidRPr="00F140B9">
        <w:rPr>
          <w:rFonts w:ascii="Cambria" w:hAnsi="Cambria"/>
          <w:bCs/>
          <w:iCs/>
          <w:sz w:val="22"/>
        </w:rPr>
        <w:t> </w:t>
      </w:r>
      <w:r w:rsidRPr="004842F0">
        <w:rPr>
          <w:rFonts w:ascii="Cambria" w:hAnsi="Cambria"/>
          <w:bCs/>
          <w:iCs/>
          <w:sz w:val="22"/>
        </w:rPr>
        <w:t>s</w:t>
      </w:r>
      <w:r w:rsidRPr="00F140B9">
        <w:rPr>
          <w:rFonts w:ascii="Cambria" w:hAnsi="Cambria"/>
          <w:bCs/>
          <w:iCs/>
          <w:sz w:val="22"/>
        </w:rPr>
        <w:t>ú</w:t>
      </w:r>
      <w:r w:rsidRPr="004842F0">
        <w:rPr>
          <w:rFonts w:ascii="Cambria" w:hAnsi="Cambria"/>
          <w:bCs/>
          <w:iCs/>
          <w:sz w:val="22"/>
        </w:rPr>
        <w:t>lade so Zmluvou</w:t>
      </w:r>
      <w:ins w:id="49" w:author="Tomas Uricek" w:date="2020-04-24T11:40:00Z">
        <w:r w:rsidR="00F140B9">
          <w:rPr>
            <w:rFonts w:ascii="Cambria" w:hAnsi="Cambria"/>
            <w:bCs/>
            <w:iCs/>
            <w:sz w:val="22"/>
          </w:rPr>
          <w:t xml:space="preserve">; </w:t>
        </w:r>
        <w:r w:rsidR="00F140B9" w:rsidRPr="00F140B9">
          <w:rPr>
            <w:rFonts w:ascii="Cambria" w:hAnsi="Cambria"/>
            <w:bCs/>
            <w:iCs/>
            <w:color w:val="FF0000"/>
            <w:sz w:val="22"/>
          </w:rPr>
          <w:t xml:space="preserve">pre vylúčenie pochybností platí, že Objednávateľ nesmie odmietnuť vydať Preberací protokol v prípade ak má odovzdávaná časť Diela alebo celé Dielo iba drobné vady, ktoré nebránia užívaniu príslušnej časti Diela pre zamýšľaný účel. V takom prípade vydá Preberací protokol podľa bodu </w:t>
        </w:r>
        <w:r w:rsidR="00F140B9" w:rsidRPr="00E06421">
          <w:rPr>
            <w:rFonts w:ascii="Cambria" w:hAnsi="Cambria"/>
            <w:bCs/>
            <w:iCs/>
            <w:color w:val="FF0000"/>
            <w:sz w:val="22"/>
          </w:rPr>
          <w:fldChar w:fldCharType="begin"/>
        </w:r>
        <w:r w:rsidR="00F140B9" w:rsidRPr="00F140B9">
          <w:rPr>
            <w:rFonts w:ascii="Cambria" w:hAnsi="Cambria"/>
            <w:bCs/>
            <w:iCs/>
            <w:color w:val="FF0000"/>
            <w:sz w:val="22"/>
          </w:rPr>
          <w:instrText xml:space="preserve"> REF _Ref38616106 \r \h </w:instrText>
        </w:r>
      </w:ins>
      <w:r w:rsidR="00F140B9" w:rsidRPr="00E06421">
        <w:rPr>
          <w:rFonts w:ascii="Cambria" w:hAnsi="Cambria"/>
          <w:bCs/>
          <w:iCs/>
          <w:color w:val="FF0000"/>
          <w:sz w:val="22"/>
        </w:rPr>
      </w:r>
      <w:r w:rsidR="00F140B9" w:rsidRPr="00E06421">
        <w:rPr>
          <w:rFonts w:ascii="Cambria" w:hAnsi="Cambria"/>
          <w:bCs/>
          <w:iCs/>
          <w:color w:val="FF0000"/>
          <w:sz w:val="22"/>
        </w:rPr>
        <w:fldChar w:fldCharType="separate"/>
      </w:r>
      <w:ins w:id="50" w:author="Tomas Uricek" w:date="2020-04-24T11:40:00Z">
        <w:r w:rsidR="00F140B9" w:rsidRPr="00F140B9">
          <w:rPr>
            <w:rFonts w:ascii="Cambria" w:hAnsi="Cambria"/>
            <w:bCs/>
            <w:iCs/>
            <w:color w:val="FF0000"/>
            <w:sz w:val="22"/>
          </w:rPr>
          <w:t>a)</w:t>
        </w:r>
        <w:r w:rsidR="00F140B9" w:rsidRPr="00E06421">
          <w:rPr>
            <w:rFonts w:ascii="Cambria" w:hAnsi="Cambria"/>
            <w:bCs/>
            <w:iCs/>
            <w:color w:val="FF0000"/>
            <w:sz w:val="22"/>
          </w:rPr>
          <w:fldChar w:fldCharType="end"/>
        </w:r>
        <w:r w:rsidR="00F140B9" w:rsidRPr="00F140B9">
          <w:rPr>
            <w:rFonts w:ascii="Cambria" w:hAnsi="Cambria"/>
            <w:bCs/>
            <w:iCs/>
            <w:color w:val="FF0000"/>
            <w:sz w:val="22"/>
          </w:rPr>
          <w:t xml:space="preserve"> vyššie</w:t>
        </w:r>
      </w:ins>
      <w:r w:rsidRPr="00F140B9">
        <w:rPr>
          <w:rFonts w:ascii="Cambria" w:hAnsi="Cambria"/>
          <w:bCs/>
          <w:iCs/>
          <w:color w:val="FF0000"/>
          <w:sz w:val="22"/>
        </w:rPr>
        <w:t>.</w:t>
      </w:r>
      <w:bookmarkEnd w:id="48"/>
    </w:p>
    <w:p w14:paraId="2A8F401C" w14:textId="3D70703B" w:rsidR="00862FF2" w:rsidRPr="004842F0" w:rsidRDefault="00862FF2" w:rsidP="00426C94">
      <w:pPr>
        <w:numPr>
          <w:ilvl w:val="2"/>
          <w:numId w:val="16"/>
        </w:numPr>
        <w:spacing w:before="0" w:after="120" w:line="240" w:lineRule="auto"/>
        <w:jc w:val="both"/>
        <w:rPr>
          <w:rFonts w:ascii="Cambria" w:hAnsi="Cambria"/>
          <w:bCs/>
          <w:iCs/>
          <w:sz w:val="22"/>
        </w:rPr>
      </w:pPr>
      <w:bookmarkStart w:id="51" w:name="_Ref485114617"/>
      <w:r w:rsidRPr="004842F0">
        <w:rPr>
          <w:rFonts w:ascii="Cambria" w:hAnsi="Cambria"/>
          <w:bCs/>
          <w:iCs/>
          <w:sz w:val="22"/>
        </w:rPr>
        <w:t>Vydaním Preberacieho protokolu sa končí Preberacie konanie. Vydanie Preberacieho protokolu Zhotoviteľ Objednávateľovi potvrdí podpisom Preberacieho protokolu. Pokiaľ Zhotoviteľ podpisom nepotvrdí Objednávateľovi vydanie Preberacieho protokolu do troch (3) pracovných dní odo dňa, kedy bol Zhotoviteľovi doručený, má sa za to, že vydanie Preberacieho protokolu Zhotoviteľ podpisom potvrdil v</w:t>
      </w:r>
      <w:r w:rsidRPr="004842F0">
        <w:rPr>
          <w:rFonts w:ascii="Cambria" w:hAnsi="Cambria" w:cs="Calibri"/>
          <w:bCs/>
          <w:iCs/>
          <w:sz w:val="22"/>
        </w:rPr>
        <w:t> </w:t>
      </w:r>
      <w:r w:rsidRPr="004842F0">
        <w:rPr>
          <w:rFonts w:ascii="Cambria" w:hAnsi="Cambria"/>
          <w:bCs/>
          <w:iCs/>
          <w:sz w:val="22"/>
        </w:rPr>
        <w:t>posledn</w:t>
      </w:r>
      <w:r w:rsidRPr="004842F0">
        <w:rPr>
          <w:rFonts w:ascii="Cambria" w:hAnsi="Cambria" w:cs="Proba Pro"/>
          <w:bCs/>
          <w:iCs/>
          <w:sz w:val="22"/>
        </w:rPr>
        <w:t>ý</w:t>
      </w:r>
      <w:r w:rsidRPr="004842F0">
        <w:rPr>
          <w:rFonts w:ascii="Cambria" w:hAnsi="Cambria"/>
          <w:bCs/>
          <w:iCs/>
          <w:sz w:val="22"/>
        </w:rPr>
        <w:t xml:space="preserve"> deň tejto lehoty.</w:t>
      </w:r>
      <w:bookmarkEnd w:id="51"/>
    </w:p>
    <w:p w14:paraId="549B3F7F" w14:textId="70FA650F"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t xml:space="preserve">Dňom podpisu Preberacieho protokolu oboma Zmluvnými stranami podľa bodu </w:t>
      </w:r>
      <w:r w:rsidRPr="004842F0">
        <w:rPr>
          <w:rFonts w:ascii="Cambria" w:hAnsi="Cambria"/>
          <w:bCs/>
          <w:iCs/>
          <w:sz w:val="22"/>
        </w:rPr>
        <w:fldChar w:fldCharType="begin"/>
      </w:r>
      <w:r w:rsidRPr="004842F0">
        <w:rPr>
          <w:rFonts w:ascii="Cambria" w:hAnsi="Cambria"/>
          <w:bCs/>
          <w:iCs/>
          <w:sz w:val="22"/>
        </w:rPr>
        <w:instrText xml:space="preserve"> REF _Ref485114617 \r \h  \* MERGEFORMAT </w:instrText>
      </w:r>
      <w:r w:rsidRPr="004842F0">
        <w:rPr>
          <w:rFonts w:ascii="Cambria" w:hAnsi="Cambria"/>
          <w:bCs/>
          <w:iCs/>
          <w:sz w:val="22"/>
        </w:rPr>
      </w:r>
      <w:r w:rsidRPr="004842F0">
        <w:rPr>
          <w:rFonts w:ascii="Cambria" w:hAnsi="Cambria"/>
          <w:bCs/>
          <w:iCs/>
          <w:sz w:val="22"/>
        </w:rPr>
        <w:fldChar w:fldCharType="separate"/>
      </w:r>
      <w:r w:rsidR="00EE7B40">
        <w:rPr>
          <w:rFonts w:ascii="Cambria" w:hAnsi="Cambria"/>
          <w:bCs/>
          <w:iCs/>
          <w:sz w:val="22"/>
        </w:rPr>
        <w:t>3.9.5</w:t>
      </w:r>
      <w:r w:rsidRPr="004842F0">
        <w:rPr>
          <w:rFonts w:ascii="Cambria" w:hAnsi="Cambria"/>
          <w:bCs/>
          <w:iCs/>
          <w:sz w:val="22"/>
        </w:rPr>
        <w:fldChar w:fldCharType="end"/>
      </w:r>
      <w:r w:rsidRPr="004842F0">
        <w:rPr>
          <w:rFonts w:ascii="Cambria" w:hAnsi="Cambria"/>
          <w:bCs/>
          <w:iCs/>
          <w:sz w:val="22"/>
        </w:rPr>
        <w:t xml:space="preserve"> prechádza na Objednávateľa vlastníctvo k</w:t>
      </w:r>
      <w:r w:rsidRPr="004842F0">
        <w:rPr>
          <w:rFonts w:ascii="Cambria" w:hAnsi="Cambria" w:cs="Calibri"/>
          <w:bCs/>
          <w:iCs/>
          <w:sz w:val="22"/>
        </w:rPr>
        <w:t> </w:t>
      </w:r>
      <w:r w:rsidR="00A709B2">
        <w:rPr>
          <w:rFonts w:ascii="Cambria" w:hAnsi="Cambria"/>
          <w:bCs/>
          <w:iCs/>
          <w:sz w:val="22"/>
        </w:rPr>
        <w:t>príslušnej časti Diela</w:t>
      </w:r>
      <w:r w:rsidR="00A709B2" w:rsidRPr="004842F0">
        <w:rPr>
          <w:rFonts w:ascii="Cambria" w:hAnsi="Cambria"/>
          <w:bCs/>
          <w:iCs/>
          <w:sz w:val="22"/>
        </w:rPr>
        <w:t xml:space="preserve"> </w:t>
      </w:r>
      <w:r w:rsidRPr="004842F0">
        <w:rPr>
          <w:rFonts w:ascii="Cambria" w:hAnsi="Cambria"/>
          <w:bCs/>
          <w:iCs/>
          <w:sz w:val="22"/>
        </w:rPr>
        <w:t xml:space="preserve">a nebezpečenstvo škody na </w:t>
      </w:r>
      <w:r w:rsidR="00A709B2">
        <w:rPr>
          <w:rFonts w:ascii="Cambria" w:hAnsi="Cambria"/>
          <w:bCs/>
          <w:iCs/>
          <w:sz w:val="22"/>
        </w:rPr>
        <w:t>príslušnej časti Diela</w:t>
      </w:r>
      <w:r w:rsidRPr="004842F0">
        <w:rPr>
          <w:rFonts w:ascii="Cambria" w:hAnsi="Cambria"/>
          <w:bCs/>
          <w:iCs/>
          <w:sz w:val="22"/>
        </w:rPr>
        <w:t>.</w:t>
      </w:r>
    </w:p>
    <w:p w14:paraId="62DFD65B" w14:textId="612FC270"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sz w:val="22"/>
        </w:rPr>
        <w:t xml:space="preserve">Pre vylúčenie pochybností, ak bude mať </w:t>
      </w:r>
      <w:r w:rsidR="00CC1CA8">
        <w:rPr>
          <w:rFonts w:ascii="Cambria" w:hAnsi="Cambria"/>
          <w:bCs/>
          <w:iCs/>
          <w:sz w:val="22"/>
        </w:rPr>
        <w:t>príslušná časť Diela</w:t>
      </w:r>
      <w:r w:rsidR="00CC1CA8" w:rsidRPr="004842F0">
        <w:rPr>
          <w:rFonts w:ascii="Cambria" w:hAnsi="Cambria"/>
          <w:bCs/>
          <w:iCs/>
          <w:sz w:val="22"/>
        </w:rPr>
        <w:t xml:space="preserve"> </w:t>
      </w:r>
      <w:r w:rsidRPr="004842F0">
        <w:rPr>
          <w:rFonts w:ascii="Cambria" w:hAnsi="Cambria"/>
          <w:sz w:val="22"/>
        </w:rPr>
        <w:t>k</w:t>
      </w:r>
      <w:r w:rsidRPr="004842F0">
        <w:rPr>
          <w:rFonts w:ascii="Cambria" w:hAnsi="Cambria" w:cs="Calibri"/>
          <w:sz w:val="22"/>
        </w:rPr>
        <w:t> </w:t>
      </w:r>
      <w:r w:rsidRPr="004842F0">
        <w:rPr>
          <w:rFonts w:ascii="Cambria" w:hAnsi="Cambria"/>
          <w:sz w:val="22"/>
        </w:rPr>
        <w:t>d</w:t>
      </w:r>
      <w:r w:rsidRPr="004842F0">
        <w:rPr>
          <w:rFonts w:ascii="Cambria" w:hAnsi="Cambria" w:cs="Proba Pro"/>
          <w:sz w:val="22"/>
        </w:rPr>
        <w:t>á</w:t>
      </w:r>
      <w:r w:rsidRPr="004842F0">
        <w:rPr>
          <w:rFonts w:ascii="Cambria" w:hAnsi="Cambria"/>
          <w:sz w:val="22"/>
        </w:rPr>
        <w:t xml:space="preserve">tumu uplynutia </w:t>
      </w:r>
      <w:r w:rsidRPr="004842F0">
        <w:rPr>
          <w:rFonts w:ascii="Cambria" w:hAnsi="Cambria" w:cs="Arial"/>
          <w:sz w:val="22"/>
        </w:rPr>
        <w:t xml:space="preserve">Lehoty plnenia </w:t>
      </w:r>
      <w:r w:rsidRPr="004842F0">
        <w:rPr>
          <w:rFonts w:ascii="Cambria" w:hAnsi="Cambria"/>
          <w:sz w:val="22"/>
        </w:rPr>
        <w:t xml:space="preserve">zjavné vady zistené v rámci Preberacieho konania podľa tohto bodu </w:t>
      </w:r>
      <w:ins w:id="52" w:author="Tomas Uricek" w:date="2020-04-30T13:07:00Z">
        <w:r w:rsidR="00CA5FB3">
          <w:rPr>
            <w:rFonts w:ascii="Cambria" w:hAnsi="Cambria"/>
            <w:sz w:val="22"/>
          </w:rPr>
          <w:fldChar w:fldCharType="begin"/>
        </w:r>
        <w:r w:rsidR="00CA5FB3">
          <w:rPr>
            <w:rFonts w:ascii="Cambria" w:hAnsi="Cambria"/>
            <w:sz w:val="22"/>
          </w:rPr>
          <w:instrText xml:space="preserve"> REF _Ref19794039 \r \h </w:instrText>
        </w:r>
      </w:ins>
      <w:r w:rsidR="00CA5FB3">
        <w:rPr>
          <w:rFonts w:ascii="Cambria" w:hAnsi="Cambria"/>
          <w:sz w:val="22"/>
        </w:rPr>
      </w:r>
      <w:r w:rsidR="00CA5FB3">
        <w:rPr>
          <w:rFonts w:ascii="Cambria" w:hAnsi="Cambria"/>
          <w:sz w:val="22"/>
        </w:rPr>
        <w:fldChar w:fldCharType="separate"/>
      </w:r>
      <w:ins w:id="53" w:author="Tomas Uricek" w:date="2020-04-30T13:07:00Z">
        <w:r w:rsidR="00CA5FB3">
          <w:rPr>
            <w:rFonts w:ascii="Cambria" w:hAnsi="Cambria"/>
            <w:sz w:val="22"/>
          </w:rPr>
          <w:t>3.9</w:t>
        </w:r>
        <w:r w:rsidR="00CA5FB3">
          <w:rPr>
            <w:rFonts w:ascii="Cambria" w:hAnsi="Cambria"/>
            <w:sz w:val="22"/>
          </w:rPr>
          <w:fldChar w:fldCharType="end"/>
        </w:r>
      </w:ins>
      <w:del w:id="54" w:author="Tomas Uricek" w:date="2020-04-30T13:07:00Z">
        <w:r w:rsidRPr="004842F0" w:rsidDel="00CA5FB3">
          <w:rPr>
            <w:rFonts w:ascii="Cambria" w:hAnsi="Cambria"/>
            <w:sz w:val="22"/>
          </w:rPr>
          <w:fldChar w:fldCharType="begin"/>
        </w:r>
        <w:r w:rsidRPr="004842F0" w:rsidDel="00CA5FB3">
          <w:rPr>
            <w:rFonts w:ascii="Cambria" w:hAnsi="Cambria"/>
            <w:sz w:val="22"/>
          </w:rPr>
          <w:delInstrText xml:space="preserve"> REF _Ref485113649 \r \h  \* MERGEFORMAT </w:delInstrText>
        </w:r>
        <w:r w:rsidRPr="004842F0" w:rsidDel="00CA5FB3">
          <w:rPr>
            <w:rFonts w:ascii="Cambria" w:hAnsi="Cambria"/>
            <w:sz w:val="22"/>
          </w:rPr>
        </w:r>
        <w:r w:rsidRPr="004842F0" w:rsidDel="00CA5FB3">
          <w:rPr>
            <w:rFonts w:ascii="Cambria" w:hAnsi="Cambria"/>
            <w:sz w:val="22"/>
          </w:rPr>
          <w:fldChar w:fldCharType="separate"/>
        </w:r>
        <w:r w:rsidR="00BF1768" w:rsidDel="00CA5FB3">
          <w:rPr>
            <w:rFonts w:ascii="Cambria" w:hAnsi="Cambria"/>
            <w:sz w:val="22"/>
          </w:rPr>
          <w:delText>3.8.4</w:delText>
        </w:r>
        <w:r w:rsidRPr="004842F0" w:rsidDel="00CA5FB3">
          <w:rPr>
            <w:rFonts w:ascii="Cambria" w:hAnsi="Cambria"/>
            <w:sz w:val="22"/>
          </w:rPr>
          <w:fldChar w:fldCharType="end"/>
        </w:r>
        <w:r w:rsidRPr="004842F0" w:rsidDel="00CA5FB3">
          <w:rPr>
            <w:rFonts w:ascii="Cambria" w:hAnsi="Cambria"/>
            <w:sz w:val="22"/>
          </w:rPr>
          <w:delText xml:space="preserve"> </w:delText>
        </w:r>
      </w:del>
      <w:r w:rsidRPr="004842F0">
        <w:rPr>
          <w:rFonts w:ascii="Cambria" w:hAnsi="Cambria"/>
          <w:sz w:val="22"/>
        </w:rPr>
        <w:t>Zmluvy, má sa za to, že Zhotoviteľ sa dostal do omeškania s riadnym a včasným plnením k</w:t>
      </w:r>
      <w:r w:rsidRPr="004842F0">
        <w:rPr>
          <w:rFonts w:ascii="Cambria" w:hAnsi="Cambria" w:cs="Calibri"/>
          <w:sz w:val="22"/>
        </w:rPr>
        <w:t> </w:t>
      </w:r>
      <w:r w:rsidRPr="004842F0">
        <w:rPr>
          <w:rFonts w:ascii="Cambria" w:hAnsi="Cambria"/>
          <w:sz w:val="22"/>
        </w:rPr>
        <w:t>d</w:t>
      </w:r>
      <w:r w:rsidRPr="004842F0">
        <w:rPr>
          <w:rFonts w:ascii="Cambria" w:hAnsi="Cambria" w:cs="Proba Pro"/>
          <w:sz w:val="22"/>
        </w:rPr>
        <w:t>á</w:t>
      </w:r>
      <w:r w:rsidRPr="004842F0">
        <w:rPr>
          <w:rFonts w:ascii="Cambria" w:hAnsi="Cambria"/>
          <w:sz w:val="22"/>
        </w:rPr>
        <w:t xml:space="preserve">tumu uplynutia </w:t>
      </w:r>
      <w:r w:rsidRPr="004842F0">
        <w:rPr>
          <w:rFonts w:ascii="Cambria" w:hAnsi="Cambria" w:cs="Arial"/>
          <w:sz w:val="22"/>
        </w:rPr>
        <w:t>Lehoty plnenia</w:t>
      </w:r>
      <w:r w:rsidRPr="004842F0">
        <w:rPr>
          <w:rFonts w:ascii="Cambria" w:hAnsi="Cambria"/>
          <w:sz w:val="22"/>
        </w:rPr>
        <w:t>, a</w:t>
      </w:r>
      <w:r w:rsidRPr="004842F0">
        <w:rPr>
          <w:rFonts w:ascii="Cambria" w:hAnsi="Cambria" w:cs="Calibri"/>
          <w:sz w:val="22"/>
        </w:rPr>
        <w:t> </w:t>
      </w:r>
      <w:r w:rsidRPr="004842F0">
        <w:rPr>
          <w:rFonts w:ascii="Cambria" w:hAnsi="Cambria"/>
          <w:sz w:val="22"/>
        </w:rPr>
        <w:t>to bez oh</w:t>
      </w:r>
      <w:r w:rsidRPr="004842F0">
        <w:rPr>
          <w:rFonts w:ascii="Cambria" w:hAnsi="Cambria" w:cs="Proba Pro"/>
          <w:sz w:val="22"/>
        </w:rPr>
        <w:t>ľ</w:t>
      </w:r>
      <w:r w:rsidRPr="004842F0">
        <w:rPr>
          <w:rFonts w:ascii="Cambria" w:hAnsi="Cambria"/>
          <w:sz w:val="22"/>
        </w:rPr>
        <w:t xml:space="preserve">adu na to, </w:t>
      </w:r>
      <w:r w:rsidRPr="004842F0">
        <w:rPr>
          <w:rFonts w:ascii="Cambria" w:hAnsi="Cambria" w:cs="Proba Pro"/>
          <w:sz w:val="22"/>
        </w:rPr>
        <w:t>č</w:t>
      </w:r>
      <w:r w:rsidRPr="004842F0">
        <w:rPr>
          <w:rFonts w:ascii="Cambria" w:hAnsi="Cambria"/>
          <w:sz w:val="22"/>
        </w:rPr>
        <w:t>i boli vady v</w:t>
      </w:r>
      <w:r w:rsidRPr="004842F0">
        <w:rPr>
          <w:rFonts w:ascii="Cambria" w:hAnsi="Cambria" w:cs="Calibri"/>
          <w:sz w:val="22"/>
        </w:rPr>
        <w:t> </w:t>
      </w:r>
      <w:r w:rsidRPr="004842F0">
        <w:rPr>
          <w:rFonts w:ascii="Cambria" w:hAnsi="Cambria"/>
          <w:sz w:val="22"/>
        </w:rPr>
        <w:t>r</w:t>
      </w:r>
      <w:r w:rsidRPr="004842F0">
        <w:rPr>
          <w:rFonts w:ascii="Cambria" w:hAnsi="Cambria" w:cs="Proba Pro"/>
          <w:sz w:val="22"/>
        </w:rPr>
        <w:t>á</w:t>
      </w:r>
      <w:r w:rsidRPr="004842F0">
        <w:rPr>
          <w:rFonts w:ascii="Cambria" w:hAnsi="Cambria"/>
          <w:sz w:val="22"/>
        </w:rPr>
        <w:t>mci Preberacieho konania zisten</w:t>
      </w:r>
      <w:r w:rsidRPr="004842F0">
        <w:rPr>
          <w:rFonts w:ascii="Cambria" w:hAnsi="Cambria" w:cs="Proba Pro"/>
          <w:sz w:val="22"/>
        </w:rPr>
        <w:t>é</w:t>
      </w:r>
      <w:r w:rsidRPr="004842F0">
        <w:rPr>
          <w:rFonts w:ascii="Cambria" w:hAnsi="Cambria"/>
          <w:sz w:val="22"/>
        </w:rPr>
        <w:t xml:space="preserve"> po tomto d</w:t>
      </w:r>
      <w:r w:rsidRPr="004842F0">
        <w:rPr>
          <w:rFonts w:ascii="Cambria" w:hAnsi="Cambria" w:cs="Proba Pro"/>
          <w:sz w:val="22"/>
        </w:rPr>
        <w:t>á</w:t>
      </w:r>
      <w:r w:rsidRPr="004842F0">
        <w:rPr>
          <w:rFonts w:ascii="Cambria" w:hAnsi="Cambria"/>
          <w:sz w:val="22"/>
        </w:rPr>
        <w:t>tume (resp. týchto dátumoch). Odstránenie vytknutých vád Zhotoviteľom a</w:t>
      </w:r>
      <w:r w:rsidRPr="004842F0">
        <w:rPr>
          <w:rFonts w:ascii="Cambria" w:hAnsi="Cambria" w:cs="Calibri"/>
          <w:sz w:val="22"/>
        </w:rPr>
        <w:t> </w:t>
      </w:r>
      <w:r w:rsidRPr="004842F0">
        <w:rPr>
          <w:rFonts w:ascii="Cambria" w:hAnsi="Cambria"/>
          <w:sz w:val="22"/>
        </w:rPr>
        <w:t>n</w:t>
      </w:r>
      <w:r w:rsidRPr="004842F0">
        <w:rPr>
          <w:rFonts w:ascii="Cambria" w:hAnsi="Cambria" w:cs="Proba Pro"/>
          <w:sz w:val="22"/>
        </w:rPr>
        <w:t>á</w:t>
      </w:r>
      <w:r w:rsidRPr="004842F0">
        <w:rPr>
          <w:rFonts w:ascii="Cambria" w:hAnsi="Cambria"/>
          <w:sz w:val="22"/>
        </w:rPr>
        <w:t>sledn</w:t>
      </w:r>
      <w:r w:rsidRPr="004842F0">
        <w:rPr>
          <w:rFonts w:ascii="Cambria" w:hAnsi="Cambria" w:cs="Proba Pro"/>
          <w:sz w:val="22"/>
        </w:rPr>
        <w:t>é</w:t>
      </w:r>
      <w:r w:rsidRPr="004842F0">
        <w:rPr>
          <w:rFonts w:ascii="Cambria" w:hAnsi="Cambria"/>
          <w:sz w:val="22"/>
        </w:rPr>
        <w:t xml:space="preserve"> vydanie Preberacieho protokolu pod</w:t>
      </w:r>
      <w:r w:rsidRPr="004842F0">
        <w:rPr>
          <w:rFonts w:ascii="Cambria" w:hAnsi="Cambria" w:cs="Proba Pro"/>
          <w:sz w:val="22"/>
        </w:rPr>
        <w:t>ľ</w:t>
      </w:r>
      <w:r w:rsidRPr="004842F0">
        <w:rPr>
          <w:rFonts w:ascii="Cambria" w:hAnsi="Cambria"/>
          <w:sz w:val="22"/>
        </w:rPr>
        <w:t>a tohto článku Zhotoviteľa nezbavuje zodpovednosti za škodu a omeškanie a Objednávateľa nezbavuje nároku na zmluvnú pokutu za omeškanie Zhotoviteľa s povinnosťou plniť riadne a včas v</w:t>
      </w:r>
      <w:r w:rsidRPr="004842F0">
        <w:rPr>
          <w:rFonts w:ascii="Cambria" w:hAnsi="Cambria" w:cs="Calibri"/>
          <w:sz w:val="22"/>
        </w:rPr>
        <w:t xml:space="preserve">  </w:t>
      </w:r>
      <w:r w:rsidRPr="004842F0">
        <w:rPr>
          <w:rFonts w:ascii="Cambria" w:hAnsi="Cambria" w:cs="Arial"/>
          <w:sz w:val="22"/>
        </w:rPr>
        <w:t>Lehote plnenia</w:t>
      </w:r>
      <w:r w:rsidRPr="004842F0">
        <w:rPr>
          <w:rFonts w:ascii="Cambria" w:hAnsi="Cambria"/>
          <w:sz w:val="22"/>
        </w:rPr>
        <w:t>.</w:t>
      </w:r>
    </w:p>
    <w:p w14:paraId="402F5E7D" w14:textId="6E0CFBDA" w:rsidR="00862FF2" w:rsidRPr="004842F0" w:rsidRDefault="00862FF2" w:rsidP="00426C94">
      <w:pPr>
        <w:numPr>
          <w:ilvl w:val="2"/>
          <w:numId w:val="16"/>
        </w:numPr>
        <w:spacing w:before="0" w:after="120" w:line="240" w:lineRule="auto"/>
        <w:jc w:val="both"/>
        <w:rPr>
          <w:rFonts w:ascii="Cambria" w:hAnsi="Cambria"/>
          <w:bCs/>
          <w:iCs/>
          <w:sz w:val="22"/>
        </w:rPr>
      </w:pPr>
      <w:bookmarkStart w:id="55" w:name="_Ref485115451"/>
      <w:r w:rsidRPr="004842F0">
        <w:rPr>
          <w:rFonts w:ascii="Cambria" w:hAnsi="Cambria"/>
          <w:bCs/>
          <w:iCs/>
          <w:sz w:val="22"/>
        </w:rPr>
        <w:t>V</w:t>
      </w:r>
      <w:r w:rsidRPr="004842F0">
        <w:rPr>
          <w:rFonts w:ascii="Cambria" w:hAnsi="Cambria" w:cs="Calibri"/>
          <w:bCs/>
          <w:iCs/>
          <w:sz w:val="22"/>
        </w:rPr>
        <w:t> </w:t>
      </w:r>
      <w:r w:rsidRPr="004842F0">
        <w:rPr>
          <w:rFonts w:ascii="Cambria" w:hAnsi="Cambria"/>
          <w:bCs/>
          <w:iCs/>
          <w:sz w:val="22"/>
        </w:rPr>
        <w:t>pr</w:t>
      </w:r>
      <w:r w:rsidRPr="004842F0">
        <w:rPr>
          <w:rFonts w:ascii="Cambria" w:hAnsi="Cambria" w:cs="Proba Pro"/>
          <w:bCs/>
          <w:iCs/>
          <w:sz w:val="22"/>
        </w:rPr>
        <w:t>í</w:t>
      </w:r>
      <w:r w:rsidRPr="004842F0">
        <w:rPr>
          <w:rFonts w:ascii="Cambria" w:hAnsi="Cambria"/>
          <w:bCs/>
          <w:iCs/>
          <w:sz w:val="22"/>
        </w:rPr>
        <w:t xml:space="preserve">pade, </w:t>
      </w:r>
      <w:r w:rsidRPr="004842F0">
        <w:rPr>
          <w:rFonts w:ascii="Cambria" w:hAnsi="Cambria" w:cs="Proba Pro"/>
          <w:bCs/>
          <w:iCs/>
          <w:sz w:val="22"/>
        </w:rPr>
        <w:t>ž</w:t>
      </w:r>
      <w:r w:rsidRPr="004842F0">
        <w:rPr>
          <w:rFonts w:ascii="Cambria" w:hAnsi="Cambria"/>
          <w:bCs/>
          <w:iCs/>
          <w:sz w:val="22"/>
        </w:rPr>
        <w:t xml:space="preserve">e Objednávateľ odmietne vydať Preberací protokol postupom podľa bodu </w:t>
      </w:r>
      <w:r w:rsidRPr="004842F0">
        <w:rPr>
          <w:rFonts w:ascii="Cambria" w:hAnsi="Cambria"/>
          <w:bCs/>
          <w:iCs/>
          <w:sz w:val="22"/>
        </w:rPr>
        <w:fldChar w:fldCharType="begin"/>
      </w:r>
      <w:r w:rsidRPr="004842F0">
        <w:rPr>
          <w:rFonts w:ascii="Cambria" w:hAnsi="Cambria"/>
          <w:bCs/>
          <w:iCs/>
          <w:sz w:val="22"/>
        </w:rPr>
        <w:instrText xml:space="preserve"> REF _Ref485114702 \r \h  \* MERGEFORMAT </w:instrText>
      </w:r>
      <w:r w:rsidRPr="004842F0">
        <w:rPr>
          <w:rFonts w:ascii="Cambria" w:hAnsi="Cambria"/>
          <w:bCs/>
          <w:iCs/>
          <w:sz w:val="22"/>
        </w:rPr>
      </w:r>
      <w:r w:rsidRPr="004842F0">
        <w:rPr>
          <w:rFonts w:ascii="Cambria" w:hAnsi="Cambria"/>
          <w:bCs/>
          <w:iCs/>
          <w:sz w:val="22"/>
        </w:rPr>
        <w:fldChar w:fldCharType="separate"/>
      </w:r>
      <w:r w:rsidR="00EE7B40">
        <w:rPr>
          <w:rFonts w:ascii="Cambria" w:hAnsi="Cambria"/>
          <w:bCs/>
          <w:iCs/>
          <w:sz w:val="22"/>
        </w:rPr>
        <w:t>3.9.4b)</w:t>
      </w:r>
      <w:r w:rsidRPr="004842F0">
        <w:rPr>
          <w:rFonts w:ascii="Cambria" w:hAnsi="Cambria"/>
          <w:bCs/>
          <w:iCs/>
          <w:sz w:val="22"/>
        </w:rPr>
        <w:fldChar w:fldCharType="end"/>
      </w:r>
      <w:r w:rsidRPr="004842F0">
        <w:rPr>
          <w:rFonts w:ascii="Cambria" w:hAnsi="Cambria"/>
          <w:bCs/>
          <w:iCs/>
          <w:sz w:val="22"/>
        </w:rPr>
        <w:t>, Zhotoviteľ po odstránení vytknutých vád opätovne predloží žiadosť o</w:t>
      </w:r>
      <w:r w:rsidRPr="004842F0">
        <w:rPr>
          <w:rFonts w:ascii="Cambria" w:hAnsi="Cambria" w:cs="Calibri"/>
          <w:bCs/>
          <w:iCs/>
          <w:sz w:val="22"/>
        </w:rPr>
        <w:t> </w:t>
      </w:r>
      <w:r w:rsidRPr="004842F0">
        <w:rPr>
          <w:rFonts w:ascii="Cambria" w:hAnsi="Cambria"/>
          <w:bCs/>
          <w:iCs/>
          <w:sz w:val="22"/>
        </w:rPr>
        <w:t>vydanie Preberacieho protokolu a</w:t>
      </w:r>
      <w:r w:rsidRPr="004842F0">
        <w:rPr>
          <w:rFonts w:ascii="Cambria" w:hAnsi="Cambria" w:cs="Calibri"/>
          <w:bCs/>
          <w:iCs/>
          <w:sz w:val="22"/>
        </w:rPr>
        <w:t> </w:t>
      </w:r>
      <w:r w:rsidRPr="004842F0">
        <w:rPr>
          <w:rFonts w:ascii="Cambria" w:hAnsi="Cambria"/>
          <w:bCs/>
          <w:iCs/>
          <w:sz w:val="22"/>
        </w:rPr>
        <w:t>Objedn</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ovi plynie lehota v</w:t>
      </w:r>
      <w:r w:rsidRPr="004842F0">
        <w:rPr>
          <w:rFonts w:ascii="Cambria" w:hAnsi="Cambria" w:cs="Calibri"/>
          <w:bCs/>
          <w:iCs/>
          <w:sz w:val="22"/>
        </w:rPr>
        <w:t> </w:t>
      </w:r>
      <w:r w:rsidRPr="004842F0">
        <w:rPr>
          <w:rFonts w:ascii="Cambria" w:hAnsi="Cambria"/>
          <w:bCs/>
          <w:iCs/>
          <w:sz w:val="22"/>
        </w:rPr>
        <w:t xml:space="preserve">zmysle bodu </w:t>
      </w:r>
      <w:r w:rsidRPr="004842F0">
        <w:rPr>
          <w:rFonts w:ascii="Cambria" w:hAnsi="Cambria"/>
          <w:bCs/>
          <w:iCs/>
          <w:sz w:val="22"/>
        </w:rPr>
        <w:fldChar w:fldCharType="begin"/>
      </w:r>
      <w:r w:rsidRPr="004842F0">
        <w:rPr>
          <w:rFonts w:ascii="Cambria" w:hAnsi="Cambria"/>
          <w:bCs/>
          <w:iCs/>
          <w:sz w:val="22"/>
        </w:rPr>
        <w:instrText xml:space="preserve"> REF _Ref485114060 \r \h  \* MERGEFORMAT </w:instrText>
      </w:r>
      <w:r w:rsidRPr="004842F0">
        <w:rPr>
          <w:rFonts w:ascii="Cambria" w:hAnsi="Cambria"/>
          <w:bCs/>
          <w:iCs/>
          <w:sz w:val="22"/>
        </w:rPr>
      </w:r>
      <w:r w:rsidRPr="004842F0">
        <w:rPr>
          <w:rFonts w:ascii="Cambria" w:hAnsi="Cambria"/>
          <w:bCs/>
          <w:iCs/>
          <w:sz w:val="22"/>
        </w:rPr>
        <w:fldChar w:fldCharType="separate"/>
      </w:r>
      <w:r w:rsidR="00EE7B40">
        <w:rPr>
          <w:rFonts w:ascii="Cambria" w:hAnsi="Cambria"/>
          <w:bCs/>
          <w:iCs/>
          <w:sz w:val="22"/>
        </w:rPr>
        <w:t>3.9.4</w:t>
      </w:r>
      <w:r w:rsidRPr="004842F0">
        <w:rPr>
          <w:rFonts w:ascii="Cambria" w:hAnsi="Cambria"/>
          <w:bCs/>
          <w:iCs/>
          <w:sz w:val="22"/>
        </w:rPr>
        <w:fldChar w:fldCharType="end"/>
      </w:r>
      <w:r w:rsidRPr="004842F0">
        <w:rPr>
          <w:rFonts w:ascii="Cambria" w:hAnsi="Cambria"/>
          <w:bCs/>
          <w:iCs/>
          <w:sz w:val="22"/>
        </w:rPr>
        <w:t xml:space="preserve"> tejto Zmluvy, pričom bod </w:t>
      </w:r>
      <w:r w:rsidRPr="004842F0">
        <w:rPr>
          <w:rFonts w:ascii="Cambria" w:hAnsi="Cambria"/>
          <w:bCs/>
          <w:iCs/>
          <w:sz w:val="22"/>
        </w:rPr>
        <w:fldChar w:fldCharType="begin"/>
      </w:r>
      <w:r w:rsidRPr="004842F0">
        <w:rPr>
          <w:rFonts w:ascii="Cambria" w:hAnsi="Cambria"/>
          <w:bCs/>
          <w:iCs/>
          <w:sz w:val="22"/>
        </w:rPr>
        <w:instrText xml:space="preserve"> REF _Ref485114617 \r \h  \* MERGEFORMAT </w:instrText>
      </w:r>
      <w:r w:rsidRPr="004842F0">
        <w:rPr>
          <w:rFonts w:ascii="Cambria" w:hAnsi="Cambria"/>
          <w:bCs/>
          <w:iCs/>
          <w:sz w:val="22"/>
        </w:rPr>
      </w:r>
      <w:r w:rsidRPr="004842F0">
        <w:rPr>
          <w:rFonts w:ascii="Cambria" w:hAnsi="Cambria"/>
          <w:bCs/>
          <w:iCs/>
          <w:sz w:val="22"/>
        </w:rPr>
        <w:fldChar w:fldCharType="separate"/>
      </w:r>
      <w:r w:rsidR="00EE7B40">
        <w:rPr>
          <w:rFonts w:ascii="Cambria" w:hAnsi="Cambria"/>
          <w:bCs/>
          <w:iCs/>
          <w:sz w:val="22"/>
        </w:rPr>
        <w:t>3.9.5</w:t>
      </w:r>
      <w:r w:rsidRPr="004842F0">
        <w:rPr>
          <w:rFonts w:ascii="Cambria" w:hAnsi="Cambria"/>
          <w:bCs/>
          <w:iCs/>
          <w:sz w:val="22"/>
        </w:rPr>
        <w:fldChar w:fldCharType="end"/>
      </w:r>
      <w:r w:rsidRPr="004842F0">
        <w:rPr>
          <w:rFonts w:ascii="Cambria" w:hAnsi="Cambria"/>
          <w:bCs/>
          <w:iCs/>
          <w:sz w:val="22"/>
        </w:rPr>
        <w:t xml:space="preserve"> sa aplikuje primerane. Opätovným vykonaním Preberacieho konania nie je dotknutý tento bod </w:t>
      </w:r>
      <w:r w:rsidRPr="004842F0">
        <w:rPr>
          <w:rFonts w:ascii="Cambria" w:hAnsi="Cambria"/>
          <w:bCs/>
          <w:iCs/>
          <w:sz w:val="22"/>
        </w:rPr>
        <w:fldChar w:fldCharType="begin"/>
      </w:r>
      <w:r w:rsidRPr="004842F0">
        <w:rPr>
          <w:rFonts w:ascii="Cambria" w:hAnsi="Cambria"/>
          <w:bCs/>
          <w:iCs/>
          <w:sz w:val="22"/>
        </w:rPr>
        <w:instrText xml:space="preserve"> REF _Ref485115451 \r \h  \* MERGEFORMAT </w:instrText>
      </w:r>
      <w:r w:rsidRPr="004842F0">
        <w:rPr>
          <w:rFonts w:ascii="Cambria" w:hAnsi="Cambria"/>
          <w:bCs/>
          <w:iCs/>
          <w:sz w:val="22"/>
        </w:rPr>
      </w:r>
      <w:r w:rsidRPr="004842F0">
        <w:rPr>
          <w:rFonts w:ascii="Cambria" w:hAnsi="Cambria"/>
          <w:bCs/>
          <w:iCs/>
          <w:sz w:val="22"/>
        </w:rPr>
        <w:fldChar w:fldCharType="separate"/>
      </w:r>
      <w:r w:rsidR="00EE7B40">
        <w:rPr>
          <w:rFonts w:ascii="Cambria" w:hAnsi="Cambria"/>
          <w:bCs/>
          <w:iCs/>
          <w:sz w:val="22"/>
        </w:rPr>
        <w:t>3.9.8</w:t>
      </w:r>
      <w:r w:rsidRPr="004842F0">
        <w:rPr>
          <w:rFonts w:ascii="Cambria" w:hAnsi="Cambria"/>
          <w:bCs/>
          <w:iCs/>
          <w:sz w:val="22"/>
        </w:rPr>
        <w:fldChar w:fldCharType="end"/>
      </w:r>
      <w:r w:rsidRPr="004842F0">
        <w:rPr>
          <w:rFonts w:ascii="Cambria" w:hAnsi="Cambria"/>
          <w:bCs/>
          <w:iCs/>
          <w:sz w:val="22"/>
        </w:rPr>
        <w:t xml:space="preserve">. </w:t>
      </w:r>
      <w:r w:rsidRPr="004842F0">
        <w:rPr>
          <w:rFonts w:ascii="Cambria" w:hAnsi="Cambria"/>
          <w:sz w:val="22"/>
        </w:rPr>
        <w:t>Pre vylúčenie pochybností, bez ohľadu na to, kedy Objednávateľ vydá Preberací protokol napr. aj pre prípad opakovaného Preberacieho konania platí, že pokiaľ k</w:t>
      </w:r>
      <w:r w:rsidRPr="004842F0">
        <w:rPr>
          <w:rFonts w:ascii="Cambria" w:hAnsi="Cambria" w:cs="Calibri"/>
          <w:sz w:val="22"/>
        </w:rPr>
        <w:t> </w:t>
      </w:r>
      <w:r w:rsidRPr="004842F0">
        <w:rPr>
          <w:rFonts w:ascii="Cambria" w:hAnsi="Cambria"/>
          <w:sz w:val="22"/>
        </w:rPr>
        <w:t xml:space="preserve">uplynutiu </w:t>
      </w:r>
      <w:r w:rsidRPr="004842F0">
        <w:rPr>
          <w:rFonts w:ascii="Cambria" w:hAnsi="Cambria" w:cs="Arial"/>
          <w:sz w:val="22"/>
        </w:rPr>
        <w:t xml:space="preserve">Lehoty plnenia </w:t>
      </w:r>
      <w:r w:rsidRPr="004842F0">
        <w:rPr>
          <w:rFonts w:ascii="Cambria" w:hAnsi="Cambria"/>
          <w:sz w:val="22"/>
        </w:rPr>
        <w:t>nebo</w:t>
      </w:r>
      <w:r w:rsidR="00CC1CA8">
        <w:rPr>
          <w:rFonts w:ascii="Cambria" w:hAnsi="Cambria"/>
          <w:sz w:val="22"/>
        </w:rPr>
        <w:t>la</w:t>
      </w:r>
      <w:r w:rsidRPr="004842F0">
        <w:rPr>
          <w:rFonts w:ascii="Cambria" w:hAnsi="Cambria"/>
          <w:sz w:val="22"/>
        </w:rPr>
        <w:t xml:space="preserve"> </w:t>
      </w:r>
      <w:r w:rsidR="00CC1CA8">
        <w:rPr>
          <w:rFonts w:ascii="Cambria" w:hAnsi="Cambria"/>
          <w:bCs/>
          <w:iCs/>
          <w:sz w:val="22"/>
        </w:rPr>
        <w:t>príslušná časť Diela</w:t>
      </w:r>
      <w:r w:rsidR="00CC1CA8" w:rsidRPr="004842F0">
        <w:rPr>
          <w:rFonts w:ascii="Cambria" w:hAnsi="Cambria"/>
          <w:bCs/>
          <w:iCs/>
          <w:sz w:val="22"/>
        </w:rPr>
        <w:t xml:space="preserve"> </w:t>
      </w:r>
      <w:r w:rsidRPr="004842F0">
        <w:rPr>
          <w:rFonts w:ascii="Cambria" w:hAnsi="Cambria"/>
          <w:sz w:val="22"/>
        </w:rPr>
        <w:t>spôsobil</w:t>
      </w:r>
      <w:r w:rsidR="00CC1CA8">
        <w:rPr>
          <w:rFonts w:ascii="Cambria" w:hAnsi="Cambria"/>
          <w:sz w:val="22"/>
        </w:rPr>
        <w:t>á</w:t>
      </w:r>
      <w:r w:rsidRPr="004842F0">
        <w:rPr>
          <w:rFonts w:ascii="Cambria" w:hAnsi="Cambria"/>
          <w:sz w:val="22"/>
        </w:rPr>
        <w:t xml:space="preserve"> na úspešné ukončenie Preberacieho konania, </w:t>
      </w:r>
      <w:r w:rsidRPr="004842F0">
        <w:rPr>
          <w:rFonts w:ascii="Cambria" w:hAnsi="Cambria"/>
          <w:bCs/>
          <w:iCs/>
          <w:sz w:val="22"/>
        </w:rPr>
        <w:t>Zhotoviteľ</w:t>
      </w:r>
      <w:r w:rsidRPr="004842F0">
        <w:rPr>
          <w:rFonts w:ascii="Cambria" w:hAnsi="Cambria"/>
          <w:sz w:val="22"/>
        </w:rPr>
        <w:t xml:space="preserve"> sa dostal do omeškania ku dňu nasledujúcemu po uplynutí </w:t>
      </w:r>
      <w:r w:rsidR="00A708E4">
        <w:rPr>
          <w:rFonts w:ascii="Cambria" w:hAnsi="Cambria"/>
          <w:sz w:val="22"/>
        </w:rPr>
        <w:t xml:space="preserve">príslušnej </w:t>
      </w:r>
      <w:r w:rsidRPr="004842F0">
        <w:rPr>
          <w:rFonts w:ascii="Cambria" w:hAnsi="Cambria" w:cs="Arial"/>
          <w:sz w:val="22"/>
        </w:rPr>
        <w:t>Lehoty plnenia</w:t>
      </w:r>
      <w:r w:rsidRPr="004842F0">
        <w:rPr>
          <w:rFonts w:ascii="Cambria" w:hAnsi="Cambria"/>
          <w:sz w:val="22"/>
        </w:rPr>
        <w:t xml:space="preserve">. Vyššie uvedené znamená, že odstránenie vytknutých vád </w:t>
      </w:r>
      <w:r w:rsidRPr="004842F0">
        <w:rPr>
          <w:rFonts w:ascii="Cambria" w:hAnsi="Cambria"/>
          <w:bCs/>
          <w:iCs/>
          <w:sz w:val="22"/>
        </w:rPr>
        <w:t>Zhotoviteľom</w:t>
      </w:r>
      <w:r w:rsidRPr="004842F0">
        <w:rPr>
          <w:rFonts w:ascii="Cambria" w:hAnsi="Cambria"/>
          <w:sz w:val="22"/>
        </w:rPr>
        <w:t xml:space="preserve"> a</w:t>
      </w:r>
      <w:r w:rsidRPr="004842F0">
        <w:rPr>
          <w:rFonts w:ascii="Cambria" w:hAnsi="Cambria" w:cs="Calibri"/>
          <w:sz w:val="22"/>
        </w:rPr>
        <w:t> </w:t>
      </w:r>
      <w:r w:rsidRPr="004842F0">
        <w:rPr>
          <w:rFonts w:ascii="Cambria" w:hAnsi="Cambria"/>
          <w:sz w:val="22"/>
        </w:rPr>
        <w:t>n</w:t>
      </w:r>
      <w:r w:rsidRPr="004842F0">
        <w:rPr>
          <w:rFonts w:ascii="Cambria" w:hAnsi="Cambria" w:cs="Proba Pro"/>
          <w:sz w:val="22"/>
        </w:rPr>
        <w:t>á</w:t>
      </w:r>
      <w:r w:rsidRPr="004842F0">
        <w:rPr>
          <w:rFonts w:ascii="Cambria" w:hAnsi="Cambria"/>
          <w:sz w:val="22"/>
        </w:rPr>
        <w:t>sledn</w:t>
      </w:r>
      <w:r w:rsidRPr="004842F0">
        <w:rPr>
          <w:rFonts w:ascii="Cambria" w:hAnsi="Cambria" w:cs="Proba Pro"/>
          <w:sz w:val="22"/>
        </w:rPr>
        <w:t>é</w:t>
      </w:r>
      <w:r w:rsidRPr="004842F0">
        <w:rPr>
          <w:rFonts w:ascii="Cambria" w:hAnsi="Cambria"/>
          <w:sz w:val="22"/>
        </w:rPr>
        <w:t xml:space="preserve"> vydanie Preberacieho protokolu v</w:t>
      </w:r>
      <w:r w:rsidRPr="004842F0">
        <w:rPr>
          <w:rFonts w:ascii="Cambria" w:hAnsi="Cambria" w:cs="Calibri"/>
          <w:sz w:val="22"/>
        </w:rPr>
        <w:t> </w:t>
      </w:r>
      <w:r w:rsidRPr="004842F0">
        <w:rPr>
          <w:rFonts w:ascii="Cambria" w:hAnsi="Cambria"/>
          <w:sz w:val="22"/>
        </w:rPr>
        <w:t>Preberacom konan</w:t>
      </w:r>
      <w:r w:rsidRPr="004842F0">
        <w:rPr>
          <w:rFonts w:ascii="Cambria" w:hAnsi="Cambria" w:cs="Proba Pro"/>
          <w:sz w:val="22"/>
        </w:rPr>
        <w:t>í</w:t>
      </w:r>
      <w:r w:rsidRPr="004842F0">
        <w:rPr>
          <w:rFonts w:ascii="Cambria" w:hAnsi="Cambria"/>
          <w:sz w:val="22"/>
        </w:rPr>
        <w:t xml:space="preserve"> </w:t>
      </w:r>
      <w:r w:rsidRPr="004842F0">
        <w:rPr>
          <w:rFonts w:ascii="Cambria" w:hAnsi="Cambria"/>
          <w:bCs/>
          <w:iCs/>
          <w:sz w:val="22"/>
        </w:rPr>
        <w:t>Zhotoviteľa</w:t>
      </w:r>
      <w:r w:rsidRPr="004842F0">
        <w:rPr>
          <w:rFonts w:ascii="Cambria" w:hAnsi="Cambria"/>
          <w:sz w:val="22"/>
        </w:rPr>
        <w:t xml:space="preserve"> nezbavuje zodpovednosti za škodu a omeškanie a Objednávateľa nezbavuje nároku na zmluvnú pokutu za omeškanie </w:t>
      </w:r>
      <w:r w:rsidRPr="004842F0">
        <w:rPr>
          <w:rFonts w:ascii="Cambria" w:hAnsi="Cambria"/>
          <w:bCs/>
          <w:iCs/>
          <w:sz w:val="22"/>
        </w:rPr>
        <w:t>Zhotoviteľa</w:t>
      </w:r>
      <w:r w:rsidRPr="004842F0">
        <w:rPr>
          <w:rFonts w:ascii="Cambria" w:hAnsi="Cambria"/>
          <w:sz w:val="22"/>
        </w:rPr>
        <w:t xml:space="preserve"> s</w:t>
      </w:r>
      <w:r w:rsidRPr="004842F0">
        <w:rPr>
          <w:rFonts w:ascii="Cambria" w:hAnsi="Cambria" w:cs="Calibri"/>
          <w:sz w:val="22"/>
        </w:rPr>
        <w:t> </w:t>
      </w:r>
      <w:r w:rsidRPr="004842F0">
        <w:rPr>
          <w:rFonts w:ascii="Cambria" w:hAnsi="Cambria"/>
          <w:sz w:val="22"/>
        </w:rPr>
        <w:t>riadnym a</w:t>
      </w:r>
      <w:r w:rsidRPr="004842F0">
        <w:rPr>
          <w:rFonts w:ascii="Cambria" w:hAnsi="Cambria" w:cs="Calibri"/>
          <w:sz w:val="22"/>
        </w:rPr>
        <w:t> </w:t>
      </w:r>
      <w:r w:rsidRPr="004842F0">
        <w:rPr>
          <w:rFonts w:ascii="Cambria" w:hAnsi="Cambria"/>
          <w:sz w:val="22"/>
        </w:rPr>
        <w:t>v</w:t>
      </w:r>
      <w:r w:rsidRPr="004842F0">
        <w:rPr>
          <w:rFonts w:ascii="Cambria" w:hAnsi="Cambria" w:cs="Proba Pro"/>
          <w:sz w:val="22"/>
        </w:rPr>
        <w:t>č</w:t>
      </w:r>
      <w:r w:rsidRPr="004842F0">
        <w:rPr>
          <w:rFonts w:ascii="Cambria" w:hAnsi="Cambria"/>
          <w:sz w:val="22"/>
        </w:rPr>
        <w:t>asn</w:t>
      </w:r>
      <w:r w:rsidRPr="004842F0">
        <w:rPr>
          <w:rFonts w:ascii="Cambria" w:hAnsi="Cambria" w:cs="Proba Pro"/>
          <w:sz w:val="22"/>
        </w:rPr>
        <w:t>ý</w:t>
      </w:r>
      <w:r w:rsidRPr="004842F0">
        <w:rPr>
          <w:rFonts w:ascii="Cambria" w:hAnsi="Cambria"/>
          <w:sz w:val="22"/>
        </w:rPr>
        <w:t>m plnen</w:t>
      </w:r>
      <w:r w:rsidRPr="004842F0">
        <w:rPr>
          <w:rFonts w:ascii="Cambria" w:hAnsi="Cambria" w:cs="Proba Pro"/>
          <w:sz w:val="22"/>
        </w:rPr>
        <w:t>í</w:t>
      </w:r>
      <w:r w:rsidRPr="004842F0">
        <w:rPr>
          <w:rFonts w:ascii="Cambria" w:hAnsi="Cambria"/>
          <w:sz w:val="22"/>
        </w:rPr>
        <w:t>m v</w:t>
      </w:r>
      <w:r w:rsidRPr="004842F0">
        <w:rPr>
          <w:rFonts w:ascii="Cambria" w:hAnsi="Cambria" w:cs="Calibri"/>
          <w:sz w:val="22"/>
        </w:rPr>
        <w:t xml:space="preserve">  </w:t>
      </w:r>
      <w:r w:rsidRPr="004842F0">
        <w:rPr>
          <w:rFonts w:ascii="Cambria" w:hAnsi="Cambria" w:cs="Arial"/>
          <w:sz w:val="22"/>
        </w:rPr>
        <w:t>Lehote plnenia</w:t>
      </w:r>
      <w:r w:rsidRPr="004842F0">
        <w:rPr>
          <w:rFonts w:ascii="Cambria" w:hAnsi="Cambria"/>
          <w:sz w:val="22"/>
        </w:rPr>
        <w:t>.</w:t>
      </w:r>
      <w:bookmarkEnd w:id="55"/>
    </w:p>
    <w:p w14:paraId="7448BDCB" w14:textId="37F4DF39" w:rsidR="00862FF2" w:rsidRPr="004842F0" w:rsidRDefault="00862FF2" w:rsidP="00426C94">
      <w:pPr>
        <w:numPr>
          <w:ilvl w:val="2"/>
          <w:numId w:val="16"/>
        </w:numPr>
        <w:spacing w:before="0" w:after="120" w:line="240" w:lineRule="auto"/>
        <w:jc w:val="both"/>
        <w:rPr>
          <w:rFonts w:ascii="Cambria" w:hAnsi="Cambria"/>
          <w:bCs/>
          <w:iCs/>
          <w:sz w:val="22"/>
        </w:rPr>
      </w:pPr>
      <w:bookmarkStart w:id="56" w:name="_Ref485645818"/>
      <w:r w:rsidRPr="004842F0">
        <w:rPr>
          <w:rFonts w:ascii="Cambria" w:hAnsi="Cambria"/>
          <w:sz w:val="22"/>
        </w:rPr>
        <w:t>V</w:t>
      </w:r>
      <w:r w:rsidRPr="004842F0">
        <w:rPr>
          <w:rFonts w:ascii="Cambria" w:hAnsi="Cambria" w:cs="Calibri"/>
          <w:sz w:val="22"/>
        </w:rPr>
        <w:t> </w:t>
      </w:r>
      <w:r w:rsidRPr="004842F0">
        <w:rPr>
          <w:rFonts w:ascii="Cambria" w:hAnsi="Cambria"/>
          <w:sz w:val="22"/>
        </w:rPr>
        <w:t>pr</w:t>
      </w:r>
      <w:r w:rsidRPr="004842F0">
        <w:rPr>
          <w:rFonts w:ascii="Cambria" w:hAnsi="Cambria" w:cs="Proba Pro"/>
          <w:sz w:val="22"/>
        </w:rPr>
        <w:t>í</w:t>
      </w:r>
      <w:r w:rsidRPr="004842F0">
        <w:rPr>
          <w:rFonts w:ascii="Cambria" w:hAnsi="Cambria"/>
          <w:sz w:val="22"/>
        </w:rPr>
        <w:t>pade, ak Objedn</w:t>
      </w:r>
      <w:r w:rsidRPr="004842F0">
        <w:rPr>
          <w:rFonts w:ascii="Cambria" w:hAnsi="Cambria" w:cs="Proba Pro"/>
          <w:sz w:val="22"/>
        </w:rPr>
        <w:t>á</w:t>
      </w:r>
      <w:r w:rsidRPr="004842F0">
        <w:rPr>
          <w:rFonts w:ascii="Cambria" w:hAnsi="Cambria"/>
          <w:sz w:val="22"/>
        </w:rPr>
        <w:t>vate</w:t>
      </w:r>
      <w:r w:rsidRPr="004842F0">
        <w:rPr>
          <w:rFonts w:ascii="Cambria" w:hAnsi="Cambria" w:cs="Proba Pro"/>
          <w:sz w:val="22"/>
        </w:rPr>
        <w:t>ľ</w:t>
      </w:r>
      <w:r w:rsidRPr="004842F0">
        <w:rPr>
          <w:rFonts w:ascii="Cambria" w:hAnsi="Cambria"/>
          <w:sz w:val="22"/>
        </w:rPr>
        <w:t xml:space="preserve"> vyd</w:t>
      </w:r>
      <w:r w:rsidRPr="004842F0">
        <w:rPr>
          <w:rFonts w:ascii="Cambria" w:hAnsi="Cambria" w:cs="Proba Pro"/>
          <w:sz w:val="22"/>
        </w:rPr>
        <w:t>á</w:t>
      </w:r>
      <w:r w:rsidRPr="004842F0">
        <w:rPr>
          <w:rFonts w:ascii="Cambria" w:hAnsi="Cambria"/>
          <w:sz w:val="22"/>
        </w:rPr>
        <w:t xml:space="preserve"> Preberac</w:t>
      </w:r>
      <w:r w:rsidRPr="004842F0">
        <w:rPr>
          <w:rFonts w:ascii="Cambria" w:hAnsi="Cambria" w:cs="Proba Pro"/>
          <w:sz w:val="22"/>
        </w:rPr>
        <w:t>í</w:t>
      </w:r>
      <w:r w:rsidRPr="004842F0">
        <w:rPr>
          <w:rFonts w:ascii="Cambria" w:hAnsi="Cambria"/>
          <w:sz w:val="22"/>
        </w:rPr>
        <w:t xml:space="preserve"> protokol pod</w:t>
      </w:r>
      <w:r w:rsidRPr="004842F0">
        <w:rPr>
          <w:rFonts w:ascii="Cambria" w:hAnsi="Cambria" w:cs="Proba Pro"/>
          <w:sz w:val="22"/>
        </w:rPr>
        <w:t>ľ</w:t>
      </w:r>
      <w:r w:rsidRPr="004842F0">
        <w:rPr>
          <w:rFonts w:ascii="Cambria" w:hAnsi="Cambria"/>
          <w:sz w:val="22"/>
        </w:rPr>
        <w:t xml:space="preserve">a bodu </w:t>
      </w:r>
      <w:r w:rsidRPr="004842F0">
        <w:rPr>
          <w:rFonts w:ascii="Cambria" w:hAnsi="Cambria"/>
          <w:sz w:val="22"/>
        </w:rPr>
        <w:fldChar w:fldCharType="begin"/>
      </w:r>
      <w:r w:rsidRPr="004842F0">
        <w:rPr>
          <w:rFonts w:ascii="Cambria" w:hAnsi="Cambria"/>
          <w:sz w:val="22"/>
        </w:rPr>
        <w:instrText xml:space="preserve"> REF _Ref485124571 \r \h </w:instrText>
      </w:r>
      <w:r w:rsidRPr="004842F0">
        <w:rPr>
          <w:rFonts w:ascii="Cambria" w:hAnsi="Cambria"/>
          <w:sz w:val="22"/>
          <w:highlight w:val="yellow"/>
        </w:rPr>
        <w:instrText xml:space="preserve"> \* MERGEFORMAT </w:instrText>
      </w:r>
      <w:r w:rsidRPr="004842F0">
        <w:rPr>
          <w:rFonts w:ascii="Cambria" w:hAnsi="Cambria"/>
          <w:sz w:val="22"/>
        </w:rPr>
      </w:r>
      <w:r w:rsidRPr="004842F0">
        <w:rPr>
          <w:rFonts w:ascii="Cambria" w:hAnsi="Cambria"/>
          <w:sz w:val="22"/>
        </w:rPr>
        <w:fldChar w:fldCharType="separate"/>
      </w:r>
      <w:r w:rsidR="00EE7B40">
        <w:rPr>
          <w:rFonts w:ascii="Cambria" w:hAnsi="Cambria"/>
          <w:sz w:val="22"/>
        </w:rPr>
        <w:t>3.9.4a)</w:t>
      </w:r>
      <w:r w:rsidRPr="004842F0">
        <w:rPr>
          <w:rFonts w:ascii="Cambria" w:hAnsi="Cambria"/>
          <w:sz w:val="22"/>
        </w:rPr>
        <w:fldChar w:fldCharType="end"/>
      </w:r>
      <w:r w:rsidRPr="004842F0">
        <w:rPr>
          <w:rFonts w:ascii="Cambria" w:hAnsi="Cambria"/>
          <w:sz w:val="22"/>
        </w:rPr>
        <w:t xml:space="preserve"> s</w:t>
      </w:r>
      <w:r w:rsidRPr="004842F0">
        <w:rPr>
          <w:rFonts w:ascii="Cambria" w:hAnsi="Cambria" w:cs="Calibri"/>
          <w:sz w:val="22"/>
        </w:rPr>
        <w:t> </w:t>
      </w:r>
      <w:r w:rsidRPr="004842F0">
        <w:rPr>
          <w:rFonts w:ascii="Cambria" w:hAnsi="Cambria"/>
          <w:sz w:val="22"/>
        </w:rPr>
        <w:t>v</w:t>
      </w:r>
      <w:r w:rsidRPr="004842F0">
        <w:rPr>
          <w:rFonts w:ascii="Cambria" w:hAnsi="Cambria" w:cs="Proba Pro"/>
          <w:sz w:val="22"/>
        </w:rPr>
        <w:t>ý</w:t>
      </w:r>
      <w:r w:rsidRPr="004842F0">
        <w:rPr>
          <w:rFonts w:ascii="Cambria" w:hAnsi="Cambria"/>
          <w:sz w:val="22"/>
        </w:rPr>
        <w:t>nimkou drobn</w:t>
      </w:r>
      <w:r w:rsidRPr="004842F0">
        <w:rPr>
          <w:rFonts w:ascii="Cambria" w:hAnsi="Cambria" w:cs="Proba Pro"/>
          <w:sz w:val="22"/>
        </w:rPr>
        <w:t>ý</w:t>
      </w:r>
      <w:r w:rsidRPr="004842F0">
        <w:rPr>
          <w:rFonts w:ascii="Cambria" w:hAnsi="Cambria"/>
          <w:sz w:val="22"/>
        </w:rPr>
        <w:t>ch nedokon</w:t>
      </w:r>
      <w:r w:rsidRPr="004842F0">
        <w:rPr>
          <w:rFonts w:ascii="Cambria" w:hAnsi="Cambria" w:cs="Proba Pro"/>
          <w:sz w:val="22"/>
        </w:rPr>
        <w:t>č</w:t>
      </w:r>
      <w:r w:rsidRPr="004842F0">
        <w:rPr>
          <w:rFonts w:ascii="Cambria" w:hAnsi="Cambria"/>
          <w:sz w:val="22"/>
        </w:rPr>
        <w:t>en</w:t>
      </w:r>
      <w:r w:rsidRPr="004842F0">
        <w:rPr>
          <w:rFonts w:ascii="Cambria" w:hAnsi="Cambria" w:cs="Proba Pro"/>
          <w:sz w:val="22"/>
        </w:rPr>
        <w:t>ý</w:t>
      </w:r>
      <w:r w:rsidRPr="004842F0">
        <w:rPr>
          <w:rFonts w:ascii="Cambria" w:hAnsi="Cambria"/>
          <w:sz w:val="22"/>
        </w:rPr>
        <w:t>ch pr</w:t>
      </w:r>
      <w:r w:rsidRPr="004842F0">
        <w:rPr>
          <w:rFonts w:ascii="Cambria" w:hAnsi="Cambria" w:cs="Proba Pro"/>
          <w:sz w:val="22"/>
        </w:rPr>
        <w:t>á</w:t>
      </w:r>
      <w:r w:rsidRPr="004842F0">
        <w:rPr>
          <w:rFonts w:ascii="Cambria" w:hAnsi="Cambria"/>
          <w:sz w:val="22"/>
        </w:rPr>
        <w:t>c a</w:t>
      </w:r>
      <w:r w:rsidRPr="004842F0">
        <w:rPr>
          <w:rFonts w:ascii="Cambria" w:hAnsi="Cambria" w:cs="Calibri"/>
          <w:sz w:val="22"/>
        </w:rPr>
        <w:t> </w:t>
      </w:r>
      <w:r w:rsidRPr="004842F0">
        <w:rPr>
          <w:rFonts w:ascii="Cambria" w:hAnsi="Cambria"/>
          <w:sz w:val="22"/>
        </w:rPr>
        <w:t>v</w:t>
      </w:r>
      <w:r w:rsidRPr="004842F0">
        <w:rPr>
          <w:rFonts w:ascii="Cambria" w:hAnsi="Cambria" w:cs="Proba Pro"/>
          <w:sz w:val="22"/>
        </w:rPr>
        <w:t>á</w:t>
      </w:r>
      <w:r w:rsidRPr="004842F0">
        <w:rPr>
          <w:rFonts w:ascii="Cambria" w:hAnsi="Cambria"/>
          <w:sz w:val="22"/>
        </w:rPr>
        <w:t>d, ktor</w:t>
      </w:r>
      <w:r w:rsidRPr="004842F0">
        <w:rPr>
          <w:rFonts w:ascii="Cambria" w:hAnsi="Cambria" w:cs="Proba Pro"/>
          <w:sz w:val="22"/>
        </w:rPr>
        <w:t>é</w:t>
      </w:r>
      <w:r w:rsidRPr="004842F0">
        <w:rPr>
          <w:rFonts w:ascii="Cambria" w:hAnsi="Cambria"/>
          <w:sz w:val="22"/>
        </w:rPr>
        <w:t xml:space="preserve"> nebr</w:t>
      </w:r>
      <w:r w:rsidRPr="004842F0">
        <w:rPr>
          <w:rFonts w:ascii="Cambria" w:hAnsi="Cambria" w:cs="Proba Pro"/>
          <w:sz w:val="22"/>
        </w:rPr>
        <w:t>á</w:t>
      </w:r>
      <w:r w:rsidRPr="004842F0">
        <w:rPr>
          <w:rFonts w:ascii="Cambria" w:hAnsi="Cambria"/>
          <w:sz w:val="22"/>
        </w:rPr>
        <w:t>nia u</w:t>
      </w:r>
      <w:r w:rsidRPr="004842F0">
        <w:rPr>
          <w:rFonts w:ascii="Cambria" w:hAnsi="Cambria" w:cs="Proba Pro"/>
          <w:sz w:val="22"/>
        </w:rPr>
        <w:t>ží</w:t>
      </w:r>
      <w:r w:rsidRPr="004842F0">
        <w:rPr>
          <w:rFonts w:ascii="Cambria" w:hAnsi="Cambria"/>
          <w:sz w:val="22"/>
        </w:rPr>
        <w:t xml:space="preserve">vaniu </w:t>
      </w:r>
      <w:r w:rsidR="00A708E4">
        <w:rPr>
          <w:rFonts w:ascii="Cambria" w:hAnsi="Cambria"/>
          <w:bCs/>
          <w:iCs/>
          <w:sz w:val="22"/>
        </w:rPr>
        <w:t>príslušnej časti Diela</w:t>
      </w:r>
      <w:r w:rsidRPr="004842F0">
        <w:rPr>
          <w:rFonts w:ascii="Cambria" w:hAnsi="Cambria"/>
          <w:sz w:val="22"/>
        </w:rPr>
        <w:t>, Objedn</w:t>
      </w:r>
      <w:r w:rsidRPr="004842F0">
        <w:rPr>
          <w:rFonts w:ascii="Cambria" w:hAnsi="Cambria" w:cs="Proba Pro"/>
          <w:sz w:val="22"/>
        </w:rPr>
        <w:t>á</w:t>
      </w:r>
      <w:r w:rsidRPr="004842F0">
        <w:rPr>
          <w:rFonts w:ascii="Cambria" w:hAnsi="Cambria"/>
          <w:sz w:val="22"/>
        </w:rPr>
        <w:t>vate</w:t>
      </w:r>
      <w:r w:rsidRPr="004842F0">
        <w:rPr>
          <w:rFonts w:ascii="Cambria" w:hAnsi="Cambria" w:cs="Proba Pro"/>
          <w:sz w:val="22"/>
        </w:rPr>
        <w:t>ľ</w:t>
      </w:r>
      <w:r w:rsidRPr="004842F0">
        <w:rPr>
          <w:rFonts w:ascii="Cambria" w:hAnsi="Cambria"/>
          <w:sz w:val="22"/>
        </w:rPr>
        <w:t xml:space="preserve"> v</w:t>
      </w:r>
      <w:r w:rsidRPr="004842F0">
        <w:rPr>
          <w:rFonts w:ascii="Cambria" w:hAnsi="Cambria" w:cs="Calibri"/>
          <w:sz w:val="22"/>
        </w:rPr>
        <w:t> </w:t>
      </w:r>
      <w:r w:rsidRPr="004842F0">
        <w:rPr>
          <w:rFonts w:ascii="Cambria" w:hAnsi="Cambria"/>
          <w:sz w:val="22"/>
        </w:rPr>
        <w:t>Preberacom protokole ur</w:t>
      </w:r>
      <w:r w:rsidRPr="004842F0">
        <w:rPr>
          <w:rFonts w:ascii="Cambria" w:hAnsi="Cambria" w:cs="Proba Pro"/>
          <w:sz w:val="22"/>
        </w:rPr>
        <w:t xml:space="preserve">čí alebo sa so Zhotoviteľom dohodne na </w:t>
      </w:r>
      <w:r w:rsidRPr="004842F0">
        <w:rPr>
          <w:rFonts w:ascii="Cambria" w:hAnsi="Cambria"/>
          <w:sz w:val="22"/>
        </w:rPr>
        <w:t>primeran</w:t>
      </w:r>
      <w:r w:rsidRPr="004842F0">
        <w:rPr>
          <w:rFonts w:ascii="Cambria" w:hAnsi="Cambria" w:cs="Proba Pro"/>
          <w:sz w:val="22"/>
        </w:rPr>
        <w:t>ej</w:t>
      </w:r>
      <w:r w:rsidRPr="004842F0">
        <w:rPr>
          <w:rFonts w:ascii="Cambria" w:hAnsi="Cambria"/>
          <w:sz w:val="22"/>
        </w:rPr>
        <w:t xml:space="preserve"> lehote na odstr</w:t>
      </w:r>
      <w:r w:rsidRPr="004842F0">
        <w:rPr>
          <w:rFonts w:ascii="Cambria" w:hAnsi="Cambria" w:cs="Proba Pro"/>
          <w:sz w:val="22"/>
        </w:rPr>
        <w:t>á</w:t>
      </w:r>
      <w:r w:rsidRPr="004842F0">
        <w:rPr>
          <w:rFonts w:ascii="Cambria" w:hAnsi="Cambria"/>
          <w:sz w:val="22"/>
        </w:rPr>
        <w:t>nenie t</w:t>
      </w:r>
      <w:r w:rsidRPr="004842F0">
        <w:rPr>
          <w:rFonts w:ascii="Cambria" w:hAnsi="Cambria" w:cs="Proba Pro"/>
          <w:sz w:val="22"/>
        </w:rPr>
        <w:t>ý</w:t>
      </w:r>
      <w:r w:rsidRPr="004842F0">
        <w:rPr>
          <w:rFonts w:ascii="Cambria" w:hAnsi="Cambria"/>
          <w:sz w:val="22"/>
        </w:rPr>
        <w:t>chto v</w:t>
      </w:r>
      <w:r w:rsidRPr="004842F0">
        <w:rPr>
          <w:rFonts w:ascii="Cambria" w:hAnsi="Cambria" w:cs="Proba Pro"/>
          <w:sz w:val="22"/>
        </w:rPr>
        <w:t>á</w:t>
      </w:r>
      <w:r w:rsidRPr="004842F0">
        <w:rPr>
          <w:rFonts w:ascii="Cambria" w:hAnsi="Cambria"/>
          <w:sz w:val="22"/>
        </w:rPr>
        <w:t>d a</w:t>
      </w:r>
      <w:r w:rsidRPr="004842F0">
        <w:rPr>
          <w:rFonts w:ascii="Cambria" w:hAnsi="Cambria" w:cs="Calibri"/>
          <w:sz w:val="22"/>
        </w:rPr>
        <w:t> </w:t>
      </w:r>
      <w:r w:rsidRPr="004842F0">
        <w:rPr>
          <w:rFonts w:ascii="Cambria" w:hAnsi="Cambria"/>
          <w:sz w:val="22"/>
        </w:rPr>
        <w:t>nedorobkov. O</w:t>
      </w:r>
      <w:r w:rsidRPr="004842F0">
        <w:rPr>
          <w:rFonts w:ascii="Cambria" w:hAnsi="Cambria" w:cs="Calibri"/>
          <w:sz w:val="22"/>
        </w:rPr>
        <w:t> </w:t>
      </w:r>
      <w:r w:rsidRPr="004842F0">
        <w:rPr>
          <w:rFonts w:ascii="Cambria" w:hAnsi="Cambria" w:cs="Proba Pro"/>
          <w:sz w:val="22"/>
        </w:rPr>
        <w:t>ú</w:t>
      </w:r>
      <w:r w:rsidRPr="004842F0">
        <w:rPr>
          <w:rFonts w:ascii="Cambria" w:hAnsi="Cambria"/>
          <w:sz w:val="22"/>
        </w:rPr>
        <w:t>plnom odstr</w:t>
      </w:r>
      <w:r w:rsidRPr="004842F0">
        <w:rPr>
          <w:rFonts w:ascii="Cambria" w:hAnsi="Cambria" w:cs="Proba Pro"/>
          <w:sz w:val="22"/>
        </w:rPr>
        <w:t>á</w:t>
      </w:r>
      <w:r w:rsidRPr="004842F0">
        <w:rPr>
          <w:rFonts w:ascii="Cambria" w:hAnsi="Cambria"/>
          <w:sz w:val="22"/>
        </w:rPr>
        <w:t>nen</w:t>
      </w:r>
      <w:r w:rsidRPr="004842F0">
        <w:rPr>
          <w:rFonts w:ascii="Cambria" w:hAnsi="Cambria" w:cs="Proba Pro"/>
          <w:sz w:val="22"/>
        </w:rPr>
        <w:t>í</w:t>
      </w:r>
      <w:r w:rsidRPr="004842F0">
        <w:rPr>
          <w:rFonts w:ascii="Cambria" w:hAnsi="Cambria"/>
          <w:sz w:val="22"/>
        </w:rPr>
        <w:t xml:space="preserve"> vád a</w:t>
      </w:r>
      <w:r w:rsidRPr="004842F0">
        <w:rPr>
          <w:rFonts w:ascii="Cambria" w:hAnsi="Cambria" w:cs="Calibri"/>
          <w:sz w:val="22"/>
        </w:rPr>
        <w:t> </w:t>
      </w:r>
      <w:r w:rsidRPr="004842F0">
        <w:rPr>
          <w:rFonts w:ascii="Cambria" w:hAnsi="Cambria"/>
          <w:sz w:val="22"/>
        </w:rPr>
        <w:t>nedorobkov pod</w:t>
      </w:r>
      <w:r w:rsidRPr="004842F0">
        <w:rPr>
          <w:rFonts w:ascii="Cambria" w:hAnsi="Cambria" w:cs="Proba Pro"/>
          <w:sz w:val="22"/>
        </w:rPr>
        <w:t>ľ</w:t>
      </w:r>
      <w:r w:rsidRPr="004842F0">
        <w:rPr>
          <w:rFonts w:ascii="Cambria" w:hAnsi="Cambria"/>
          <w:sz w:val="22"/>
        </w:rPr>
        <w:t>a Zmluvné strany vyhotovia protokol o</w:t>
      </w:r>
      <w:r w:rsidRPr="004842F0">
        <w:rPr>
          <w:rFonts w:ascii="Cambria" w:hAnsi="Cambria" w:cs="Calibri"/>
          <w:sz w:val="22"/>
        </w:rPr>
        <w:t> </w:t>
      </w:r>
      <w:r w:rsidRPr="004842F0">
        <w:rPr>
          <w:rFonts w:ascii="Cambria" w:hAnsi="Cambria" w:cs="Proba Pro"/>
          <w:sz w:val="22"/>
        </w:rPr>
        <w:t>ú</w:t>
      </w:r>
      <w:r w:rsidRPr="004842F0">
        <w:rPr>
          <w:rFonts w:ascii="Cambria" w:hAnsi="Cambria"/>
          <w:sz w:val="22"/>
        </w:rPr>
        <w:t>plnom odstr</w:t>
      </w:r>
      <w:r w:rsidRPr="004842F0">
        <w:rPr>
          <w:rFonts w:ascii="Cambria" w:hAnsi="Cambria" w:cs="Proba Pro"/>
          <w:sz w:val="22"/>
        </w:rPr>
        <w:t>á</w:t>
      </w:r>
      <w:r w:rsidRPr="004842F0">
        <w:rPr>
          <w:rFonts w:ascii="Cambria" w:hAnsi="Cambria"/>
          <w:sz w:val="22"/>
        </w:rPr>
        <w:t>nen</w:t>
      </w:r>
      <w:r w:rsidRPr="004842F0">
        <w:rPr>
          <w:rFonts w:ascii="Cambria" w:hAnsi="Cambria" w:cs="Proba Pro"/>
          <w:sz w:val="22"/>
        </w:rPr>
        <w:t>í</w:t>
      </w:r>
      <w:r w:rsidRPr="004842F0">
        <w:rPr>
          <w:rFonts w:ascii="Cambria" w:hAnsi="Cambria"/>
          <w:sz w:val="22"/>
        </w:rPr>
        <w:t xml:space="preserve"> v</w:t>
      </w:r>
      <w:r w:rsidRPr="004842F0">
        <w:rPr>
          <w:rFonts w:ascii="Cambria" w:hAnsi="Cambria" w:cs="Proba Pro"/>
          <w:sz w:val="22"/>
        </w:rPr>
        <w:t>á</w:t>
      </w:r>
      <w:r w:rsidRPr="004842F0">
        <w:rPr>
          <w:rFonts w:ascii="Cambria" w:hAnsi="Cambria"/>
          <w:sz w:val="22"/>
        </w:rPr>
        <w:t>d a</w:t>
      </w:r>
      <w:r w:rsidRPr="004842F0">
        <w:rPr>
          <w:rFonts w:ascii="Cambria" w:hAnsi="Cambria" w:cs="Calibri"/>
          <w:sz w:val="22"/>
        </w:rPr>
        <w:t> </w:t>
      </w:r>
      <w:r w:rsidRPr="004842F0">
        <w:rPr>
          <w:rFonts w:ascii="Cambria" w:hAnsi="Cambria"/>
          <w:sz w:val="22"/>
        </w:rPr>
        <w:t>nedorobkov. Tento protokol mus</w:t>
      </w:r>
      <w:r w:rsidRPr="004842F0">
        <w:rPr>
          <w:rFonts w:ascii="Cambria" w:hAnsi="Cambria" w:cs="Proba Pro"/>
          <w:sz w:val="22"/>
        </w:rPr>
        <w:t>í</w:t>
      </w:r>
      <w:r w:rsidRPr="004842F0">
        <w:rPr>
          <w:rFonts w:ascii="Cambria" w:hAnsi="Cambria"/>
          <w:sz w:val="22"/>
        </w:rPr>
        <w:t xml:space="preserve"> by</w:t>
      </w:r>
      <w:r w:rsidRPr="004842F0">
        <w:rPr>
          <w:rFonts w:ascii="Cambria" w:hAnsi="Cambria" w:cs="Proba Pro"/>
          <w:sz w:val="22"/>
        </w:rPr>
        <w:t>ť</w:t>
      </w:r>
      <w:r w:rsidRPr="004842F0">
        <w:rPr>
          <w:rFonts w:ascii="Cambria" w:hAnsi="Cambria"/>
          <w:sz w:val="22"/>
        </w:rPr>
        <w:t xml:space="preserve"> podp</w:t>
      </w:r>
      <w:r w:rsidRPr="004842F0">
        <w:rPr>
          <w:rFonts w:ascii="Cambria" w:hAnsi="Cambria" w:cs="Proba Pro"/>
          <w:sz w:val="22"/>
        </w:rPr>
        <w:t>í</w:t>
      </w:r>
      <w:r w:rsidRPr="004842F0">
        <w:rPr>
          <w:rFonts w:ascii="Cambria" w:hAnsi="Cambria"/>
          <w:sz w:val="22"/>
        </w:rPr>
        <w:t>san</w:t>
      </w:r>
      <w:r w:rsidRPr="004842F0">
        <w:rPr>
          <w:rFonts w:ascii="Cambria" w:hAnsi="Cambria" w:cs="Proba Pro"/>
          <w:sz w:val="22"/>
        </w:rPr>
        <w:t>ý</w:t>
      </w:r>
      <w:r w:rsidRPr="004842F0">
        <w:rPr>
          <w:rFonts w:ascii="Cambria" w:hAnsi="Cambria"/>
          <w:sz w:val="22"/>
        </w:rPr>
        <w:t xml:space="preserve"> oboma Zmluvn</w:t>
      </w:r>
      <w:r w:rsidRPr="004842F0">
        <w:rPr>
          <w:rFonts w:ascii="Cambria" w:hAnsi="Cambria" w:cs="Proba Pro"/>
          <w:sz w:val="22"/>
        </w:rPr>
        <w:t>ý</w:t>
      </w:r>
      <w:r w:rsidRPr="004842F0">
        <w:rPr>
          <w:rFonts w:ascii="Cambria" w:hAnsi="Cambria"/>
          <w:sz w:val="22"/>
        </w:rPr>
        <w:t>mi stranami.</w:t>
      </w:r>
      <w:bookmarkEnd w:id="56"/>
    </w:p>
    <w:p w14:paraId="25A61387" w14:textId="1518DBFB" w:rsidR="00862FF2" w:rsidRPr="00AA497D" w:rsidRDefault="00862FF2" w:rsidP="00426C94">
      <w:pPr>
        <w:numPr>
          <w:ilvl w:val="2"/>
          <w:numId w:val="16"/>
        </w:numPr>
        <w:spacing w:before="0" w:after="120" w:line="240" w:lineRule="auto"/>
        <w:jc w:val="both"/>
        <w:rPr>
          <w:rFonts w:ascii="Cambria" w:hAnsi="Cambria"/>
          <w:bCs/>
          <w:iCs/>
          <w:sz w:val="22"/>
        </w:rPr>
      </w:pPr>
      <w:bookmarkStart w:id="57" w:name="_Ref485124722"/>
      <w:r w:rsidRPr="004842F0">
        <w:rPr>
          <w:rFonts w:ascii="Cambria" w:hAnsi="Cambria"/>
          <w:sz w:val="22"/>
        </w:rPr>
        <w:t>Pokia</w:t>
      </w:r>
      <w:r w:rsidRPr="004842F0">
        <w:rPr>
          <w:rFonts w:ascii="Cambria" w:hAnsi="Cambria" w:cs="Proba Pro"/>
          <w:sz w:val="22"/>
        </w:rPr>
        <w:t>ľ</w:t>
      </w:r>
      <w:r w:rsidRPr="004842F0">
        <w:rPr>
          <w:rFonts w:ascii="Cambria" w:hAnsi="Cambria"/>
          <w:sz w:val="22"/>
        </w:rPr>
        <w:t xml:space="preserve"> Zhotoviteľ neodstráni vady a</w:t>
      </w:r>
      <w:r w:rsidRPr="004842F0">
        <w:rPr>
          <w:rFonts w:ascii="Cambria" w:hAnsi="Cambria" w:cs="Calibri"/>
          <w:sz w:val="22"/>
        </w:rPr>
        <w:t> </w:t>
      </w:r>
      <w:r w:rsidRPr="004842F0">
        <w:rPr>
          <w:rFonts w:ascii="Cambria" w:hAnsi="Cambria"/>
          <w:sz w:val="22"/>
        </w:rPr>
        <w:t xml:space="preserve">nedorobky </w:t>
      </w:r>
      <w:r w:rsidR="00A708E4">
        <w:rPr>
          <w:rFonts w:ascii="Cambria" w:hAnsi="Cambria"/>
          <w:bCs/>
          <w:iCs/>
          <w:sz w:val="22"/>
        </w:rPr>
        <w:t>príslušnej časti Diela</w:t>
      </w:r>
      <w:r w:rsidR="00A708E4" w:rsidRPr="004842F0">
        <w:rPr>
          <w:rFonts w:ascii="Cambria" w:hAnsi="Cambria"/>
          <w:bCs/>
          <w:iCs/>
          <w:sz w:val="22"/>
        </w:rPr>
        <w:t xml:space="preserve"> </w:t>
      </w:r>
      <w:r w:rsidRPr="004842F0">
        <w:rPr>
          <w:rFonts w:ascii="Cambria" w:hAnsi="Cambria"/>
          <w:sz w:val="22"/>
        </w:rPr>
        <w:t>v</w:t>
      </w:r>
      <w:r w:rsidRPr="004842F0">
        <w:rPr>
          <w:rFonts w:ascii="Cambria" w:hAnsi="Cambria" w:cs="Calibri"/>
          <w:sz w:val="22"/>
        </w:rPr>
        <w:t> </w:t>
      </w:r>
      <w:r w:rsidRPr="004842F0">
        <w:rPr>
          <w:rFonts w:ascii="Cambria" w:hAnsi="Cambria"/>
          <w:sz w:val="22"/>
        </w:rPr>
        <w:t>dodato</w:t>
      </w:r>
      <w:r w:rsidRPr="004842F0">
        <w:rPr>
          <w:rFonts w:ascii="Cambria" w:hAnsi="Cambria" w:cs="Proba Pro"/>
          <w:sz w:val="22"/>
        </w:rPr>
        <w:t>č</w:t>
      </w:r>
      <w:r w:rsidRPr="004842F0">
        <w:rPr>
          <w:rFonts w:ascii="Cambria" w:hAnsi="Cambria"/>
          <w:sz w:val="22"/>
        </w:rPr>
        <w:t>nej primeranej lehote určenej v</w:t>
      </w:r>
      <w:r w:rsidRPr="004842F0">
        <w:rPr>
          <w:rFonts w:ascii="Cambria" w:hAnsi="Cambria" w:cs="Calibri"/>
          <w:sz w:val="22"/>
        </w:rPr>
        <w:t> </w:t>
      </w:r>
      <w:r w:rsidRPr="004842F0">
        <w:rPr>
          <w:rFonts w:ascii="Cambria" w:hAnsi="Cambria"/>
          <w:sz w:val="22"/>
        </w:rPr>
        <w:t>Preberacom protokole pod</w:t>
      </w:r>
      <w:r w:rsidRPr="004842F0">
        <w:rPr>
          <w:rFonts w:ascii="Cambria" w:hAnsi="Cambria" w:cs="Proba Pro"/>
          <w:sz w:val="22"/>
        </w:rPr>
        <w:t>ľ</w:t>
      </w:r>
      <w:r w:rsidRPr="004842F0">
        <w:rPr>
          <w:rFonts w:ascii="Cambria" w:hAnsi="Cambria"/>
          <w:sz w:val="22"/>
        </w:rPr>
        <w:t xml:space="preserve">a bodu </w:t>
      </w:r>
      <w:r w:rsidRPr="004842F0">
        <w:rPr>
          <w:rFonts w:ascii="Cambria" w:hAnsi="Cambria"/>
          <w:sz w:val="22"/>
        </w:rPr>
        <w:fldChar w:fldCharType="begin"/>
      </w:r>
      <w:r w:rsidRPr="004842F0">
        <w:rPr>
          <w:rFonts w:ascii="Cambria" w:hAnsi="Cambria"/>
          <w:sz w:val="22"/>
        </w:rPr>
        <w:instrText xml:space="preserve"> REF _Ref485124571 \r \h  \* MERGEFORMAT </w:instrText>
      </w:r>
      <w:r w:rsidRPr="004842F0">
        <w:rPr>
          <w:rFonts w:ascii="Cambria" w:hAnsi="Cambria"/>
          <w:sz w:val="22"/>
        </w:rPr>
      </w:r>
      <w:r w:rsidRPr="004842F0">
        <w:rPr>
          <w:rFonts w:ascii="Cambria" w:hAnsi="Cambria"/>
          <w:sz w:val="22"/>
        </w:rPr>
        <w:fldChar w:fldCharType="separate"/>
      </w:r>
      <w:r w:rsidR="00EE7B40">
        <w:rPr>
          <w:rFonts w:ascii="Cambria" w:hAnsi="Cambria"/>
          <w:sz w:val="22"/>
        </w:rPr>
        <w:t>3.9.4a)</w:t>
      </w:r>
      <w:r w:rsidRPr="004842F0">
        <w:rPr>
          <w:rFonts w:ascii="Cambria" w:hAnsi="Cambria"/>
          <w:sz w:val="22"/>
        </w:rPr>
        <w:fldChar w:fldCharType="end"/>
      </w:r>
      <w:r w:rsidRPr="004842F0">
        <w:rPr>
          <w:rFonts w:ascii="Cambria" w:hAnsi="Cambria"/>
          <w:sz w:val="22"/>
        </w:rPr>
        <w:t xml:space="preserve"> vznik</w:t>
      </w:r>
      <w:r w:rsidRPr="004842F0">
        <w:rPr>
          <w:rFonts w:ascii="Cambria" w:hAnsi="Cambria" w:cs="Proba Pro"/>
          <w:sz w:val="22"/>
        </w:rPr>
        <w:t>á</w:t>
      </w:r>
      <w:r w:rsidRPr="004842F0">
        <w:rPr>
          <w:rFonts w:ascii="Cambria" w:hAnsi="Cambria"/>
          <w:sz w:val="22"/>
        </w:rPr>
        <w:t xml:space="preserve"> Objedn</w:t>
      </w:r>
      <w:r w:rsidRPr="004842F0">
        <w:rPr>
          <w:rFonts w:ascii="Cambria" w:hAnsi="Cambria" w:cs="Proba Pro"/>
          <w:sz w:val="22"/>
        </w:rPr>
        <w:t>á</w:t>
      </w:r>
      <w:r w:rsidRPr="004842F0">
        <w:rPr>
          <w:rFonts w:ascii="Cambria" w:hAnsi="Cambria"/>
          <w:sz w:val="22"/>
        </w:rPr>
        <w:t>vate</w:t>
      </w:r>
      <w:r w:rsidRPr="004842F0">
        <w:rPr>
          <w:rFonts w:ascii="Cambria" w:hAnsi="Cambria" w:cs="Proba Pro"/>
          <w:sz w:val="22"/>
        </w:rPr>
        <w:t>ľ</w:t>
      </w:r>
      <w:r w:rsidRPr="004842F0">
        <w:rPr>
          <w:rFonts w:ascii="Cambria" w:hAnsi="Cambria"/>
          <w:sz w:val="22"/>
        </w:rPr>
        <w:t>ovi n</w:t>
      </w:r>
      <w:r w:rsidRPr="004842F0">
        <w:rPr>
          <w:rFonts w:ascii="Cambria" w:hAnsi="Cambria" w:cs="Proba Pro"/>
          <w:sz w:val="22"/>
        </w:rPr>
        <w:t>á</w:t>
      </w:r>
      <w:r w:rsidRPr="004842F0">
        <w:rPr>
          <w:rFonts w:ascii="Cambria" w:hAnsi="Cambria"/>
          <w:sz w:val="22"/>
        </w:rPr>
        <w:t>rok na z</w:t>
      </w:r>
      <w:r w:rsidRPr="004842F0">
        <w:rPr>
          <w:rFonts w:ascii="Cambria" w:hAnsi="Cambria" w:cs="Proba Pro"/>
          <w:sz w:val="22"/>
        </w:rPr>
        <w:t>a</w:t>
      </w:r>
      <w:r w:rsidRPr="004842F0">
        <w:rPr>
          <w:rFonts w:ascii="Cambria" w:hAnsi="Cambria"/>
          <w:sz w:val="22"/>
        </w:rPr>
        <w:t xml:space="preserve">platenie zmluvnej pokuty podľa bodu </w:t>
      </w:r>
      <w:r w:rsidRPr="004842F0">
        <w:rPr>
          <w:rFonts w:ascii="Cambria" w:hAnsi="Cambria"/>
          <w:sz w:val="22"/>
        </w:rPr>
        <w:fldChar w:fldCharType="begin"/>
      </w:r>
      <w:r w:rsidRPr="004842F0">
        <w:rPr>
          <w:rFonts w:ascii="Cambria" w:hAnsi="Cambria"/>
          <w:sz w:val="22"/>
        </w:rPr>
        <w:instrText xml:space="preserve"> REF _Ref485124812 \r \h  \* MERGEFORMAT </w:instrText>
      </w:r>
      <w:r w:rsidRPr="004842F0">
        <w:rPr>
          <w:rFonts w:ascii="Cambria" w:hAnsi="Cambria"/>
          <w:sz w:val="22"/>
        </w:rPr>
      </w:r>
      <w:r w:rsidRPr="004842F0">
        <w:rPr>
          <w:rFonts w:ascii="Cambria" w:hAnsi="Cambria"/>
          <w:sz w:val="22"/>
        </w:rPr>
        <w:fldChar w:fldCharType="separate"/>
      </w:r>
      <w:r w:rsidR="00EE7B40">
        <w:rPr>
          <w:rFonts w:ascii="Cambria" w:hAnsi="Cambria"/>
          <w:sz w:val="22"/>
        </w:rPr>
        <w:t>4.5.1c)</w:t>
      </w:r>
      <w:r w:rsidRPr="004842F0">
        <w:rPr>
          <w:rFonts w:ascii="Cambria" w:hAnsi="Cambria"/>
          <w:sz w:val="22"/>
        </w:rPr>
        <w:fldChar w:fldCharType="end"/>
      </w:r>
      <w:r w:rsidRPr="004842F0">
        <w:rPr>
          <w:rFonts w:ascii="Cambria" w:hAnsi="Cambria"/>
          <w:sz w:val="22"/>
        </w:rPr>
        <w:t xml:space="preserve"> tejto Zmluvy. V</w:t>
      </w:r>
      <w:r w:rsidRPr="004842F0">
        <w:rPr>
          <w:rFonts w:ascii="Cambria" w:hAnsi="Cambria" w:cs="Calibri"/>
          <w:sz w:val="22"/>
        </w:rPr>
        <w:t> </w:t>
      </w:r>
      <w:r w:rsidRPr="004842F0">
        <w:rPr>
          <w:rFonts w:ascii="Cambria" w:hAnsi="Cambria"/>
          <w:sz w:val="22"/>
        </w:rPr>
        <w:t>pr</w:t>
      </w:r>
      <w:r w:rsidRPr="004842F0">
        <w:rPr>
          <w:rFonts w:ascii="Cambria" w:hAnsi="Cambria" w:cs="Proba Pro"/>
          <w:sz w:val="22"/>
        </w:rPr>
        <w:t>í</w:t>
      </w:r>
      <w:r w:rsidRPr="004842F0">
        <w:rPr>
          <w:rFonts w:ascii="Cambria" w:hAnsi="Cambria"/>
          <w:sz w:val="22"/>
        </w:rPr>
        <w:t>pade, ak vznikne Objednávateľovi škoda v</w:t>
      </w:r>
      <w:r w:rsidRPr="004842F0">
        <w:rPr>
          <w:rFonts w:ascii="Cambria" w:hAnsi="Cambria" w:cs="Calibri"/>
          <w:sz w:val="22"/>
        </w:rPr>
        <w:t> </w:t>
      </w:r>
      <w:r w:rsidRPr="004842F0">
        <w:rPr>
          <w:rFonts w:ascii="Cambria" w:hAnsi="Cambria"/>
          <w:sz w:val="22"/>
        </w:rPr>
        <w:t>d</w:t>
      </w:r>
      <w:r w:rsidRPr="004842F0">
        <w:rPr>
          <w:rFonts w:ascii="Cambria" w:hAnsi="Cambria" w:cs="Proba Pro"/>
          <w:sz w:val="22"/>
        </w:rPr>
        <w:t>ô</w:t>
      </w:r>
      <w:r w:rsidRPr="004842F0">
        <w:rPr>
          <w:rFonts w:ascii="Cambria" w:hAnsi="Cambria"/>
          <w:sz w:val="22"/>
        </w:rPr>
        <w:t>sledku u</w:t>
      </w:r>
      <w:r w:rsidRPr="004842F0">
        <w:rPr>
          <w:rFonts w:ascii="Cambria" w:hAnsi="Cambria" w:cs="Proba Pro"/>
          <w:sz w:val="22"/>
        </w:rPr>
        <w:t>ží</w:t>
      </w:r>
      <w:r w:rsidRPr="004842F0">
        <w:rPr>
          <w:rFonts w:ascii="Cambria" w:hAnsi="Cambria"/>
          <w:sz w:val="22"/>
        </w:rPr>
        <w:t xml:space="preserve">vania </w:t>
      </w:r>
      <w:r w:rsidR="00A708E4">
        <w:rPr>
          <w:rFonts w:ascii="Cambria" w:hAnsi="Cambria"/>
          <w:bCs/>
          <w:iCs/>
          <w:sz w:val="22"/>
        </w:rPr>
        <w:t>príslušnej časti Diela</w:t>
      </w:r>
      <w:r w:rsidR="00A708E4" w:rsidRPr="004842F0">
        <w:rPr>
          <w:rFonts w:ascii="Cambria" w:hAnsi="Cambria"/>
          <w:bCs/>
          <w:iCs/>
          <w:sz w:val="22"/>
        </w:rPr>
        <w:t xml:space="preserve"> </w:t>
      </w:r>
      <w:r w:rsidRPr="004842F0">
        <w:rPr>
          <w:rFonts w:ascii="Cambria" w:hAnsi="Cambria"/>
          <w:sz w:val="22"/>
        </w:rPr>
        <w:t>s</w:t>
      </w:r>
      <w:r w:rsidRPr="004842F0">
        <w:rPr>
          <w:rFonts w:ascii="Cambria" w:hAnsi="Cambria" w:cs="Calibri"/>
          <w:sz w:val="22"/>
        </w:rPr>
        <w:t> </w:t>
      </w:r>
      <w:r w:rsidRPr="004842F0">
        <w:rPr>
          <w:rFonts w:ascii="Cambria" w:hAnsi="Cambria"/>
          <w:sz w:val="22"/>
        </w:rPr>
        <w:t>vadami a</w:t>
      </w:r>
      <w:r w:rsidRPr="004842F0">
        <w:rPr>
          <w:rFonts w:ascii="Cambria" w:hAnsi="Cambria" w:cs="Calibri"/>
          <w:sz w:val="22"/>
        </w:rPr>
        <w:t> </w:t>
      </w:r>
      <w:r w:rsidRPr="004842F0">
        <w:rPr>
          <w:rFonts w:ascii="Cambria" w:hAnsi="Cambria"/>
          <w:sz w:val="22"/>
        </w:rPr>
        <w:t>nedorobkami uveden</w:t>
      </w:r>
      <w:r w:rsidRPr="004842F0">
        <w:rPr>
          <w:rFonts w:ascii="Cambria" w:hAnsi="Cambria" w:cs="Proba Pro"/>
          <w:sz w:val="22"/>
        </w:rPr>
        <w:t>ý</w:t>
      </w:r>
      <w:r w:rsidRPr="004842F0">
        <w:rPr>
          <w:rFonts w:ascii="Cambria" w:hAnsi="Cambria"/>
          <w:sz w:val="22"/>
        </w:rPr>
        <w:t>mi v</w:t>
      </w:r>
      <w:r w:rsidRPr="004842F0">
        <w:rPr>
          <w:rFonts w:ascii="Cambria" w:hAnsi="Cambria" w:cs="Calibri"/>
          <w:sz w:val="22"/>
        </w:rPr>
        <w:t> </w:t>
      </w:r>
      <w:r w:rsidRPr="004842F0">
        <w:rPr>
          <w:rFonts w:ascii="Cambria" w:hAnsi="Cambria"/>
          <w:sz w:val="22"/>
        </w:rPr>
        <w:t>Preberacom protokole, Zhotovite</w:t>
      </w:r>
      <w:r w:rsidRPr="004842F0">
        <w:rPr>
          <w:rFonts w:ascii="Cambria" w:hAnsi="Cambria" w:cs="Proba Pro"/>
          <w:sz w:val="22"/>
        </w:rPr>
        <w:t>ľ</w:t>
      </w:r>
      <w:r w:rsidRPr="004842F0">
        <w:rPr>
          <w:rFonts w:ascii="Cambria" w:hAnsi="Cambria"/>
          <w:sz w:val="22"/>
        </w:rPr>
        <w:t xml:space="preserve"> Objedn</w:t>
      </w:r>
      <w:r w:rsidRPr="004842F0">
        <w:rPr>
          <w:rFonts w:ascii="Cambria" w:hAnsi="Cambria" w:cs="Proba Pro"/>
          <w:sz w:val="22"/>
        </w:rPr>
        <w:t>á</w:t>
      </w:r>
      <w:r w:rsidRPr="004842F0">
        <w:rPr>
          <w:rFonts w:ascii="Cambria" w:hAnsi="Cambria"/>
          <w:sz w:val="22"/>
        </w:rPr>
        <w:t>vate</w:t>
      </w:r>
      <w:r w:rsidRPr="004842F0">
        <w:rPr>
          <w:rFonts w:ascii="Cambria" w:hAnsi="Cambria" w:cs="Proba Pro"/>
          <w:sz w:val="22"/>
        </w:rPr>
        <w:t>ľ</w:t>
      </w:r>
      <w:r w:rsidRPr="004842F0">
        <w:rPr>
          <w:rFonts w:ascii="Cambria" w:hAnsi="Cambria"/>
          <w:sz w:val="22"/>
        </w:rPr>
        <w:t>a za t</w:t>
      </w:r>
      <w:r w:rsidRPr="004842F0">
        <w:rPr>
          <w:rFonts w:ascii="Cambria" w:hAnsi="Cambria" w:cs="Proba Pro"/>
          <w:sz w:val="22"/>
        </w:rPr>
        <w:t>ú</w:t>
      </w:r>
      <w:r w:rsidRPr="004842F0">
        <w:rPr>
          <w:rFonts w:ascii="Cambria" w:hAnsi="Cambria"/>
          <w:sz w:val="22"/>
        </w:rPr>
        <w:t xml:space="preserve">to </w:t>
      </w:r>
      <w:r w:rsidRPr="004842F0">
        <w:rPr>
          <w:rFonts w:ascii="Cambria" w:hAnsi="Cambria" w:cs="Proba Pro"/>
          <w:sz w:val="22"/>
        </w:rPr>
        <w:t>š</w:t>
      </w:r>
      <w:r w:rsidRPr="004842F0">
        <w:rPr>
          <w:rFonts w:ascii="Cambria" w:hAnsi="Cambria"/>
          <w:sz w:val="22"/>
        </w:rPr>
        <w:t>kodu od</w:t>
      </w:r>
      <w:r w:rsidRPr="004842F0">
        <w:rPr>
          <w:rFonts w:ascii="Cambria" w:hAnsi="Cambria" w:cs="Proba Pro"/>
          <w:sz w:val="22"/>
        </w:rPr>
        <w:t>š</w:t>
      </w:r>
      <w:r w:rsidRPr="004842F0">
        <w:rPr>
          <w:rFonts w:ascii="Cambria" w:hAnsi="Cambria"/>
          <w:sz w:val="22"/>
        </w:rPr>
        <w:t>kodn</w:t>
      </w:r>
      <w:r w:rsidRPr="004842F0">
        <w:rPr>
          <w:rFonts w:ascii="Cambria" w:hAnsi="Cambria" w:cs="Proba Pro"/>
          <w:sz w:val="22"/>
        </w:rPr>
        <w:t>í v</w:t>
      </w:r>
      <w:r w:rsidRPr="004842F0">
        <w:rPr>
          <w:rFonts w:ascii="Cambria" w:hAnsi="Cambria" w:cs="Calibri"/>
          <w:sz w:val="22"/>
        </w:rPr>
        <w:t> </w:t>
      </w:r>
      <w:r w:rsidRPr="004842F0">
        <w:rPr>
          <w:rFonts w:ascii="Cambria" w:hAnsi="Cambria" w:cs="Proba Pro"/>
          <w:sz w:val="22"/>
        </w:rPr>
        <w:t>plnom rozsahu</w:t>
      </w:r>
      <w:r w:rsidRPr="004842F0">
        <w:rPr>
          <w:rFonts w:ascii="Cambria" w:hAnsi="Cambria"/>
          <w:sz w:val="22"/>
        </w:rPr>
        <w:t>.</w:t>
      </w:r>
      <w:bookmarkEnd w:id="57"/>
    </w:p>
    <w:p w14:paraId="3A7D9CD5" w14:textId="0E18FA70" w:rsidR="00053680" w:rsidRDefault="00053680" w:rsidP="00426C94">
      <w:pPr>
        <w:numPr>
          <w:ilvl w:val="1"/>
          <w:numId w:val="16"/>
        </w:numPr>
        <w:spacing w:before="0" w:after="120" w:line="240" w:lineRule="auto"/>
        <w:jc w:val="both"/>
        <w:rPr>
          <w:rFonts w:ascii="Cambria" w:hAnsi="Cambria"/>
          <w:b/>
          <w:bCs/>
          <w:iCs/>
          <w:sz w:val="22"/>
        </w:rPr>
      </w:pPr>
      <w:r>
        <w:rPr>
          <w:rFonts w:ascii="Cambria" w:hAnsi="Cambria"/>
          <w:b/>
          <w:bCs/>
          <w:iCs/>
          <w:sz w:val="22"/>
        </w:rPr>
        <w:t>Skúšobná prevádzka</w:t>
      </w:r>
    </w:p>
    <w:p w14:paraId="6F4C65C3" w14:textId="194A8F81" w:rsidR="00053680" w:rsidRDefault="00CB0DE6" w:rsidP="00CB0DE6">
      <w:pPr>
        <w:numPr>
          <w:ilvl w:val="2"/>
          <w:numId w:val="16"/>
        </w:numPr>
        <w:spacing w:before="0" w:after="120" w:line="240" w:lineRule="auto"/>
        <w:jc w:val="both"/>
        <w:rPr>
          <w:rFonts w:ascii="Cambria" w:hAnsi="Cambria"/>
          <w:sz w:val="22"/>
        </w:rPr>
      </w:pPr>
      <w:r w:rsidRPr="00CB0DE6">
        <w:rPr>
          <w:rFonts w:ascii="Cambria" w:hAnsi="Cambria"/>
          <w:sz w:val="22"/>
        </w:rPr>
        <w:lastRenderedPageBreak/>
        <w:t xml:space="preserve">Zhotoviteľ sa zaväzuje </w:t>
      </w:r>
      <w:r>
        <w:rPr>
          <w:rFonts w:ascii="Cambria" w:hAnsi="Cambria"/>
          <w:sz w:val="22"/>
        </w:rPr>
        <w:t xml:space="preserve">zabezpečiť </w:t>
      </w:r>
      <w:bookmarkStart w:id="58" w:name="_GoBack"/>
      <w:r>
        <w:rPr>
          <w:rFonts w:ascii="Cambria" w:hAnsi="Cambria"/>
          <w:sz w:val="22"/>
        </w:rPr>
        <w:t>povolen</w:t>
      </w:r>
      <w:bookmarkEnd w:id="58"/>
      <w:r>
        <w:rPr>
          <w:rFonts w:ascii="Cambria" w:hAnsi="Cambria"/>
          <w:sz w:val="22"/>
        </w:rPr>
        <w:t xml:space="preserve">ie </w:t>
      </w:r>
      <w:r w:rsidR="00811607">
        <w:rPr>
          <w:rFonts w:ascii="Cambria" w:hAnsi="Cambria"/>
          <w:sz w:val="22"/>
        </w:rPr>
        <w:t>resp. rozhodnutie o</w:t>
      </w:r>
      <w:r w:rsidR="00104688">
        <w:rPr>
          <w:rFonts w:ascii="Cambria" w:hAnsi="Cambria"/>
          <w:sz w:val="22"/>
        </w:rPr>
        <w:t> dočasnom užívaní Čistiarne odpadových vôd na účely Skúšobnej prevádzky tak, aby túto Skúšobnú prevádzku zaisťoval</w:t>
      </w:r>
      <w:r w:rsidR="0089391E" w:rsidRPr="0089391E">
        <w:rPr>
          <w:rFonts w:ascii="Cambria" w:hAnsi="Cambria"/>
          <w:sz w:val="22"/>
        </w:rPr>
        <w:t xml:space="preserve"> </w:t>
      </w:r>
      <w:r w:rsidR="00104688">
        <w:rPr>
          <w:rFonts w:ascii="Cambria" w:hAnsi="Cambria"/>
          <w:sz w:val="22"/>
        </w:rPr>
        <w:t>Objednávateľom určený prevádzkovateľ</w:t>
      </w:r>
      <w:r w:rsidR="0089391E">
        <w:rPr>
          <w:rFonts w:ascii="Cambria" w:hAnsi="Cambria"/>
          <w:sz w:val="22"/>
        </w:rPr>
        <w:t>.</w:t>
      </w:r>
      <w:r w:rsidR="00104688">
        <w:rPr>
          <w:rFonts w:ascii="Cambria" w:hAnsi="Cambria"/>
          <w:sz w:val="22"/>
        </w:rPr>
        <w:t xml:space="preserve"> </w:t>
      </w:r>
    </w:p>
    <w:p w14:paraId="5C7011BE" w14:textId="275802FE" w:rsidR="00104688" w:rsidRDefault="00104688" w:rsidP="00CB0DE6">
      <w:pPr>
        <w:numPr>
          <w:ilvl w:val="2"/>
          <w:numId w:val="16"/>
        </w:numPr>
        <w:spacing w:before="0" w:after="120" w:line="240" w:lineRule="auto"/>
        <w:jc w:val="both"/>
        <w:rPr>
          <w:rFonts w:ascii="Cambria" w:hAnsi="Cambria"/>
          <w:sz w:val="22"/>
        </w:rPr>
      </w:pPr>
      <w:r>
        <w:rPr>
          <w:rFonts w:ascii="Cambria" w:hAnsi="Cambria"/>
          <w:sz w:val="22"/>
        </w:rPr>
        <w:t>Skúšobná prevádzka Čistiarne odpadových vôd bude v trvaní dvanástich (12) mesiacov</w:t>
      </w:r>
      <w:r w:rsidR="00A302BE" w:rsidRPr="00A302BE">
        <w:t xml:space="preserve"> </w:t>
      </w:r>
      <w:r w:rsidR="00A302BE" w:rsidRPr="00A302BE">
        <w:rPr>
          <w:rFonts w:ascii="Cambria" w:hAnsi="Cambria"/>
          <w:sz w:val="22"/>
        </w:rPr>
        <w:t xml:space="preserve">od dátumu nadobudnutia právoplatnosti </w:t>
      </w:r>
      <w:r w:rsidR="00A302BE">
        <w:rPr>
          <w:rFonts w:ascii="Cambria" w:hAnsi="Cambria"/>
          <w:sz w:val="22"/>
        </w:rPr>
        <w:t>P</w:t>
      </w:r>
      <w:r w:rsidR="00A302BE" w:rsidRPr="00A302BE">
        <w:rPr>
          <w:rFonts w:ascii="Cambria" w:hAnsi="Cambria"/>
          <w:sz w:val="22"/>
        </w:rPr>
        <w:t xml:space="preserve">ovolenia na dočasné užívanie </w:t>
      </w:r>
      <w:r w:rsidR="00CA4400">
        <w:rPr>
          <w:rFonts w:ascii="Cambria" w:hAnsi="Cambria"/>
          <w:sz w:val="22"/>
        </w:rPr>
        <w:t>Čistiarne odpadových vôd</w:t>
      </w:r>
      <w:r w:rsidR="00CA4400" w:rsidRPr="00A302BE">
        <w:rPr>
          <w:rFonts w:ascii="Cambria" w:hAnsi="Cambria"/>
          <w:sz w:val="22"/>
        </w:rPr>
        <w:t xml:space="preserve"> </w:t>
      </w:r>
      <w:r w:rsidR="00A302BE" w:rsidRPr="00A302BE">
        <w:rPr>
          <w:rFonts w:ascii="Cambria" w:hAnsi="Cambria"/>
          <w:sz w:val="22"/>
        </w:rPr>
        <w:t xml:space="preserve">v </w:t>
      </w:r>
      <w:r w:rsidR="00A302BE">
        <w:rPr>
          <w:rFonts w:ascii="Cambria" w:hAnsi="Cambria"/>
          <w:sz w:val="22"/>
        </w:rPr>
        <w:t>S</w:t>
      </w:r>
      <w:r w:rsidR="00A302BE" w:rsidRPr="00A302BE">
        <w:rPr>
          <w:rFonts w:ascii="Cambria" w:hAnsi="Cambria"/>
          <w:sz w:val="22"/>
        </w:rPr>
        <w:t>kúšobnej prevádzke</w:t>
      </w:r>
      <w:r>
        <w:rPr>
          <w:rFonts w:ascii="Cambria" w:hAnsi="Cambria"/>
          <w:sz w:val="22"/>
        </w:rPr>
        <w:t>.</w:t>
      </w:r>
    </w:p>
    <w:p w14:paraId="0482F7AA" w14:textId="767794C0" w:rsidR="00977B8F" w:rsidRDefault="003C153E" w:rsidP="00CB0DE6">
      <w:pPr>
        <w:numPr>
          <w:ilvl w:val="2"/>
          <w:numId w:val="16"/>
        </w:numPr>
        <w:spacing w:before="0" w:after="120" w:line="240" w:lineRule="auto"/>
        <w:jc w:val="both"/>
        <w:rPr>
          <w:rFonts w:ascii="Cambria" w:hAnsi="Cambria"/>
          <w:sz w:val="22"/>
        </w:rPr>
      </w:pPr>
      <w:r>
        <w:rPr>
          <w:rFonts w:ascii="Cambria" w:hAnsi="Cambria"/>
          <w:sz w:val="22"/>
        </w:rPr>
        <w:t>Objednávateľ, resp. osoba poverená prevádzkou Čistiarne odpadových vôd je</w:t>
      </w:r>
      <w:r w:rsidRPr="003C153E">
        <w:rPr>
          <w:rFonts w:ascii="Cambria" w:hAnsi="Cambria"/>
          <w:sz w:val="22"/>
        </w:rPr>
        <w:t xml:space="preserve"> počas </w:t>
      </w:r>
      <w:r>
        <w:rPr>
          <w:rFonts w:ascii="Cambria" w:hAnsi="Cambria"/>
          <w:sz w:val="22"/>
        </w:rPr>
        <w:t>S</w:t>
      </w:r>
      <w:r w:rsidRPr="003C153E">
        <w:rPr>
          <w:rFonts w:ascii="Cambria" w:hAnsi="Cambria"/>
          <w:sz w:val="22"/>
        </w:rPr>
        <w:t xml:space="preserve">kúšobnej prevádzky </w:t>
      </w:r>
      <w:r>
        <w:rPr>
          <w:rFonts w:ascii="Cambria" w:hAnsi="Cambria"/>
          <w:sz w:val="22"/>
        </w:rPr>
        <w:t>oprávnená</w:t>
      </w:r>
      <w:r w:rsidRPr="003C153E">
        <w:rPr>
          <w:rFonts w:ascii="Cambria" w:hAnsi="Cambria"/>
          <w:sz w:val="22"/>
        </w:rPr>
        <w:t xml:space="preserve"> zvolávať pravidelné </w:t>
      </w:r>
      <w:r>
        <w:rPr>
          <w:rFonts w:ascii="Cambria" w:hAnsi="Cambria"/>
          <w:sz w:val="22"/>
        </w:rPr>
        <w:t>stretnutia</w:t>
      </w:r>
      <w:r w:rsidRPr="003C153E">
        <w:rPr>
          <w:rFonts w:ascii="Cambria" w:hAnsi="Cambria"/>
          <w:sz w:val="22"/>
        </w:rPr>
        <w:t xml:space="preserve"> (</w:t>
      </w:r>
      <w:r>
        <w:rPr>
          <w:rFonts w:ascii="Cambria" w:hAnsi="Cambria"/>
          <w:sz w:val="22"/>
        </w:rPr>
        <w:t xml:space="preserve">spravidla </w:t>
      </w:r>
      <w:r w:rsidRPr="003C153E">
        <w:rPr>
          <w:rFonts w:ascii="Cambria" w:hAnsi="Cambria"/>
          <w:sz w:val="22"/>
        </w:rPr>
        <w:t xml:space="preserve">1x za mesiac) za účelom priebežného vyhodnocovania </w:t>
      </w:r>
      <w:r w:rsidR="00977B8F">
        <w:rPr>
          <w:rFonts w:ascii="Cambria" w:hAnsi="Cambria"/>
          <w:sz w:val="22"/>
        </w:rPr>
        <w:t>S</w:t>
      </w:r>
      <w:r w:rsidRPr="003C153E">
        <w:rPr>
          <w:rFonts w:ascii="Cambria" w:hAnsi="Cambria"/>
          <w:sz w:val="22"/>
        </w:rPr>
        <w:t xml:space="preserve">kúšobnej prevádzky </w:t>
      </w:r>
      <w:r w:rsidR="00977B8F">
        <w:rPr>
          <w:rFonts w:ascii="Cambria" w:hAnsi="Cambria"/>
          <w:sz w:val="22"/>
        </w:rPr>
        <w:t xml:space="preserve">Čistiarne odpadových vôd. Na zvolávanie týchto stretnutí sa primerane uplatňujú ustanovenia bodu </w:t>
      </w:r>
      <w:r w:rsidR="00977B8F">
        <w:rPr>
          <w:rFonts w:ascii="Cambria" w:hAnsi="Cambria"/>
          <w:sz w:val="22"/>
        </w:rPr>
        <w:fldChar w:fldCharType="begin"/>
      </w:r>
      <w:r w:rsidR="00977B8F">
        <w:rPr>
          <w:rFonts w:ascii="Cambria" w:hAnsi="Cambria"/>
          <w:sz w:val="22"/>
        </w:rPr>
        <w:instrText xml:space="preserve"> REF _Ref14513600 \r \h </w:instrText>
      </w:r>
      <w:r w:rsidR="00977B8F">
        <w:rPr>
          <w:rFonts w:ascii="Cambria" w:hAnsi="Cambria"/>
          <w:sz w:val="22"/>
        </w:rPr>
      </w:r>
      <w:r w:rsidR="00977B8F">
        <w:rPr>
          <w:rFonts w:ascii="Cambria" w:hAnsi="Cambria"/>
          <w:sz w:val="22"/>
        </w:rPr>
        <w:fldChar w:fldCharType="separate"/>
      </w:r>
      <w:r w:rsidR="00EE7B40">
        <w:rPr>
          <w:rFonts w:ascii="Cambria" w:hAnsi="Cambria"/>
          <w:sz w:val="22"/>
        </w:rPr>
        <w:t>3.2</w:t>
      </w:r>
      <w:r w:rsidR="00977B8F">
        <w:rPr>
          <w:rFonts w:ascii="Cambria" w:hAnsi="Cambria"/>
          <w:sz w:val="22"/>
        </w:rPr>
        <w:fldChar w:fldCharType="end"/>
      </w:r>
      <w:r w:rsidR="00977B8F">
        <w:rPr>
          <w:rFonts w:ascii="Cambria" w:hAnsi="Cambria"/>
          <w:sz w:val="22"/>
        </w:rPr>
        <w:t xml:space="preserve"> tejto Zmluvy.</w:t>
      </w:r>
    </w:p>
    <w:p w14:paraId="7545EB6A" w14:textId="11AA6673" w:rsidR="0059490A" w:rsidRPr="0059490A" w:rsidRDefault="0059490A" w:rsidP="0059490A">
      <w:pPr>
        <w:numPr>
          <w:ilvl w:val="2"/>
          <w:numId w:val="16"/>
        </w:numPr>
        <w:spacing w:before="0" w:after="120" w:line="240" w:lineRule="auto"/>
        <w:jc w:val="both"/>
        <w:rPr>
          <w:rFonts w:ascii="Cambria" w:hAnsi="Cambria"/>
          <w:sz w:val="22"/>
        </w:rPr>
      </w:pPr>
      <w:r w:rsidRPr="0059490A">
        <w:rPr>
          <w:rFonts w:ascii="Cambria" w:hAnsi="Cambria"/>
          <w:sz w:val="22"/>
        </w:rPr>
        <w:t xml:space="preserve">Počas </w:t>
      </w:r>
      <w:r w:rsidR="00652DDC">
        <w:rPr>
          <w:rFonts w:ascii="Cambria" w:hAnsi="Cambria"/>
          <w:sz w:val="22"/>
        </w:rPr>
        <w:t>S</w:t>
      </w:r>
      <w:r w:rsidRPr="0059490A">
        <w:rPr>
          <w:rFonts w:ascii="Cambria" w:hAnsi="Cambria"/>
          <w:sz w:val="22"/>
        </w:rPr>
        <w:t xml:space="preserve">kúšobnej prevádzky </w:t>
      </w:r>
      <w:r w:rsidR="00652DDC">
        <w:rPr>
          <w:rFonts w:ascii="Cambria" w:hAnsi="Cambria"/>
          <w:sz w:val="22"/>
        </w:rPr>
        <w:t>sa budú</w:t>
      </w:r>
      <w:r w:rsidRPr="0059490A">
        <w:rPr>
          <w:rFonts w:ascii="Cambria" w:hAnsi="Cambria"/>
          <w:sz w:val="22"/>
        </w:rPr>
        <w:t xml:space="preserve">  vykonávať  akreditované  odbery  a  akreditované analýzy  vzoriek  odpadových  vôd  na  prítoku  a  odtoku  z  </w:t>
      </w:r>
      <w:r w:rsidR="00E62D55">
        <w:rPr>
          <w:rFonts w:ascii="Cambria" w:hAnsi="Cambria"/>
          <w:sz w:val="22"/>
        </w:rPr>
        <w:t>Č</w:t>
      </w:r>
      <w:r w:rsidRPr="0059490A">
        <w:rPr>
          <w:rFonts w:ascii="Cambria" w:hAnsi="Cambria"/>
          <w:sz w:val="22"/>
        </w:rPr>
        <w:t xml:space="preserve">istiarne  odpadových  vôd.  Výsledky meraní a analýz budú odosielané Zhotoviteľovi. Keď niektorý výsledok akreditovanej analýzy vzoriek preukáže, že nie sú dosahované požadované hodnoty ukazovateľov znečistenia odpadovej vody na odtoku, Objednávateľ okamžite upovedomí Zhotoviteľa a umožní mu prijať bezodkladné nápravné  opatrenia  vedúce  k  odstráneniu  vád.  Zhotoviteľ  má  nárok  na  výkon  paralelného akreditovaného   odberu   vzoriek   s   Objednávateľom.   Ak   výsledky   akreditovaných   analýz zabezpečených  Zhotoviteľom  </w:t>
      </w:r>
      <w:r w:rsidR="00E62D55">
        <w:rPr>
          <w:rFonts w:ascii="Cambria" w:hAnsi="Cambria"/>
          <w:sz w:val="22"/>
        </w:rPr>
        <w:t>preukážu iné výsledky ako výsledky</w:t>
      </w:r>
      <w:r w:rsidRPr="0059490A">
        <w:rPr>
          <w:rFonts w:ascii="Cambria" w:hAnsi="Cambria"/>
          <w:sz w:val="22"/>
        </w:rPr>
        <w:t xml:space="preserve"> Objednávateľa,  ako  rozhodujúce výsledky  budú  zohľadnené  odbery  a  výsledky  analýz</w:t>
      </w:r>
      <w:r w:rsidR="00E62D55">
        <w:rPr>
          <w:rFonts w:ascii="Cambria" w:hAnsi="Cambria"/>
          <w:sz w:val="22"/>
        </w:rPr>
        <w:t>, ktoré nezávisle vykoná</w:t>
      </w:r>
      <w:r w:rsidRPr="0059490A">
        <w:rPr>
          <w:rFonts w:ascii="Cambria" w:hAnsi="Cambria"/>
          <w:sz w:val="22"/>
        </w:rPr>
        <w:t xml:space="preserve">  Národné  referenčné  laboratóri</w:t>
      </w:r>
      <w:r w:rsidR="00E62D55">
        <w:rPr>
          <w:rFonts w:ascii="Cambria" w:hAnsi="Cambria"/>
          <w:sz w:val="22"/>
        </w:rPr>
        <w:t>um</w:t>
      </w:r>
      <w:r w:rsidRPr="0059490A">
        <w:rPr>
          <w:rFonts w:ascii="Cambria" w:hAnsi="Cambria"/>
          <w:sz w:val="22"/>
        </w:rPr>
        <w:t>. Náklady na vykonanie odberu a analýz Národného referenčného laboratória bude znášať</w:t>
      </w:r>
      <w:r w:rsidR="00D06779">
        <w:rPr>
          <w:rFonts w:ascii="Cambria" w:hAnsi="Cambria"/>
          <w:sz w:val="22"/>
        </w:rPr>
        <w:t xml:space="preserve"> Zmluvná</w:t>
      </w:r>
      <w:r w:rsidRPr="0059490A">
        <w:rPr>
          <w:rFonts w:ascii="Cambria" w:hAnsi="Cambria"/>
          <w:sz w:val="22"/>
        </w:rPr>
        <w:t xml:space="preserve"> strana, ktorej výsledky sa viac odlišovali od výsledkov Národného referenčného laboratória.</w:t>
      </w:r>
    </w:p>
    <w:p w14:paraId="1B095225" w14:textId="78550337" w:rsidR="00977B8F" w:rsidRDefault="0059490A" w:rsidP="0059490A">
      <w:pPr>
        <w:numPr>
          <w:ilvl w:val="2"/>
          <w:numId w:val="16"/>
        </w:numPr>
        <w:spacing w:before="0" w:after="120" w:line="240" w:lineRule="auto"/>
        <w:jc w:val="both"/>
        <w:rPr>
          <w:rFonts w:ascii="Cambria" w:hAnsi="Cambria"/>
          <w:sz w:val="22"/>
        </w:rPr>
      </w:pPr>
      <w:r w:rsidRPr="0059490A">
        <w:rPr>
          <w:rFonts w:ascii="Cambria" w:hAnsi="Cambria"/>
          <w:sz w:val="22"/>
        </w:rPr>
        <w:t xml:space="preserve">Po ukončení </w:t>
      </w:r>
      <w:r w:rsidR="00D06779">
        <w:rPr>
          <w:rFonts w:ascii="Cambria" w:hAnsi="Cambria"/>
          <w:sz w:val="22"/>
        </w:rPr>
        <w:t>S</w:t>
      </w:r>
      <w:r w:rsidRPr="0059490A">
        <w:rPr>
          <w:rFonts w:ascii="Cambria" w:hAnsi="Cambria"/>
          <w:sz w:val="22"/>
        </w:rPr>
        <w:t xml:space="preserve">kúšobnej prevádzky Zhotoviteľ vykoná v súčinnosti s prevádzkou Objednávateľa vyhodnotenie </w:t>
      </w:r>
      <w:r w:rsidR="00D06779">
        <w:rPr>
          <w:rFonts w:ascii="Cambria" w:hAnsi="Cambria"/>
          <w:sz w:val="22"/>
        </w:rPr>
        <w:t>S</w:t>
      </w:r>
      <w:r w:rsidRPr="0059490A">
        <w:rPr>
          <w:rFonts w:ascii="Cambria" w:hAnsi="Cambria"/>
          <w:sz w:val="22"/>
        </w:rPr>
        <w:t xml:space="preserve">kúšobnej prevádzky. Technologický proces a výkon jednotlivých </w:t>
      </w:r>
      <w:r w:rsidR="00D06779">
        <w:rPr>
          <w:rFonts w:ascii="Cambria" w:hAnsi="Cambria"/>
          <w:sz w:val="22"/>
        </w:rPr>
        <w:t xml:space="preserve">Technologických </w:t>
      </w:r>
      <w:r w:rsidRPr="0059490A">
        <w:rPr>
          <w:rFonts w:ascii="Cambria" w:hAnsi="Cambria"/>
          <w:sz w:val="22"/>
        </w:rPr>
        <w:t>zariadení bude vyhodnotený</w:t>
      </w:r>
      <w:r w:rsidR="00D06779">
        <w:rPr>
          <w:rFonts w:ascii="Cambria" w:hAnsi="Cambria"/>
          <w:sz w:val="22"/>
        </w:rPr>
        <w:t xml:space="preserve"> (</w:t>
      </w:r>
      <w:r w:rsidRPr="0059490A">
        <w:rPr>
          <w:rFonts w:ascii="Cambria" w:hAnsi="Cambria"/>
          <w:sz w:val="22"/>
        </w:rPr>
        <w:t>a  ak  to  bude  nevyhnutné  budú  vykonané  adekvátne  opatrenia</w:t>
      </w:r>
      <w:r w:rsidR="00D06779">
        <w:rPr>
          <w:rFonts w:ascii="Cambria" w:hAnsi="Cambria"/>
          <w:sz w:val="22"/>
        </w:rPr>
        <w:t>)</w:t>
      </w:r>
      <w:r w:rsidRPr="0059490A">
        <w:rPr>
          <w:rFonts w:ascii="Cambria" w:hAnsi="Cambria"/>
          <w:sz w:val="22"/>
        </w:rPr>
        <w:t xml:space="preserve">  na  náklady Zhotoviteľa. Zhotoviteľ zapracuje všetky </w:t>
      </w:r>
      <w:r w:rsidR="0018786A">
        <w:rPr>
          <w:rFonts w:ascii="Cambria" w:hAnsi="Cambria"/>
          <w:sz w:val="22"/>
        </w:rPr>
        <w:t xml:space="preserve">nevyhnutné </w:t>
      </w:r>
      <w:r w:rsidRPr="0059490A">
        <w:rPr>
          <w:rFonts w:ascii="Cambria" w:hAnsi="Cambria"/>
          <w:sz w:val="22"/>
        </w:rPr>
        <w:t>zmeny</w:t>
      </w:r>
      <w:r w:rsidR="0018786A">
        <w:rPr>
          <w:rFonts w:ascii="Cambria" w:hAnsi="Cambria"/>
          <w:sz w:val="22"/>
        </w:rPr>
        <w:t>, ktoré je potrebné vykonať pre správnu prevádzku</w:t>
      </w:r>
      <w:r w:rsidRPr="0059490A">
        <w:rPr>
          <w:rFonts w:ascii="Cambria" w:hAnsi="Cambria"/>
          <w:sz w:val="22"/>
        </w:rPr>
        <w:t xml:space="preserve"> a takto opravený </w:t>
      </w:r>
      <w:r w:rsidR="0018786A">
        <w:rPr>
          <w:rFonts w:ascii="Cambria" w:hAnsi="Cambria"/>
          <w:sz w:val="22"/>
        </w:rPr>
        <w:t>prevádzkový poriadok</w:t>
      </w:r>
      <w:r w:rsidRPr="0059490A">
        <w:rPr>
          <w:rFonts w:ascii="Cambria" w:hAnsi="Cambria"/>
          <w:sz w:val="22"/>
        </w:rPr>
        <w:t xml:space="preserve"> vydá ako </w:t>
      </w:r>
      <w:r w:rsidR="0018786A">
        <w:rPr>
          <w:rFonts w:ascii="Cambria" w:hAnsi="Cambria"/>
          <w:sz w:val="22"/>
        </w:rPr>
        <w:t>p</w:t>
      </w:r>
      <w:r w:rsidRPr="0059490A">
        <w:rPr>
          <w:rFonts w:ascii="Cambria" w:hAnsi="Cambria"/>
          <w:sz w:val="22"/>
        </w:rPr>
        <w:t>revádzkový poriadok pre trvalú prevádzku.</w:t>
      </w:r>
    </w:p>
    <w:p w14:paraId="70694944" w14:textId="649278B8" w:rsidR="0018786A" w:rsidRDefault="0018786A" w:rsidP="0059490A">
      <w:pPr>
        <w:numPr>
          <w:ilvl w:val="2"/>
          <w:numId w:val="16"/>
        </w:numPr>
        <w:spacing w:before="0" w:after="120" w:line="240" w:lineRule="auto"/>
        <w:jc w:val="both"/>
        <w:rPr>
          <w:rFonts w:ascii="Cambria" w:hAnsi="Cambria"/>
          <w:sz w:val="22"/>
        </w:rPr>
      </w:pPr>
      <w:r w:rsidRPr="0018786A">
        <w:rPr>
          <w:rFonts w:ascii="Cambria" w:hAnsi="Cambria"/>
          <w:sz w:val="22"/>
        </w:rPr>
        <w:t xml:space="preserve">Na  základe  tohto  vyhodnotenia  </w:t>
      </w:r>
      <w:r w:rsidR="0098143D">
        <w:rPr>
          <w:rFonts w:ascii="Cambria" w:hAnsi="Cambria"/>
          <w:sz w:val="22"/>
        </w:rPr>
        <w:t>Objednávateľa</w:t>
      </w:r>
      <w:r w:rsidRPr="0018786A">
        <w:rPr>
          <w:rFonts w:ascii="Cambria" w:hAnsi="Cambria"/>
          <w:sz w:val="22"/>
        </w:rPr>
        <w:t xml:space="preserve">  požiada  príslušný  úrad  životného  prostredia  o vydanie užívacieho povolenia stavby v zmysle § 84 Stavebného zákona.</w:t>
      </w:r>
    </w:p>
    <w:p w14:paraId="17C40443" w14:textId="2B6DE7B4" w:rsidR="0059490A" w:rsidRDefault="0059490A" w:rsidP="0059490A">
      <w:pPr>
        <w:numPr>
          <w:ilvl w:val="2"/>
          <w:numId w:val="16"/>
        </w:numPr>
        <w:spacing w:before="0" w:after="120" w:line="240" w:lineRule="auto"/>
        <w:jc w:val="both"/>
        <w:rPr>
          <w:rFonts w:ascii="Cambria" w:hAnsi="Cambria"/>
          <w:sz w:val="22"/>
        </w:rPr>
      </w:pPr>
      <w:r>
        <w:rPr>
          <w:rFonts w:ascii="Cambria" w:hAnsi="Cambria"/>
          <w:sz w:val="22"/>
        </w:rPr>
        <w:t>V prípade, ak sa v rámci Skúšobnej prevádzky zistia akékoľvek vady, nedostatky alebo sa vyskytnú akékoľvek poruchy, Zhotoviteľ je povinný tieto vady, nedostatky a poruchy bezodkladne odstrániť na vlastné náklady a riziko.</w:t>
      </w:r>
    </w:p>
    <w:p w14:paraId="72D2475C" w14:textId="77777777" w:rsidR="00652DDC" w:rsidRDefault="00652DDC" w:rsidP="00652DDC">
      <w:pPr>
        <w:numPr>
          <w:ilvl w:val="2"/>
          <w:numId w:val="16"/>
        </w:numPr>
        <w:spacing w:before="0" w:after="120" w:line="240" w:lineRule="auto"/>
        <w:jc w:val="both"/>
        <w:rPr>
          <w:rFonts w:ascii="Cambria" w:hAnsi="Cambria"/>
          <w:sz w:val="22"/>
        </w:rPr>
      </w:pPr>
      <w:r>
        <w:rPr>
          <w:rFonts w:ascii="Cambria" w:hAnsi="Cambria"/>
          <w:sz w:val="22"/>
        </w:rPr>
        <w:t>Náklady na Skúšobnú prevádzku znáša Objednávateľ, pokiaľ tieto náklady nevznikli z dôvodov na strane Zhotoviteľa; v takom prípade ich znáša Zhotoviteľ.</w:t>
      </w:r>
    </w:p>
    <w:p w14:paraId="6F47E267" w14:textId="0342F354" w:rsidR="00862FF2" w:rsidRPr="004842F0" w:rsidRDefault="00862FF2" w:rsidP="00426C94">
      <w:pPr>
        <w:numPr>
          <w:ilvl w:val="1"/>
          <w:numId w:val="16"/>
        </w:numPr>
        <w:spacing w:before="0" w:after="120" w:line="240" w:lineRule="auto"/>
        <w:jc w:val="both"/>
        <w:rPr>
          <w:rFonts w:ascii="Cambria" w:hAnsi="Cambria"/>
          <w:b/>
          <w:bCs/>
          <w:iCs/>
          <w:sz w:val="22"/>
        </w:rPr>
      </w:pPr>
      <w:r w:rsidRPr="004842F0">
        <w:rPr>
          <w:rFonts w:ascii="Cambria" w:hAnsi="Cambria"/>
          <w:b/>
          <w:sz w:val="22"/>
        </w:rPr>
        <w:t>Kolaudácia Diela</w:t>
      </w:r>
    </w:p>
    <w:p w14:paraId="33C58ABF" w14:textId="419FA701" w:rsidR="00862FF2" w:rsidRDefault="00862FF2" w:rsidP="003946B4">
      <w:pPr>
        <w:numPr>
          <w:ilvl w:val="2"/>
          <w:numId w:val="16"/>
        </w:numPr>
        <w:spacing w:before="0" w:after="120" w:line="240" w:lineRule="auto"/>
        <w:jc w:val="both"/>
        <w:rPr>
          <w:rFonts w:ascii="Cambria" w:hAnsi="Cambria"/>
          <w:sz w:val="22"/>
        </w:rPr>
      </w:pPr>
      <w:r w:rsidRPr="004842F0">
        <w:rPr>
          <w:rFonts w:ascii="Cambria" w:hAnsi="Cambria"/>
          <w:sz w:val="22"/>
        </w:rPr>
        <w:t>Bez ohľadu na ustanovenia o </w:t>
      </w:r>
      <w:r w:rsidR="00AC0320">
        <w:rPr>
          <w:rFonts w:ascii="Cambria" w:hAnsi="Cambria"/>
          <w:sz w:val="22"/>
        </w:rPr>
        <w:t>Skúškach</w:t>
      </w:r>
      <w:r w:rsidRPr="004842F0">
        <w:rPr>
          <w:rFonts w:ascii="Cambria" w:hAnsi="Cambria"/>
          <w:sz w:val="22"/>
        </w:rPr>
        <w:t xml:space="preserve"> </w:t>
      </w:r>
      <w:r w:rsidR="00685E0E">
        <w:rPr>
          <w:rFonts w:ascii="Cambria" w:hAnsi="Cambria"/>
          <w:sz w:val="22"/>
        </w:rPr>
        <w:t xml:space="preserve">a Preberacom konaní </w:t>
      </w:r>
      <w:r w:rsidRPr="004842F0">
        <w:rPr>
          <w:rFonts w:ascii="Cambria" w:hAnsi="Cambria"/>
          <w:sz w:val="22"/>
        </w:rPr>
        <w:t>je Zhotoviteľ zodpovedný za to, že Dielo bude spôsobilé na úspešné absolvovanie kolaudačného konania, ktorého výstupom bude vydanie právoplatného kolaudačného rozhodnutia na užívanie Diela. Žiadosť o vydanie kolaudačného rozhodnutia na užívanie Diela podá Objednávateľ, avšak Zhotoviteľ sa zaväzuje v prípade potreby Objednávateľovi poskytnúť akúkoľvek a všetku potrebnú súčinnosť na zabezpečenie kolaudačného rozhodnutia k Dielu vrátane bezplatného odstránenia akýchkoľvek nedostatkov či vád Diela, ktoré budú zabraňovať vydaniu kolaudačného rozhodnutia k Dielu, a to bez ohľadu na vydanie akýchkoľvek protokolov o </w:t>
      </w:r>
      <w:r w:rsidR="003946B4">
        <w:rPr>
          <w:rFonts w:ascii="Cambria" w:hAnsi="Cambria"/>
          <w:sz w:val="22"/>
        </w:rPr>
        <w:t>S</w:t>
      </w:r>
      <w:r w:rsidRPr="004842F0">
        <w:rPr>
          <w:rFonts w:ascii="Cambria" w:hAnsi="Cambria"/>
          <w:sz w:val="22"/>
        </w:rPr>
        <w:t>kúškach a Preberac</w:t>
      </w:r>
      <w:r w:rsidR="003946B4">
        <w:rPr>
          <w:rFonts w:ascii="Cambria" w:hAnsi="Cambria"/>
          <w:sz w:val="22"/>
        </w:rPr>
        <w:t>ích</w:t>
      </w:r>
      <w:r w:rsidRPr="004842F0">
        <w:rPr>
          <w:rFonts w:ascii="Cambria" w:hAnsi="Cambria"/>
          <w:sz w:val="22"/>
        </w:rPr>
        <w:t xml:space="preserve"> protokol</w:t>
      </w:r>
      <w:r w:rsidR="003946B4">
        <w:rPr>
          <w:rFonts w:ascii="Cambria" w:hAnsi="Cambria"/>
          <w:sz w:val="22"/>
        </w:rPr>
        <w:t>ov</w:t>
      </w:r>
      <w:r w:rsidRPr="004842F0">
        <w:rPr>
          <w:rFonts w:ascii="Cambria" w:hAnsi="Cambria"/>
          <w:sz w:val="22"/>
        </w:rPr>
        <w:t xml:space="preserve"> k</w:t>
      </w:r>
      <w:r w:rsidR="003946B4">
        <w:rPr>
          <w:rFonts w:ascii="Cambria" w:hAnsi="Cambria"/>
          <w:sz w:val="22"/>
        </w:rPr>
        <w:t>u ktorejkoľvek časti</w:t>
      </w:r>
      <w:r w:rsidRPr="004842F0">
        <w:rPr>
          <w:rFonts w:ascii="Cambria" w:hAnsi="Cambria"/>
          <w:sz w:val="22"/>
        </w:rPr>
        <w:t> Diel</w:t>
      </w:r>
      <w:r w:rsidR="003946B4">
        <w:rPr>
          <w:rFonts w:ascii="Cambria" w:hAnsi="Cambria"/>
          <w:sz w:val="22"/>
        </w:rPr>
        <w:t>a</w:t>
      </w:r>
      <w:r w:rsidRPr="004842F0">
        <w:rPr>
          <w:rFonts w:ascii="Cambria" w:hAnsi="Cambria"/>
          <w:sz w:val="22"/>
        </w:rPr>
        <w:t>, a to až do vydania právoplatného kolaudačného rozhodnutia</w:t>
      </w:r>
      <w:r w:rsidR="003946B4">
        <w:rPr>
          <w:rFonts w:ascii="Cambria" w:hAnsi="Cambria"/>
          <w:sz w:val="22"/>
        </w:rPr>
        <w:t xml:space="preserve"> / rozhodnutí</w:t>
      </w:r>
      <w:r w:rsidRPr="004842F0">
        <w:rPr>
          <w:rFonts w:ascii="Cambria" w:hAnsi="Cambria"/>
          <w:sz w:val="22"/>
        </w:rPr>
        <w:t xml:space="preserve"> na užívanie </w:t>
      </w:r>
      <w:r w:rsidR="003946B4">
        <w:rPr>
          <w:rFonts w:ascii="Cambria" w:hAnsi="Cambria"/>
          <w:sz w:val="22"/>
        </w:rPr>
        <w:t xml:space="preserve">všetkých častí </w:t>
      </w:r>
      <w:r w:rsidRPr="004842F0">
        <w:rPr>
          <w:rFonts w:ascii="Cambria" w:hAnsi="Cambria"/>
          <w:sz w:val="22"/>
        </w:rPr>
        <w:t>Diela.</w:t>
      </w:r>
    </w:p>
    <w:p w14:paraId="4ED8E272" w14:textId="238756AC" w:rsidR="001E3063" w:rsidRPr="00C55C1F" w:rsidRDefault="001E3063" w:rsidP="005E7392">
      <w:pPr>
        <w:numPr>
          <w:ilvl w:val="2"/>
          <w:numId w:val="16"/>
        </w:numPr>
        <w:spacing w:before="0" w:after="120" w:line="240" w:lineRule="auto"/>
        <w:jc w:val="both"/>
        <w:rPr>
          <w:rFonts w:ascii="Cambria" w:hAnsi="Cambria"/>
          <w:sz w:val="22"/>
        </w:rPr>
      </w:pPr>
      <w:r w:rsidRPr="005E7392">
        <w:rPr>
          <w:rFonts w:ascii="Cambria" w:hAnsi="Cambria"/>
          <w:sz w:val="22"/>
        </w:rPr>
        <w:t>Kolaudácie jednotlivý</w:t>
      </w:r>
      <w:r w:rsidRPr="000B6001">
        <w:rPr>
          <w:rFonts w:ascii="Cambria" w:hAnsi="Cambria"/>
          <w:sz w:val="22"/>
        </w:rPr>
        <w:t xml:space="preserve">ch častí Diela budú </w:t>
      </w:r>
      <w:r w:rsidRPr="008B6C84">
        <w:rPr>
          <w:rFonts w:ascii="Cambria" w:hAnsi="Cambria"/>
          <w:sz w:val="22"/>
        </w:rPr>
        <w:t>prebiehať v </w:t>
      </w:r>
      <w:r w:rsidRPr="00975060">
        <w:rPr>
          <w:rFonts w:ascii="Cambria" w:hAnsi="Cambria"/>
          <w:sz w:val="22"/>
        </w:rPr>
        <w:t xml:space="preserve">nasledovnom </w:t>
      </w:r>
      <w:r w:rsidRPr="00C55C1F">
        <w:rPr>
          <w:rFonts w:ascii="Cambria" w:hAnsi="Cambria"/>
          <w:sz w:val="22"/>
        </w:rPr>
        <w:t>poradí:</w:t>
      </w:r>
    </w:p>
    <w:p w14:paraId="71741D8E" w14:textId="5A9FDA2D" w:rsidR="001E3063" w:rsidRPr="001E3063" w:rsidRDefault="001E3063" w:rsidP="00A65268">
      <w:pPr>
        <w:numPr>
          <w:ilvl w:val="3"/>
          <w:numId w:val="16"/>
        </w:numPr>
        <w:spacing w:before="0" w:after="120" w:line="240" w:lineRule="auto"/>
        <w:jc w:val="both"/>
        <w:rPr>
          <w:rFonts w:ascii="Cambria" w:hAnsi="Cambria"/>
          <w:sz w:val="22"/>
        </w:rPr>
      </w:pPr>
      <w:r w:rsidRPr="001E3063">
        <w:rPr>
          <w:rFonts w:ascii="Cambria" w:hAnsi="Cambria"/>
          <w:sz w:val="22"/>
        </w:rPr>
        <w:lastRenderedPageBreak/>
        <w:t>Dočasné užívanie ČOV Kráľová pri Senci</w:t>
      </w:r>
      <w:r>
        <w:rPr>
          <w:rFonts w:ascii="Cambria" w:hAnsi="Cambria"/>
          <w:sz w:val="22"/>
        </w:rPr>
        <w:t>;</w:t>
      </w:r>
    </w:p>
    <w:p w14:paraId="0E9ED13E" w14:textId="4181D174" w:rsidR="001E3063" w:rsidRPr="001E3063" w:rsidRDefault="001E3063" w:rsidP="00A65268">
      <w:pPr>
        <w:numPr>
          <w:ilvl w:val="3"/>
          <w:numId w:val="16"/>
        </w:numPr>
        <w:spacing w:before="0" w:after="120" w:line="240" w:lineRule="auto"/>
        <w:jc w:val="both"/>
        <w:rPr>
          <w:rFonts w:ascii="Cambria" w:hAnsi="Cambria"/>
          <w:sz w:val="22"/>
        </w:rPr>
      </w:pPr>
      <w:r w:rsidRPr="001E3063">
        <w:rPr>
          <w:rFonts w:ascii="Cambria" w:hAnsi="Cambria"/>
          <w:sz w:val="22"/>
        </w:rPr>
        <w:t>Trvalá užívanie stavby Kanalizácia Kráľová pri Senci</w:t>
      </w:r>
      <w:r>
        <w:rPr>
          <w:rFonts w:ascii="Cambria" w:hAnsi="Cambria"/>
          <w:sz w:val="22"/>
        </w:rPr>
        <w:t>;</w:t>
      </w:r>
    </w:p>
    <w:p w14:paraId="7DCDE65A" w14:textId="2C4D3891" w:rsidR="001E3063" w:rsidRPr="001E3063" w:rsidRDefault="001E3063" w:rsidP="00A65268">
      <w:pPr>
        <w:numPr>
          <w:ilvl w:val="3"/>
          <w:numId w:val="16"/>
        </w:numPr>
        <w:spacing w:before="0" w:after="120" w:line="240" w:lineRule="auto"/>
        <w:jc w:val="both"/>
        <w:rPr>
          <w:rFonts w:ascii="Cambria" w:hAnsi="Cambria"/>
          <w:sz w:val="22"/>
        </w:rPr>
      </w:pPr>
      <w:r w:rsidRPr="001E3063">
        <w:rPr>
          <w:rFonts w:ascii="Cambria" w:hAnsi="Cambria"/>
          <w:sz w:val="22"/>
        </w:rPr>
        <w:t>Trvalá užívanie stavby Kanalizácia Hrubá Borša  kanalizácia Kostolná pri Dunaji</w:t>
      </w:r>
      <w:r>
        <w:rPr>
          <w:rFonts w:ascii="Cambria" w:hAnsi="Cambria"/>
          <w:sz w:val="22"/>
        </w:rPr>
        <w:t>;</w:t>
      </w:r>
    </w:p>
    <w:p w14:paraId="5F0AF8B0" w14:textId="297FDBF5" w:rsidR="001E3063" w:rsidRPr="001E3063" w:rsidRDefault="001E3063" w:rsidP="00A65268">
      <w:pPr>
        <w:numPr>
          <w:ilvl w:val="3"/>
          <w:numId w:val="16"/>
        </w:numPr>
        <w:spacing w:before="0" w:after="120" w:line="240" w:lineRule="auto"/>
        <w:jc w:val="both"/>
        <w:rPr>
          <w:rFonts w:ascii="Cambria" w:hAnsi="Cambria"/>
          <w:sz w:val="22"/>
        </w:rPr>
      </w:pPr>
      <w:r w:rsidRPr="001E3063">
        <w:rPr>
          <w:rFonts w:ascii="Cambria" w:hAnsi="Cambria"/>
          <w:sz w:val="22"/>
        </w:rPr>
        <w:t>Trvalé užívanie stavby ČOV Kráľová pri Senci</w:t>
      </w:r>
      <w:r>
        <w:rPr>
          <w:rFonts w:ascii="Cambria" w:hAnsi="Cambria"/>
          <w:sz w:val="22"/>
        </w:rPr>
        <w:t>.</w:t>
      </w:r>
    </w:p>
    <w:p w14:paraId="79EDB294" w14:textId="2C6CEEDE" w:rsidR="001E3063" w:rsidRDefault="005E7392" w:rsidP="00A65268">
      <w:pPr>
        <w:spacing w:before="0" w:after="120" w:line="240" w:lineRule="auto"/>
        <w:ind w:firstLine="708"/>
        <w:jc w:val="both"/>
        <w:rPr>
          <w:rFonts w:ascii="Cambria" w:hAnsi="Cambria"/>
          <w:sz w:val="22"/>
        </w:rPr>
      </w:pPr>
      <w:r w:rsidRPr="005E7392">
        <w:rPr>
          <w:rFonts w:ascii="Cambria" w:hAnsi="Cambria"/>
          <w:sz w:val="22"/>
        </w:rPr>
        <w:t>Vydanie kolaudačných rozhodnutí Objednávateľ oznámi Zhotoviteľovi.</w:t>
      </w:r>
    </w:p>
    <w:p w14:paraId="0394FD4D" w14:textId="77777777" w:rsidR="00AA497D" w:rsidRDefault="00AA497D" w:rsidP="00AA497D">
      <w:pPr>
        <w:numPr>
          <w:ilvl w:val="1"/>
          <w:numId w:val="16"/>
        </w:numPr>
        <w:spacing w:before="0" w:after="120" w:line="240" w:lineRule="auto"/>
        <w:jc w:val="both"/>
        <w:rPr>
          <w:rFonts w:ascii="Cambria" w:hAnsi="Cambria"/>
          <w:b/>
          <w:bCs/>
          <w:iCs/>
          <w:sz w:val="22"/>
        </w:rPr>
      </w:pPr>
      <w:bookmarkStart w:id="59" w:name="_Ref19794175"/>
      <w:r>
        <w:rPr>
          <w:rFonts w:ascii="Cambria" w:hAnsi="Cambria"/>
          <w:b/>
          <w:bCs/>
          <w:iCs/>
          <w:sz w:val="22"/>
        </w:rPr>
        <w:t>Protokol o úplnom vyhotovení Diela</w:t>
      </w:r>
      <w:bookmarkEnd w:id="59"/>
    </w:p>
    <w:p w14:paraId="626D397C" w14:textId="1A87BE79" w:rsidR="00053680" w:rsidRPr="003875CD" w:rsidRDefault="00AA497D" w:rsidP="003875CD">
      <w:pPr>
        <w:numPr>
          <w:ilvl w:val="2"/>
          <w:numId w:val="16"/>
        </w:numPr>
        <w:spacing w:before="0" w:after="120" w:line="240" w:lineRule="auto"/>
        <w:jc w:val="both"/>
        <w:rPr>
          <w:rFonts w:ascii="Cambria" w:hAnsi="Cambria"/>
          <w:bCs/>
          <w:iCs/>
          <w:sz w:val="22"/>
        </w:rPr>
      </w:pPr>
      <w:r>
        <w:rPr>
          <w:rFonts w:ascii="Cambria" w:hAnsi="Cambria"/>
          <w:sz w:val="22"/>
        </w:rPr>
        <w:t xml:space="preserve">Po úspešnom odovzdaní všetkých častí Diela a po úspešnom ukončení Skúšobnej prevádzky a po zabezpečení všetkých právoplatných povolení na užívanie a prevádzku všetkých častí Diela a celého Diela ako celku a úplnom odstránení všetkých vád, vrátane drobných vád celého Diela, Zhotoviteľ požiada o vydanie záverečného Protokolu o úplnom vyhotovení Diela. Na vydanie Protokolu o úplnom vyhotovení Diela sa primerane uplatňujú ustanovenia o Preberacom konaní podľa bodu </w:t>
      </w:r>
      <w:r>
        <w:rPr>
          <w:rFonts w:ascii="Cambria" w:hAnsi="Cambria"/>
          <w:sz w:val="22"/>
        </w:rPr>
        <w:fldChar w:fldCharType="begin"/>
      </w:r>
      <w:r>
        <w:rPr>
          <w:rFonts w:ascii="Cambria" w:hAnsi="Cambria"/>
          <w:sz w:val="22"/>
        </w:rPr>
        <w:instrText xml:space="preserve"> REF _Ref19794039 \r \h </w:instrText>
      </w:r>
      <w:r>
        <w:rPr>
          <w:rFonts w:ascii="Cambria" w:hAnsi="Cambria"/>
          <w:sz w:val="22"/>
        </w:rPr>
      </w:r>
      <w:r>
        <w:rPr>
          <w:rFonts w:ascii="Cambria" w:hAnsi="Cambria"/>
          <w:sz w:val="22"/>
        </w:rPr>
        <w:fldChar w:fldCharType="separate"/>
      </w:r>
      <w:r w:rsidR="00EE7B40">
        <w:rPr>
          <w:rFonts w:ascii="Cambria" w:hAnsi="Cambria"/>
          <w:sz w:val="22"/>
        </w:rPr>
        <w:t>3.9</w:t>
      </w:r>
      <w:r>
        <w:rPr>
          <w:rFonts w:ascii="Cambria" w:hAnsi="Cambria"/>
          <w:sz w:val="22"/>
        </w:rPr>
        <w:fldChar w:fldCharType="end"/>
      </w:r>
      <w:r>
        <w:rPr>
          <w:rFonts w:ascii="Cambria" w:hAnsi="Cambria"/>
          <w:sz w:val="22"/>
        </w:rPr>
        <w:t xml:space="preserve"> Zmluvy.</w:t>
      </w:r>
    </w:p>
    <w:p w14:paraId="3C6888A5" w14:textId="77777777" w:rsidR="00862FF2" w:rsidRPr="004842F0" w:rsidRDefault="00862FF2" w:rsidP="00426C94">
      <w:pPr>
        <w:numPr>
          <w:ilvl w:val="0"/>
          <w:numId w:val="16"/>
        </w:numPr>
        <w:spacing w:after="240" w:line="240" w:lineRule="auto"/>
        <w:jc w:val="both"/>
        <w:rPr>
          <w:rFonts w:ascii="Cambria" w:hAnsi="Cambria" w:cs="Arial"/>
          <w:b/>
          <w:sz w:val="22"/>
        </w:rPr>
      </w:pPr>
      <w:r w:rsidRPr="004842F0">
        <w:rPr>
          <w:rFonts w:ascii="Cambria" w:hAnsi="Cambria" w:cs="Arial"/>
          <w:b/>
          <w:sz w:val="22"/>
        </w:rPr>
        <w:t>SPOLOČNÉ USTANOVENIA</w:t>
      </w:r>
    </w:p>
    <w:p w14:paraId="114EF1D1" w14:textId="42DCE036" w:rsidR="00862FF2" w:rsidRPr="004842F0" w:rsidRDefault="00862FF2" w:rsidP="00426C94">
      <w:pPr>
        <w:numPr>
          <w:ilvl w:val="1"/>
          <w:numId w:val="16"/>
        </w:numPr>
        <w:spacing w:before="0" w:after="120" w:line="240" w:lineRule="auto"/>
        <w:jc w:val="both"/>
        <w:rPr>
          <w:rFonts w:ascii="Cambria" w:hAnsi="Cambria" w:cs="Arial"/>
          <w:b/>
          <w:sz w:val="22"/>
        </w:rPr>
      </w:pPr>
      <w:bookmarkStart w:id="60" w:name="_Ref490747307"/>
      <w:r w:rsidRPr="004842F0">
        <w:rPr>
          <w:rFonts w:ascii="Cambria" w:hAnsi="Cambria" w:cs="Arial"/>
          <w:b/>
          <w:sz w:val="22"/>
        </w:rPr>
        <w:t>Zmluvná cena a</w:t>
      </w:r>
      <w:r w:rsidRPr="004842F0">
        <w:rPr>
          <w:rFonts w:ascii="Cambria" w:hAnsi="Cambria" w:cs="Calibri"/>
          <w:b/>
          <w:sz w:val="22"/>
        </w:rPr>
        <w:t> </w:t>
      </w:r>
      <w:r w:rsidRPr="004842F0">
        <w:rPr>
          <w:rFonts w:ascii="Cambria" w:hAnsi="Cambria" w:cs="Arial"/>
          <w:b/>
          <w:sz w:val="22"/>
        </w:rPr>
        <w:t>platobn</w:t>
      </w:r>
      <w:r w:rsidRPr="004842F0">
        <w:rPr>
          <w:rFonts w:ascii="Cambria" w:hAnsi="Cambria" w:cs="Proba Pro"/>
          <w:b/>
          <w:sz w:val="22"/>
        </w:rPr>
        <w:t>é</w:t>
      </w:r>
      <w:r w:rsidRPr="004842F0">
        <w:rPr>
          <w:rFonts w:ascii="Cambria" w:hAnsi="Cambria" w:cs="Arial"/>
          <w:b/>
          <w:sz w:val="22"/>
        </w:rPr>
        <w:t xml:space="preserve"> podmienky</w:t>
      </w:r>
      <w:bookmarkEnd w:id="60"/>
    </w:p>
    <w:p w14:paraId="1C9FAA88" w14:textId="77777777" w:rsidR="00862FF2" w:rsidRPr="004842F0" w:rsidRDefault="00862FF2" w:rsidP="00426C94">
      <w:pPr>
        <w:numPr>
          <w:ilvl w:val="2"/>
          <w:numId w:val="16"/>
        </w:numPr>
        <w:spacing w:before="0" w:after="120" w:line="240" w:lineRule="auto"/>
        <w:jc w:val="both"/>
        <w:rPr>
          <w:rFonts w:ascii="Cambria" w:hAnsi="Cambria"/>
          <w:sz w:val="22"/>
        </w:rPr>
      </w:pPr>
      <w:r w:rsidRPr="004842F0">
        <w:rPr>
          <w:rFonts w:ascii="Cambria" w:hAnsi="Cambria"/>
          <w:sz w:val="22"/>
        </w:rPr>
        <w:t>Zmluvná cena za plnenie predmetu Zmluvy je stanovená dohodou Zmluvných strán v súlade so zákonom č. 18/1996 Z. z. o cenách v znení neskorších predpisov a vyhlášky MF SR č. 87/1996 Z. z., ktorou sa vykonáva zákon o cenách a je rozčlenená nasledovne:</w:t>
      </w:r>
    </w:p>
    <w:p w14:paraId="345DE173" w14:textId="2CF94880" w:rsidR="00862FF2" w:rsidRPr="004842F0" w:rsidRDefault="00862FF2" w:rsidP="00426C94">
      <w:pPr>
        <w:numPr>
          <w:ilvl w:val="2"/>
          <w:numId w:val="16"/>
        </w:numPr>
        <w:spacing w:before="0" w:after="120" w:line="240" w:lineRule="auto"/>
        <w:jc w:val="both"/>
        <w:rPr>
          <w:rFonts w:ascii="Cambria" w:hAnsi="Cambria" w:cs="Arial"/>
          <w:bCs/>
          <w:sz w:val="22"/>
        </w:rPr>
      </w:pPr>
      <w:bookmarkStart w:id="61" w:name="_Ref485112106"/>
      <w:r w:rsidRPr="004842F0">
        <w:rPr>
          <w:rFonts w:ascii="Cambria" w:hAnsi="Cambria" w:cs="Arial"/>
          <w:bCs/>
          <w:sz w:val="22"/>
        </w:rPr>
        <w:t>Zmluvná cena za vyhotovenie Diela a</w:t>
      </w:r>
      <w:r w:rsidRPr="004842F0">
        <w:rPr>
          <w:rFonts w:ascii="Cambria" w:hAnsi="Cambria" w:cs="Calibri"/>
          <w:bCs/>
          <w:sz w:val="22"/>
        </w:rPr>
        <w:t> </w:t>
      </w:r>
      <w:r w:rsidRPr="004842F0">
        <w:rPr>
          <w:rFonts w:ascii="Cambria" w:hAnsi="Cambria" w:cs="Arial"/>
          <w:bCs/>
          <w:sz w:val="22"/>
        </w:rPr>
        <w:t>za v</w:t>
      </w:r>
      <w:r w:rsidRPr="004842F0">
        <w:rPr>
          <w:rFonts w:ascii="Cambria" w:hAnsi="Cambria" w:cs="Proba Pro"/>
          <w:bCs/>
          <w:sz w:val="22"/>
        </w:rPr>
        <w:t>š</w:t>
      </w:r>
      <w:r w:rsidRPr="004842F0">
        <w:rPr>
          <w:rFonts w:ascii="Cambria" w:hAnsi="Cambria" w:cs="Arial"/>
          <w:bCs/>
          <w:sz w:val="22"/>
        </w:rPr>
        <w:t>etky s</w:t>
      </w:r>
      <w:r w:rsidRPr="004842F0">
        <w:rPr>
          <w:rFonts w:ascii="Cambria" w:hAnsi="Cambria" w:cs="Proba Pro"/>
          <w:bCs/>
          <w:sz w:val="22"/>
        </w:rPr>
        <w:t>ú</w:t>
      </w:r>
      <w:r w:rsidRPr="004842F0">
        <w:rPr>
          <w:rFonts w:ascii="Cambria" w:hAnsi="Cambria" w:cs="Arial"/>
          <w:bCs/>
          <w:sz w:val="22"/>
        </w:rPr>
        <w:t>visiace plnenia podľa tejto Zmluvy je nasledovná:</w:t>
      </w:r>
      <w:bookmarkEnd w:id="61"/>
    </w:p>
    <w:p w14:paraId="109EBB8B" w14:textId="77777777" w:rsidR="00862FF2" w:rsidRPr="004842F0" w:rsidRDefault="00862FF2" w:rsidP="00862FF2">
      <w:pPr>
        <w:spacing w:after="120" w:line="240" w:lineRule="auto"/>
        <w:ind w:left="709"/>
        <w:jc w:val="both"/>
        <w:rPr>
          <w:rFonts w:ascii="Cambria" w:hAnsi="Cambria" w:cs="Arial"/>
          <w:bCs/>
          <w:sz w:val="22"/>
        </w:rPr>
      </w:pPr>
      <w:r w:rsidRPr="004842F0">
        <w:rPr>
          <w:rFonts w:ascii="Cambria" w:hAnsi="Cambria" w:cs="Arial"/>
          <w:bCs/>
          <w:sz w:val="22"/>
        </w:rPr>
        <w:t>Cena bez DPH:</w:t>
      </w:r>
      <w:r w:rsidRPr="004842F0">
        <w:rPr>
          <w:rFonts w:ascii="Cambria" w:hAnsi="Cambria" w:cs="Arial"/>
          <w:bCs/>
          <w:sz w:val="22"/>
        </w:rPr>
        <w:tab/>
        <w:t>.............EUR</w:t>
      </w:r>
    </w:p>
    <w:p w14:paraId="348D70E7" w14:textId="77777777" w:rsidR="00862FF2" w:rsidRPr="004842F0" w:rsidRDefault="00862FF2" w:rsidP="00862FF2">
      <w:pPr>
        <w:spacing w:after="120" w:line="240" w:lineRule="auto"/>
        <w:ind w:left="709"/>
        <w:jc w:val="both"/>
        <w:rPr>
          <w:rFonts w:ascii="Cambria" w:hAnsi="Cambria" w:cs="Arial"/>
          <w:bCs/>
          <w:sz w:val="22"/>
        </w:rPr>
      </w:pPr>
      <w:r w:rsidRPr="004842F0">
        <w:rPr>
          <w:rFonts w:ascii="Cambria" w:hAnsi="Cambria" w:cs="Arial"/>
          <w:bCs/>
          <w:sz w:val="22"/>
        </w:rPr>
        <w:t>Sadzba DPH:</w:t>
      </w:r>
      <w:r w:rsidRPr="004842F0">
        <w:rPr>
          <w:rFonts w:ascii="Cambria" w:hAnsi="Cambria" w:cs="Arial"/>
          <w:bCs/>
          <w:sz w:val="22"/>
        </w:rPr>
        <w:tab/>
        <w:t>.............EUR</w:t>
      </w:r>
    </w:p>
    <w:p w14:paraId="31312A9B" w14:textId="77777777" w:rsidR="00862FF2" w:rsidRPr="004842F0" w:rsidRDefault="00862FF2" w:rsidP="00862FF2">
      <w:pPr>
        <w:spacing w:after="120" w:line="240" w:lineRule="auto"/>
        <w:ind w:left="709"/>
        <w:jc w:val="both"/>
        <w:rPr>
          <w:rFonts w:ascii="Cambria" w:hAnsi="Cambria" w:cs="Arial"/>
          <w:bCs/>
          <w:sz w:val="22"/>
        </w:rPr>
      </w:pPr>
      <w:r w:rsidRPr="004842F0">
        <w:rPr>
          <w:rFonts w:ascii="Cambria" w:hAnsi="Cambria" w:cs="Arial"/>
          <w:bCs/>
          <w:sz w:val="22"/>
        </w:rPr>
        <w:t>Cena s</w:t>
      </w:r>
      <w:r w:rsidRPr="004842F0">
        <w:rPr>
          <w:rFonts w:ascii="Cambria" w:hAnsi="Cambria" w:cs="Calibri"/>
          <w:bCs/>
          <w:sz w:val="22"/>
        </w:rPr>
        <w:t> </w:t>
      </w:r>
      <w:r w:rsidRPr="004842F0">
        <w:rPr>
          <w:rFonts w:ascii="Cambria" w:hAnsi="Cambria" w:cs="Arial"/>
          <w:bCs/>
          <w:sz w:val="22"/>
        </w:rPr>
        <w:t>DPH:</w:t>
      </w:r>
      <w:r w:rsidRPr="004842F0">
        <w:rPr>
          <w:rFonts w:ascii="Cambria" w:hAnsi="Cambria" w:cs="Arial"/>
          <w:bCs/>
          <w:sz w:val="22"/>
        </w:rPr>
        <w:tab/>
        <w:t>.............EUR</w:t>
      </w:r>
    </w:p>
    <w:p w14:paraId="463C4A3C" w14:textId="77777777" w:rsidR="00862FF2" w:rsidRPr="004842F0" w:rsidRDefault="00862FF2" w:rsidP="00862FF2">
      <w:pPr>
        <w:spacing w:after="120" w:line="240" w:lineRule="auto"/>
        <w:ind w:left="709"/>
        <w:jc w:val="both"/>
        <w:rPr>
          <w:rFonts w:ascii="Cambria" w:hAnsi="Cambria" w:cs="Arial"/>
          <w:bCs/>
          <w:sz w:val="22"/>
        </w:rPr>
      </w:pPr>
      <w:r w:rsidRPr="004842F0">
        <w:rPr>
          <w:rFonts w:ascii="Cambria" w:hAnsi="Cambria" w:cs="Arial"/>
          <w:bCs/>
          <w:sz w:val="22"/>
        </w:rPr>
        <w:t>(slovom: .............EUR)</w:t>
      </w:r>
    </w:p>
    <w:p w14:paraId="11F8B60B" w14:textId="77777777" w:rsidR="00862FF2" w:rsidRPr="004842F0" w:rsidRDefault="00862FF2" w:rsidP="00862FF2">
      <w:pPr>
        <w:spacing w:after="120" w:line="240" w:lineRule="auto"/>
        <w:ind w:left="709"/>
        <w:jc w:val="both"/>
        <w:rPr>
          <w:rFonts w:ascii="Cambria" w:hAnsi="Cambria" w:cs="Arial"/>
          <w:bCs/>
          <w:sz w:val="22"/>
        </w:rPr>
      </w:pPr>
      <w:r w:rsidRPr="004842F0">
        <w:rPr>
          <w:rFonts w:ascii="Cambria" w:hAnsi="Cambria" w:cs="Arial"/>
          <w:bCs/>
          <w:sz w:val="22"/>
        </w:rPr>
        <w:t>(ďalej aj ako „</w:t>
      </w:r>
      <w:r w:rsidRPr="004842F0">
        <w:rPr>
          <w:rFonts w:ascii="Cambria" w:hAnsi="Cambria" w:cs="Arial"/>
          <w:b/>
          <w:bCs/>
          <w:sz w:val="22"/>
        </w:rPr>
        <w:t>Zmluvná cena</w:t>
      </w:r>
      <w:r w:rsidRPr="004842F0">
        <w:rPr>
          <w:rFonts w:ascii="Cambria" w:hAnsi="Cambria" w:cs="Arial"/>
          <w:bCs/>
          <w:sz w:val="22"/>
        </w:rPr>
        <w:t>“)</w:t>
      </w:r>
    </w:p>
    <w:p w14:paraId="37B152FB" w14:textId="5D1DE7C0" w:rsidR="005858E9" w:rsidRPr="000927A4" w:rsidRDefault="00862FF2" w:rsidP="005858E9">
      <w:pPr>
        <w:numPr>
          <w:ilvl w:val="2"/>
          <w:numId w:val="16"/>
        </w:numPr>
        <w:spacing w:before="0" w:after="120" w:line="240" w:lineRule="auto"/>
        <w:jc w:val="both"/>
        <w:rPr>
          <w:rFonts w:ascii="Cambria" w:hAnsi="Cambria"/>
          <w:sz w:val="22"/>
        </w:rPr>
      </w:pPr>
      <w:r w:rsidRPr="005858E9">
        <w:rPr>
          <w:rFonts w:ascii="Cambria" w:hAnsi="Cambria"/>
          <w:sz w:val="22"/>
        </w:rPr>
        <w:t xml:space="preserve">Zmluvná cena je </w:t>
      </w:r>
      <w:r w:rsidR="00975060">
        <w:rPr>
          <w:rFonts w:ascii="Cambria" w:hAnsi="Cambria"/>
          <w:sz w:val="22"/>
        </w:rPr>
        <w:t> stanovená Rozpočtom Zmluvnej ceny</w:t>
      </w:r>
      <w:r w:rsidR="006475D2" w:rsidRPr="005858E9">
        <w:rPr>
          <w:rFonts w:ascii="Cambria" w:hAnsi="Cambria"/>
          <w:sz w:val="22"/>
        </w:rPr>
        <w:t xml:space="preserve"> a jej zmena je možná iba za podmienok a postupom stanoveným touto Zmluvou a Zákonom o verejnom obstarávaní. </w:t>
      </w:r>
      <w:r w:rsidR="005858E9" w:rsidRPr="005858E9">
        <w:rPr>
          <w:rFonts w:ascii="Cambria" w:hAnsi="Cambria"/>
          <w:sz w:val="22"/>
        </w:rPr>
        <w:t xml:space="preserve">Pre odstránenie </w:t>
      </w:r>
      <w:r w:rsidR="005858E9" w:rsidRPr="000927A4">
        <w:rPr>
          <w:rFonts w:ascii="Cambria" w:hAnsi="Cambria"/>
          <w:sz w:val="22"/>
        </w:rPr>
        <w:t>akýchkoľvek pochybností zmluvné strany potvrdzujú, že na Zmluvnú cenu nemá vplyv inflácia, zmena nákladov, ani žiadne iné okolnosti, pokiaľ táto Zmluva výslovne nestanovuje inak.</w:t>
      </w:r>
    </w:p>
    <w:p w14:paraId="0D6C7A19" w14:textId="7DFE15AA" w:rsidR="00862FF2" w:rsidRPr="00FA35F6" w:rsidRDefault="00862FF2" w:rsidP="00426C94">
      <w:pPr>
        <w:numPr>
          <w:ilvl w:val="2"/>
          <w:numId w:val="16"/>
        </w:numPr>
        <w:spacing w:before="0" w:after="120" w:line="240" w:lineRule="auto"/>
        <w:jc w:val="both"/>
        <w:rPr>
          <w:rFonts w:ascii="Cambria" w:hAnsi="Cambria" w:cs="Arial"/>
          <w:bCs/>
          <w:sz w:val="22"/>
        </w:rPr>
      </w:pPr>
      <w:r w:rsidRPr="006475D2">
        <w:rPr>
          <w:rFonts w:ascii="Cambria" w:hAnsi="Cambria"/>
          <w:sz w:val="22"/>
        </w:rPr>
        <w:t xml:space="preserve">Zmluvná cena je premietnutá v Rozpočte </w:t>
      </w:r>
      <w:r w:rsidR="006855D9" w:rsidRPr="006475D2">
        <w:rPr>
          <w:rFonts w:ascii="Cambria" w:hAnsi="Cambria"/>
          <w:sz w:val="22"/>
        </w:rPr>
        <w:t>Zmluvnej ceny</w:t>
      </w:r>
      <w:r w:rsidRPr="006475D2">
        <w:rPr>
          <w:rFonts w:ascii="Cambria" w:hAnsi="Cambria"/>
          <w:sz w:val="22"/>
        </w:rPr>
        <w:t xml:space="preserve">, ktorý tvorí </w:t>
      </w:r>
      <w:r w:rsidR="006855D9" w:rsidRPr="006475D2">
        <w:rPr>
          <w:rFonts w:ascii="Cambria" w:hAnsi="Cambria"/>
          <w:sz w:val="22"/>
        </w:rPr>
        <w:t>časť Ponuky Zhotoviteľa</w:t>
      </w:r>
      <w:r w:rsidRPr="006475D2">
        <w:rPr>
          <w:rFonts w:ascii="Cambria" w:hAnsi="Cambria"/>
          <w:sz w:val="22"/>
        </w:rPr>
        <w:t xml:space="preserve">. Zmluvná cena a Rozpočet </w:t>
      </w:r>
      <w:r w:rsidR="006855D9" w:rsidRPr="006475D2">
        <w:rPr>
          <w:rFonts w:ascii="Cambria" w:hAnsi="Cambria"/>
          <w:sz w:val="22"/>
        </w:rPr>
        <w:t>Zmluvnej ceny</w:t>
      </w:r>
      <w:r w:rsidRPr="006475D2">
        <w:rPr>
          <w:rFonts w:ascii="Cambria" w:hAnsi="Cambria"/>
          <w:sz w:val="22"/>
        </w:rPr>
        <w:t xml:space="preserve"> zahŕňa všetky náklady nevyhnutné na riadne vyhotovenie a dokončenie Diela</w:t>
      </w:r>
      <w:r w:rsidR="0071110C">
        <w:rPr>
          <w:rFonts w:ascii="Cambria" w:hAnsi="Cambria"/>
          <w:sz w:val="22"/>
        </w:rPr>
        <w:t>, všetkých Skúšok vrátane Skúšobnej prevádzky,</w:t>
      </w:r>
      <w:r w:rsidRPr="006475D2">
        <w:rPr>
          <w:rFonts w:ascii="Cambria" w:hAnsi="Cambria"/>
          <w:sz w:val="22"/>
        </w:rPr>
        <w:t xml:space="preserve"> </w:t>
      </w:r>
      <w:r w:rsidR="00F111A3" w:rsidRPr="006475D2">
        <w:rPr>
          <w:rFonts w:ascii="Cambria" w:hAnsi="Cambria"/>
          <w:sz w:val="22"/>
        </w:rPr>
        <w:t xml:space="preserve">a Dokumentácie Zhotoviteľa </w:t>
      </w:r>
      <w:r w:rsidRPr="006475D2">
        <w:rPr>
          <w:rFonts w:ascii="Cambria" w:hAnsi="Cambria"/>
          <w:sz w:val="22"/>
        </w:rPr>
        <w:t>a odstránenie všetkých vád</w:t>
      </w:r>
      <w:r w:rsidR="006855D9" w:rsidRPr="006475D2">
        <w:rPr>
          <w:rFonts w:ascii="Cambria" w:hAnsi="Cambria"/>
          <w:sz w:val="22"/>
        </w:rPr>
        <w:t xml:space="preserve"> Diela</w:t>
      </w:r>
      <w:r w:rsidR="00F111A3" w:rsidRPr="006475D2">
        <w:rPr>
          <w:rFonts w:ascii="Cambria" w:hAnsi="Cambria"/>
          <w:sz w:val="22"/>
        </w:rPr>
        <w:t xml:space="preserve"> a Dokumentácie Zhotoviteľa</w:t>
      </w:r>
      <w:r w:rsidRPr="006475D2">
        <w:rPr>
          <w:rFonts w:ascii="Cambria" w:hAnsi="Cambria"/>
          <w:sz w:val="22"/>
        </w:rPr>
        <w:t>, a zahŕňa v sebe všetky ostatné plnenia v rozsahu a na zákl</w:t>
      </w:r>
      <w:r w:rsidRPr="004842F0">
        <w:rPr>
          <w:rFonts w:ascii="Cambria" w:eastAsia="Calibri" w:hAnsi="Cambria" w:cs="Arial"/>
          <w:bCs/>
          <w:color w:val="000000"/>
          <w:sz w:val="22"/>
        </w:rPr>
        <w:t>ade tejto Zmluvy. Zmluvn</w:t>
      </w:r>
      <w:r w:rsidRPr="004842F0">
        <w:rPr>
          <w:rFonts w:ascii="Cambria" w:eastAsia="Calibri" w:hAnsi="Cambria" w:cs="Proba Pro"/>
          <w:bCs/>
          <w:color w:val="000000"/>
          <w:sz w:val="22"/>
        </w:rPr>
        <w:t>á</w:t>
      </w:r>
      <w:r w:rsidRPr="004842F0">
        <w:rPr>
          <w:rFonts w:ascii="Cambria" w:eastAsia="Calibri" w:hAnsi="Cambria" w:cs="Arial"/>
          <w:bCs/>
          <w:color w:val="000000"/>
          <w:sz w:val="22"/>
        </w:rPr>
        <w:t xml:space="preserve"> cena pokr</w:t>
      </w:r>
      <w:r w:rsidRPr="004842F0">
        <w:rPr>
          <w:rFonts w:ascii="Cambria" w:eastAsia="Calibri" w:hAnsi="Cambria" w:cs="Proba Pro"/>
          <w:bCs/>
          <w:color w:val="000000"/>
          <w:sz w:val="22"/>
        </w:rPr>
        <w:t>ý</w:t>
      </w:r>
      <w:r w:rsidRPr="004842F0">
        <w:rPr>
          <w:rFonts w:ascii="Cambria" w:eastAsia="Calibri" w:hAnsi="Cambria" w:cs="Arial"/>
          <w:bCs/>
          <w:color w:val="000000"/>
          <w:sz w:val="22"/>
        </w:rPr>
        <w:t>va v</w:t>
      </w:r>
      <w:r w:rsidRPr="004842F0">
        <w:rPr>
          <w:rFonts w:ascii="Cambria" w:eastAsia="Calibri" w:hAnsi="Cambria" w:cs="Proba Pro"/>
          <w:bCs/>
          <w:color w:val="000000"/>
          <w:sz w:val="22"/>
        </w:rPr>
        <w:t>š</w:t>
      </w:r>
      <w:r w:rsidRPr="004842F0">
        <w:rPr>
          <w:rFonts w:ascii="Cambria" w:eastAsia="Calibri" w:hAnsi="Cambria" w:cs="Arial"/>
          <w:bCs/>
          <w:color w:val="000000"/>
          <w:sz w:val="22"/>
        </w:rPr>
        <w:t>etky zmluvn</w:t>
      </w:r>
      <w:r w:rsidRPr="004842F0">
        <w:rPr>
          <w:rFonts w:ascii="Cambria" w:eastAsia="Calibri" w:hAnsi="Cambria" w:cs="Proba Pro"/>
          <w:bCs/>
          <w:color w:val="000000"/>
          <w:sz w:val="22"/>
        </w:rPr>
        <w:t>é</w:t>
      </w:r>
      <w:r w:rsidRPr="004842F0">
        <w:rPr>
          <w:rFonts w:ascii="Cambria" w:eastAsia="Calibri" w:hAnsi="Cambria" w:cs="Arial"/>
          <w:bCs/>
          <w:color w:val="000000"/>
          <w:sz w:val="22"/>
        </w:rPr>
        <w:t xml:space="preserve"> z</w:t>
      </w:r>
      <w:r w:rsidRPr="004842F0">
        <w:rPr>
          <w:rFonts w:ascii="Cambria" w:eastAsia="Calibri" w:hAnsi="Cambria" w:cs="Proba Pro"/>
          <w:bCs/>
          <w:color w:val="000000"/>
          <w:sz w:val="22"/>
        </w:rPr>
        <w:t>á</w:t>
      </w:r>
      <w:r w:rsidRPr="004842F0">
        <w:rPr>
          <w:rFonts w:ascii="Cambria" w:eastAsia="Calibri" w:hAnsi="Cambria" w:cs="Arial"/>
          <w:bCs/>
          <w:color w:val="000000"/>
          <w:sz w:val="22"/>
        </w:rPr>
        <w:t>v</w:t>
      </w:r>
      <w:r w:rsidRPr="004842F0">
        <w:rPr>
          <w:rFonts w:ascii="Cambria" w:eastAsia="Calibri" w:hAnsi="Cambria" w:cs="Proba Pro"/>
          <w:bCs/>
          <w:color w:val="000000"/>
          <w:sz w:val="22"/>
        </w:rPr>
        <w:t>ä</w:t>
      </w:r>
      <w:r w:rsidRPr="004842F0">
        <w:rPr>
          <w:rFonts w:ascii="Cambria" w:eastAsia="Calibri" w:hAnsi="Cambria" w:cs="Arial"/>
          <w:bCs/>
          <w:color w:val="000000"/>
          <w:sz w:val="22"/>
        </w:rPr>
        <w:t>zky a v</w:t>
      </w:r>
      <w:r w:rsidRPr="004842F0">
        <w:rPr>
          <w:rFonts w:ascii="Cambria" w:eastAsia="Calibri" w:hAnsi="Cambria" w:cs="Proba Pro"/>
          <w:bCs/>
          <w:color w:val="000000"/>
          <w:sz w:val="22"/>
        </w:rPr>
        <w:t>š</w:t>
      </w:r>
      <w:r w:rsidRPr="004842F0">
        <w:rPr>
          <w:rFonts w:ascii="Cambria" w:eastAsia="Calibri" w:hAnsi="Cambria" w:cs="Arial"/>
          <w:bCs/>
          <w:color w:val="000000"/>
          <w:sz w:val="22"/>
        </w:rPr>
        <w:t>etky povinnosti nevyhnutn</w:t>
      </w:r>
      <w:r w:rsidRPr="004842F0">
        <w:rPr>
          <w:rFonts w:ascii="Cambria" w:eastAsia="Calibri" w:hAnsi="Cambria" w:cs="Proba Pro"/>
          <w:bCs/>
          <w:color w:val="000000"/>
          <w:sz w:val="22"/>
        </w:rPr>
        <w:t>é</w:t>
      </w:r>
      <w:r w:rsidRPr="004842F0">
        <w:rPr>
          <w:rFonts w:ascii="Cambria" w:eastAsia="Calibri" w:hAnsi="Cambria" w:cs="Arial"/>
          <w:bCs/>
          <w:color w:val="000000"/>
          <w:sz w:val="22"/>
        </w:rPr>
        <w:t xml:space="preserve"> pre riadne </w:t>
      </w:r>
      <w:r w:rsidR="00F111A3">
        <w:rPr>
          <w:rFonts w:ascii="Cambria" w:eastAsia="Calibri" w:hAnsi="Cambria" w:cs="Arial"/>
          <w:bCs/>
          <w:color w:val="000000"/>
          <w:sz w:val="22"/>
        </w:rPr>
        <w:t>plnenie tejto Zmluvy</w:t>
      </w:r>
      <w:r w:rsidRPr="004842F0">
        <w:rPr>
          <w:rFonts w:ascii="Cambria" w:eastAsia="Calibri" w:hAnsi="Cambria" w:cs="Arial"/>
          <w:bCs/>
          <w:color w:val="000000"/>
          <w:sz w:val="22"/>
        </w:rPr>
        <w:t xml:space="preserve">, vrátane </w:t>
      </w:r>
      <w:r w:rsidR="00F111A3">
        <w:rPr>
          <w:rFonts w:ascii="Cambria" w:eastAsia="Calibri" w:hAnsi="Cambria" w:cs="Arial"/>
          <w:bCs/>
          <w:color w:val="000000"/>
          <w:sz w:val="22"/>
        </w:rPr>
        <w:t xml:space="preserve">nákladov na všetky </w:t>
      </w:r>
      <w:r w:rsidR="00F111A3">
        <w:rPr>
          <w:rFonts w:ascii="Cambria" w:hAnsi="Cambria" w:cs="Arial"/>
          <w:bCs/>
          <w:sz w:val="22"/>
        </w:rPr>
        <w:t>m</w:t>
      </w:r>
      <w:r w:rsidRPr="004842F0">
        <w:rPr>
          <w:rFonts w:ascii="Cambria" w:hAnsi="Cambria" w:cs="Arial"/>
          <w:bCs/>
          <w:sz w:val="22"/>
        </w:rPr>
        <w:t>ateriál</w:t>
      </w:r>
      <w:r w:rsidR="00F111A3">
        <w:rPr>
          <w:rFonts w:ascii="Cambria" w:hAnsi="Cambria" w:cs="Arial"/>
          <w:bCs/>
          <w:sz w:val="22"/>
        </w:rPr>
        <w:t>y</w:t>
      </w:r>
      <w:r w:rsidRPr="004842F0">
        <w:rPr>
          <w:rFonts w:ascii="Cambria" w:eastAsia="Calibri" w:hAnsi="Cambria" w:cs="Arial"/>
          <w:bCs/>
          <w:color w:val="000000"/>
          <w:sz w:val="22"/>
        </w:rPr>
        <w:t>, súčiastk</w:t>
      </w:r>
      <w:r w:rsidR="00F111A3">
        <w:rPr>
          <w:rFonts w:ascii="Cambria" w:eastAsia="Calibri" w:hAnsi="Cambria" w:cs="Arial"/>
          <w:bCs/>
          <w:color w:val="000000"/>
          <w:sz w:val="22"/>
        </w:rPr>
        <w:t>y</w:t>
      </w:r>
      <w:r w:rsidRPr="004842F0">
        <w:rPr>
          <w:rFonts w:ascii="Cambria" w:eastAsia="Calibri" w:hAnsi="Cambria" w:cs="Arial"/>
          <w:bCs/>
          <w:color w:val="000000"/>
          <w:sz w:val="22"/>
        </w:rPr>
        <w:t>, diel</w:t>
      </w:r>
      <w:r w:rsidR="00F111A3">
        <w:rPr>
          <w:rFonts w:ascii="Cambria" w:eastAsia="Calibri" w:hAnsi="Cambria" w:cs="Arial"/>
          <w:bCs/>
          <w:color w:val="000000"/>
          <w:sz w:val="22"/>
        </w:rPr>
        <w:t>y</w:t>
      </w:r>
      <w:r w:rsidRPr="004842F0">
        <w:rPr>
          <w:rFonts w:ascii="Cambria" w:eastAsia="Calibri" w:hAnsi="Cambria" w:cs="Arial"/>
          <w:bCs/>
          <w:color w:val="000000"/>
          <w:sz w:val="22"/>
        </w:rPr>
        <w:t>, cl</w:t>
      </w:r>
      <w:r w:rsidR="00F111A3">
        <w:rPr>
          <w:rFonts w:ascii="Cambria" w:eastAsia="Calibri" w:hAnsi="Cambria" w:cs="Arial"/>
          <w:bCs/>
          <w:color w:val="000000"/>
          <w:sz w:val="22"/>
        </w:rPr>
        <w:t>á</w:t>
      </w:r>
      <w:r w:rsidRPr="004842F0">
        <w:rPr>
          <w:rFonts w:ascii="Cambria" w:eastAsia="Calibri" w:hAnsi="Cambria" w:cs="Arial"/>
          <w:bCs/>
          <w:color w:val="000000"/>
          <w:sz w:val="22"/>
        </w:rPr>
        <w:t>, dan</w:t>
      </w:r>
      <w:r w:rsidR="00F111A3">
        <w:rPr>
          <w:rFonts w:ascii="Cambria" w:eastAsia="Calibri" w:hAnsi="Cambria" w:cs="Arial"/>
          <w:bCs/>
          <w:color w:val="000000"/>
          <w:sz w:val="22"/>
        </w:rPr>
        <w:t>e</w:t>
      </w:r>
      <w:r w:rsidRPr="004842F0">
        <w:rPr>
          <w:rFonts w:ascii="Cambria" w:eastAsia="Calibri" w:hAnsi="Cambria" w:cs="Arial"/>
          <w:bCs/>
          <w:color w:val="000000"/>
          <w:sz w:val="22"/>
        </w:rPr>
        <w:t>, personálne zabezpečeni</w:t>
      </w:r>
      <w:r w:rsidR="0085164C">
        <w:rPr>
          <w:rFonts w:ascii="Cambria" w:eastAsia="Calibri" w:hAnsi="Cambria" w:cs="Arial"/>
          <w:bCs/>
          <w:color w:val="000000"/>
          <w:sz w:val="22"/>
        </w:rPr>
        <w:t>e</w:t>
      </w:r>
      <w:r w:rsidRPr="004842F0">
        <w:rPr>
          <w:rFonts w:ascii="Cambria" w:eastAsia="Calibri" w:hAnsi="Cambria" w:cs="Arial"/>
          <w:bCs/>
          <w:color w:val="000000"/>
          <w:sz w:val="22"/>
        </w:rPr>
        <w:t>,</w:t>
      </w:r>
      <w:r w:rsidR="00F111A3">
        <w:rPr>
          <w:rFonts w:ascii="Cambria" w:eastAsia="Calibri" w:hAnsi="Cambria" w:cs="Arial"/>
          <w:bCs/>
          <w:color w:val="000000"/>
          <w:sz w:val="22"/>
        </w:rPr>
        <w:t xml:space="preserve"> zariaden</w:t>
      </w:r>
      <w:r w:rsidR="0085164C">
        <w:rPr>
          <w:rFonts w:ascii="Cambria" w:eastAsia="Calibri" w:hAnsi="Cambria" w:cs="Arial"/>
          <w:bCs/>
          <w:color w:val="000000"/>
          <w:sz w:val="22"/>
        </w:rPr>
        <w:t>ia,</w:t>
      </w:r>
      <w:r w:rsidR="00F111A3">
        <w:rPr>
          <w:rFonts w:ascii="Cambria" w:eastAsia="Calibri" w:hAnsi="Cambria" w:cs="Arial"/>
          <w:bCs/>
          <w:color w:val="000000"/>
          <w:sz w:val="22"/>
        </w:rPr>
        <w:t xml:space="preserve"> energie,</w:t>
      </w:r>
      <w:r w:rsidRPr="004842F0">
        <w:rPr>
          <w:rFonts w:ascii="Cambria" w:eastAsia="Calibri" w:hAnsi="Cambria" w:cs="Arial"/>
          <w:bCs/>
          <w:color w:val="000000"/>
          <w:sz w:val="22"/>
        </w:rPr>
        <w:t xml:space="preserve"> doprav</w:t>
      </w:r>
      <w:r w:rsidR="00F111A3">
        <w:rPr>
          <w:rFonts w:ascii="Cambria" w:eastAsia="Calibri" w:hAnsi="Cambria" w:cs="Arial"/>
          <w:bCs/>
          <w:color w:val="000000"/>
          <w:sz w:val="22"/>
        </w:rPr>
        <w:t>u</w:t>
      </w:r>
      <w:r w:rsidR="0085164C">
        <w:rPr>
          <w:rFonts w:ascii="Cambria" w:eastAsia="Calibri" w:hAnsi="Cambria" w:cs="Arial"/>
          <w:bCs/>
          <w:color w:val="000000"/>
          <w:sz w:val="22"/>
        </w:rPr>
        <w:t>,</w:t>
      </w:r>
      <w:r w:rsidRPr="004842F0">
        <w:rPr>
          <w:rFonts w:ascii="Cambria" w:eastAsia="Calibri" w:hAnsi="Cambria" w:cs="Arial"/>
          <w:bCs/>
          <w:color w:val="000000"/>
          <w:sz w:val="22"/>
        </w:rPr>
        <w:t xml:space="preserve"> poplatk</w:t>
      </w:r>
      <w:r w:rsidR="0085164C">
        <w:rPr>
          <w:rFonts w:ascii="Cambria" w:eastAsia="Calibri" w:hAnsi="Cambria" w:cs="Arial"/>
          <w:bCs/>
          <w:color w:val="000000"/>
          <w:sz w:val="22"/>
        </w:rPr>
        <w:t>y a akékoľvek iné náklady,</w:t>
      </w:r>
      <w:r w:rsidRPr="004842F0">
        <w:rPr>
          <w:rFonts w:ascii="Cambria" w:eastAsia="Calibri" w:hAnsi="Cambria" w:cs="Arial"/>
          <w:bCs/>
          <w:color w:val="000000"/>
          <w:sz w:val="22"/>
        </w:rPr>
        <w:t xml:space="preserve"> ktoré bude nutné vynaložiť podľa tejto Zmluvy</w:t>
      </w:r>
      <w:r w:rsidR="0085164C">
        <w:rPr>
          <w:rFonts w:ascii="Cambria" w:eastAsia="Calibri" w:hAnsi="Cambria" w:cs="Arial"/>
          <w:bCs/>
          <w:color w:val="000000"/>
          <w:sz w:val="22"/>
        </w:rPr>
        <w:t xml:space="preserve"> na riadne splnenie záväzkov Zhotoviteľa</w:t>
      </w:r>
      <w:r w:rsidRPr="004842F0">
        <w:rPr>
          <w:rFonts w:ascii="Cambria" w:eastAsia="Calibri" w:hAnsi="Cambria" w:cs="Arial"/>
          <w:bCs/>
          <w:color w:val="000000"/>
          <w:sz w:val="22"/>
        </w:rPr>
        <w:t xml:space="preserve">. Pokiaľ určité plnenie nie </w:t>
      </w:r>
      <w:r w:rsidR="002940A7">
        <w:rPr>
          <w:rFonts w:ascii="Cambria" w:eastAsia="Calibri" w:hAnsi="Cambria" w:cs="Arial"/>
          <w:bCs/>
          <w:color w:val="000000"/>
          <w:sz w:val="22"/>
        </w:rPr>
        <w:t>je</w:t>
      </w:r>
      <w:r w:rsidRPr="004842F0">
        <w:rPr>
          <w:rFonts w:ascii="Cambria" w:eastAsia="Calibri" w:hAnsi="Cambria" w:cs="Arial"/>
          <w:bCs/>
          <w:color w:val="000000"/>
          <w:sz w:val="22"/>
        </w:rPr>
        <w:t xml:space="preserve"> obsiahnuté v</w:t>
      </w:r>
      <w:r w:rsidRPr="004842F0">
        <w:rPr>
          <w:rFonts w:ascii="Cambria" w:eastAsia="Calibri" w:hAnsi="Cambria" w:cs="Calibri"/>
          <w:bCs/>
          <w:color w:val="000000"/>
          <w:sz w:val="22"/>
        </w:rPr>
        <w:t> </w:t>
      </w:r>
      <w:r w:rsidRPr="004842F0">
        <w:rPr>
          <w:rFonts w:ascii="Cambria" w:eastAsia="Calibri" w:hAnsi="Cambria" w:cs="Arial"/>
          <w:bCs/>
          <w:color w:val="000000"/>
          <w:sz w:val="22"/>
        </w:rPr>
        <w:t>Rozpo</w:t>
      </w:r>
      <w:r w:rsidRPr="004842F0">
        <w:rPr>
          <w:rFonts w:ascii="Cambria" w:eastAsia="Calibri" w:hAnsi="Cambria" w:cs="Proba Pro"/>
          <w:bCs/>
          <w:color w:val="000000"/>
          <w:sz w:val="22"/>
        </w:rPr>
        <w:t>č</w:t>
      </w:r>
      <w:r w:rsidRPr="004842F0">
        <w:rPr>
          <w:rFonts w:ascii="Cambria" w:eastAsia="Calibri" w:hAnsi="Cambria" w:cs="Arial"/>
          <w:bCs/>
          <w:color w:val="000000"/>
          <w:sz w:val="22"/>
        </w:rPr>
        <w:t xml:space="preserve">te </w:t>
      </w:r>
      <w:r w:rsidR="002940A7">
        <w:rPr>
          <w:rFonts w:ascii="Cambria" w:eastAsia="Calibri" w:hAnsi="Cambria" w:cs="Arial"/>
          <w:bCs/>
          <w:color w:val="000000"/>
          <w:sz w:val="22"/>
        </w:rPr>
        <w:t>Zmluvnej ceny</w:t>
      </w:r>
      <w:r w:rsidRPr="004842F0">
        <w:rPr>
          <w:rFonts w:ascii="Cambria" w:eastAsia="Calibri" w:hAnsi="Cambria" w:cs="Arial"/>
          <w:bCs/>
          <w:color w:val="000000"/>
          <w:sz w:val="22"/>
        </w:rPr>
        <w:t xml:space="preserve"> ako samostatn</w:t>
      </w:r>
      <w:r w:rsidRPr="004842F0">
        <w:rPr>
          <w:rFonts w:ascii="Cambria" w:eastAsia="Calibri" w:hAnsi="Cambria" w:cs="Proba Pro"/>
          <w:bCs/>
          <w:color w:val="000000"/>
          <w:sz w:val="22"/>
        </w:rPr>
        <w:t>á</w:t>
      </w:r>
      <w:r w:rsidRPr="004842F0">
        <w:rPr>
          <w:rFonts w:ascii="Cambria" w:eastAsia="Calibri" w:hAnsi="Cambria" w:cs="Arial"/>
          <w:bCs/>
          <w:color w:val="000000"/>
          <w:sz w:val="22"/>
        </w:rPr>
        <w:t xml:space="preserve"> polo</w:t>
      </w:r>
      <w:r w:rsidRPr="004842F0">
        <w:rPr>
          <w:rFonts w:ascii="Cambria" w:eastAsia="Calibri" w:hAnsi="Cambria" w:cs="Proba Pro"/>
          <w:bCs/>
          <w:color w:val="000000"/>
          <w:sz w:val="22"/>
        </w:rPr>
        <w:t>ž</w:t>
      </w:r>
      <w:r w:rsidRPr="004842F0">
        <w:rPr>
          <w:rFonts w:ascii="Cambria" w:eastAsia="Calibri" w:hAnsi="Cambria" w:cs="Arial"/>
          <w:bCs/>
          <w:color w:val="000000"/>
          <w:sz w:val="22"/>
        </w:rPr>
        <w:t>ka, m</w:t>
      </w:r>
      <w:r w:rsidRPr="004842F0">
        <w:rPr>
          <w:rFonts w:ascii="Cambria" w:eastAsia="Calibri" w:hAnsi="Cambria" w:cs="Proba Pro"/>
          <w:bCs/>
          <w:color w:val="000000"/>
          <w:sz w:val="22"/>
        </w:rPr>
        <w:t>á</w:t>
      </w:r>
      <w:r w:rsidRPr="004842F0">
        <w:rPr>
          <w:rFonts w:ascii="Cambria" w:eastAsia="Calibri" w:hAnsi="Cambria" w:cs="Arial"/>
          <w:bCs/>
          <w:color w:val="000000"/>
          <w:sz w:val="22"/>
        </w:rPr>
        <w:t xml:space="preserve"> sa za to, </w:t>
      </w:r>
      <w:r w:rsidRPr="004842F0">
        <w:rPr>
          <w:rFonts w:ascii="Cambria" w:eastAsia="Calibri" w:hAnsi="Cambria" w:cs="Proba Pro"/>
          <w:bCs/>
          <w:color w:val="000000"/>
          <w:sz w:val="22"/>
        </w:rPr>
        <w:t>ž</w:t>
      </w:r>
      <w:r w:rsidRPr="004842F0">
        <w:rPr>
          <w:rFonts w:ascii="Cambria" w:eastAsia="Calibri" w:hAnsi="Cambria" w:cs="Arial"/>
          <w:bCs/>
          <w:color w:val="000000"/>
          <w:sz w:val="22"/>
        </w:rPr>
        <w:t>e cena za t</w:t>
      </w:r>
      <w:r w:rsidRPr="004842F0">
        <w:rPr>
          <w:rFonts w:ascii="Cambria" w:eastAsia="Calibri" w:hAnsi="Cambria" w:cs="Proba Pro"/>
          <w:bCs/>
          <w:color w:val="000000"/>
          <w:sz w:val="22"/>
        </w:rPr>
        <w:t>ú</w:t>
      </w:r>
      <w:r w:rsidRPr="004842F0">
        <w:rPr>
          <w:rFonts w:ascii="Cambria" w:eastAsia="Calibri" w:hAnsi="Cambria" w:cs="Arial"/>
          <w:bCs/>
          <w:color w:val="000000"/>
          <w:sz w:val="22"/>
        </w:rPr>
        <w:t>to pr</w:t>
      </w:r>
      <w:r w:rsidRPr="004842F0">
        <w:rPr>
          <w:rFonts w:ascii="Cambria" w:eastAsia="Calibri" w:hAnsi="Cambria" w:cs="Proba Pro"/>
          <w:bCs/>
          <w:color w:val="000000"/>
          <w:sz w:val="22"/>
        </w:rPr>
        <w:t>á</w:t>
      </w:r>
      <w:r w:rsidRPr="004842F0">
        <w:rPr>
          <w:rFonts w:ascii="Cambria" w:eastAsia="Calibri" w:hAnsi="Cambria" w:cs="Arial"/>
          <w:bCs/>
          <w:color w:val="000000"/>
          <w:sz w:val="22"/>
        </w:rPr>
        <w:t>cu/plnenie je zahrnut</w:t>
      </w:r>
      <w:r w:rsidRPr="004842F0">
        <w:rPr>
          <w:rFonts w:ascii="Cambria" w:eastAsia="Calibri" w:hAnsi="Cambria" w:cs="Proba Pro"/>
          <w:bCs/>
          <w:color w:val="000000"/>
          <w:sz w:val="22"/>
        </w:rPr>
        <w:t>á</w:t>
      </w:r>
      <w:r w:rsidRPr="004842F0">
        <w:rPr>
          <w:rFonts w:ascii="Cambria" w:eastAsia="Calibri" w:hAnsi="Cambria" w:cs="Arial"/>
          <w:bCs/>
          <w:color w:val="000000"/>
          <w:sz w:val="22"/>
        </w:rPr>
        <w:t xml:space="preserve"> v ostatn</w:t>
      </w:r>
      <w:r w:rsidRPr="004842F0">
        <w:rPr>
          <w:rFonts w:ascii="Cambria" w:eastAsia="Calibri" w:hAnsi="Cambria" w:cs="Proba Pro"/>
          <w:bCs/>
          <w:color w:val="000000"/>
          <w:sz w:val="22"/>
        </w:rPr>
        <w:t>ý</w:t>
      </w:r>
      <w:r w:rsidRPr="004842F0">
        <w:rPr>
          <w:rFonts w:ascii="Cambria" w:eastAsia="Calibri" w:hAnsi="Cambria" w:cs="Arial"/>
          <w:bCs/>
          <w:color w:val="000000"/>
          <w:sz w:val="22"/>
        </w:rPr>
        <w:t>ch polo</w:t>
      </w:r>
      <w:r w:rsidRPr="004842F0">
        <w:rPr>
          <w:rFonts w:ascii="Cambria" w:eastAsia="Calibri" w:hAnsi="Cambria" w:cs="Proba Pro"/>
          <w:bCs/>
          <w:color w:val="000000"/>
          <w:sz w:val="22"/>
        </w:rPr>
        <w:t>ž</w:t>
      </w:r>
      <w:r w:rsidRPr="004842F0">
        <w:rPr>
          <w:rFonts w:ascii="Cambria" w:eastAsia="Calibri" w:hAnsi="Cambria" w:cs="Arial"/>
          <w:bCs/>
          <w:color w:val="000000"/>
          <w:sz w:val="22"/>
        </w:rPr>
        <w:t>k</w:t>
      </w:r>
      <w:r w:rsidRPr="004842F0">
        <w:rPr>
          <w:rFonts w:ascii="Cambria" w:eastAsia="Calibri" w:hAnsi="Cambria" w:cs="Proba Pro"/>
          <w:bCs/>
          <w:color w:val="000000"/>
          <w:sz w:val="22"/>
        </w:rPr>
        <w:t>á</w:t>
      </w:r>
      <w:r w:rsidRPr="004842F0">
        <w:rPr>
          <w:rFonts w:ascii="Cambria" w:eastAsia="Calibri" w:hAnsi="Cambria" w:cs="Arial"/>
          <w:bCs/>
          <w:color w:val="000000"/>
          <w:sz w:val="22"/>
        </w:rPr>
        <w:t>ch Rozpo</w:t>
      </w:r>
      <w:r w:rsidRPr="004842F0">
        <w:rPr>
          <w:rFonts w:ascii="Cambria" w:eastAsia="Calibri" w:hAnsi="Cambria" w:cs="Proba Pro"/>
          <w:bCs/>
          <w:color w:val="000000"/>
          <w:sz w:val="22"/>
        </w:rPr>
        <w:t>č</w:t>
      </w:r>
      <w:r w:rsidRPr="004842F0">
        <w:rPr>
          <w:rFonts w:ascii="Cambria" w:eastAsia="Calibri" w:hAnsi="Cambria" w:cs="Arial"/>
          <w:bCs/>
          <w:color w:val="000000"/>
          <w:sz w:val="22"/>
        </w:rPr>
        <w:t>tu Diela.</w:t>
      </w:r>
    </w:p>
    <w:p w14:paraId="0F84E2B7" w14:textId="64A2E89E" w:rsidR="00DD50EB" w:rsidRDefault="00FA35F6" w:rsidP="00253B86">
      <w:pPr>
        <w:numPr>
          <w:ilvl w:val="2"/>
          <w:numId w:val="16"/>
        </w:numPr>
        <w:spacing w:before="0" w:after="120" w:line="240" w:lineRule="auto"/>
        <w:jc w:val="both"/>
        <w:rPr>
          <w:rFonts w:ascii="Cambria" w:hAnsi="Cambria"/>
          <w:sz w:val="22"/>
        </w:rPr>
      </w:pPr>
      <w:r>
        <w:rPr>
          <w:rFonts w:ascii="Cambria" w:hAnsi="Cambria" w:cs="Arial"/>
          <w:bCs/>
          <w:sz w:val="22"/>
        </w:rPr>
        <w:lastRenderedPageBreak/>
        <w:t xml:space="preserve">Zhotoviteľ je oprávnený si uplatňovať na úhradu a </w:t>
      </w:r>
      <w:r w:rsidR="006855D9" w:rsidRPr="00F92669">
        <w:rPr>
          <w:rFonts w:ascii="Cambria" w:hAnsi="Cambria" w:cs="Arial"/>
          <w:bCs/>
          <w:sz w:val="22"/>
        </w:rPr>
        <w:t xml:space="preserve">Objednávateľ je povinný uhradiť len </w:t>
      </w:r>
      <w:r w:rsidR="00AD3BE4">
        <w:rPr>
          <w:rFonts w:ascii="Cambria" w:hAnsi="Cambria" w:cs="Arial"/>
          <w:bCs/>
          <w:sz w:val="22"/>
        </w:rPr>
        <w:t>D</w:t>
      </w:r>
      <w:r>
        <w:rPr>
          <w:rFonts w:ascii="Cambria" w:hAnsi="Cambria" w:cs="Arial"/>
          <w:bCs/>
          <w:sz w:val="22"/>
        </w:rPr>
        <w:t>ozorom</w:t>
      </w:r>
      <w:r w:rsidR="00AD3BE4">
        <w:rPr>
          <w:rFonts w:ascii="Cambria" w:hAnsi="Cambria" w:cs="Arial"/>
          <w:bCs/>
          <w:sz w:val="22"/>
        </w:rPr>
        <w:t xml:space="preserve"> Objednávateľa</w:t>
      </w:r>
      <w:r>
        <w:rPr>
          <w:rFonts w:ascii="Cambria" w:hAnsi="Cambria" w:cs="Arial"/>
          <w:bCs/>
          <w:sz w:val="22"/>
        </w:rPr>
        <w:t xml:space="preserve"> potvrdené práce</w:t>
      </w:r>
      <w:r w:rsidR="006855D9" w:rsidRPr="00F92669">
        <w:rPr>
          <w:rFonts w:ascii="Cambria" w:hAnsi="Cambria" w:cs="Arial"/>
          <w:bCs/>
          <w:sz w:val="22"/>
        </w:rPr>
        <w:t xml:space="preserve"> </w:t>
      </w:r>
      <w:r w:rsidR="003E47B9">
        <w:rPr>
          <w:rFonts w:ascii="Cambria" w:hAnsi="Cambria" w:cs="Arial"/>
          <w:bCs/>
          <w:sz w:val="22"/>
        </w:rPr>
        <w:t xml:space="preserve">na základe </w:t>
      </w:r>
      <w:r w:rsidR="00AD3BE4">
        <w:rPr>
          <w:rFonts w:ascii="Cambria" w:hAnsi="Cambria" w:cs="Arial"/>
          <w:bCs/>
          <w:sz w:val="22"/>
        </w:rPr>
        <w:t xml:space="preserve">Dozorom Objednávateľa </w:t>
      </w:r>
      <w:r w:rsidR="00937ADC">
        <w:rPr>
          <w:rFonts w:ascii="Cambria" w:hAnsi="Cambria" w:cs="Arial"/>
          <w:bCs/>
          <w:sz w:val="22"/>
        </w:rPr>
        <w:t>potvrdených</w:t>
      </w:r>
      <w:r w:rsidR="003E47B9">
        <w:rPr>
          <w:rFonts w:ascii="Cambria" w:hAnsi="Cambria" w:cs="Arial"/>
          <w:bCs/>
          <w:sz w:val="22"/>
        </w:rPr>
        <w:t xml:space="preserve"> </w:t>
      </w:r>
      <w:r w:rsidR="00937ADC">
        <w:rPr>
          <w:rFonts w:ascii="Cambria" w:hAnsi="Cambria" w:cs="Arial"/>
          <w:bCs/>
          <w:sz w:val="22"/>
        </w:rPr>
        <w:t xml:space="preserve">ocenených </w:t>
      </w:r>
      <w:r w:rsidR="00937ADC" w:rsidRPr="00495372">
        <w:rPr>
          <w:rFonts w:ascii="Cambria" w:hAnsi="Cambria" w:cs="Arial"/>
          <w:bCs/>
          <w:sz w:val="22"/>
        </w:rPr>
        <w:t>súpis</w:t>
      </w:r>
      <w:r w:rsidR="00937ADC">
        <w:rPr>
          <w:rFonts w:ascii="Cambria" w:hAnsi="Cambria" w:cs="Arial"/>
          <w:bCs/>
          <w:sz w:val="22"/>
        </w:rPr>
        <w:t>ov</w:t>
      </w:r>
      <w:r w:rsidR="00937ADC" w:rsidRPr="00495372">
        <w:rPr>
          <w:rFonts w:ascii="Cambria" w:hAnsi="Cambria" w:cs="Arial"/>
          <w:bCs/>
          <w:sz w:val="22"/>
        </w:rPr>
        <w:t xml:space="preserve"> vykonaných plnení </w:t>
      </w:r>
      <w:r w:rsidR="003E47B9">
        <w:rPr>
          <w:rFonts w:ascii="Cambria" w:hAnsi="Cambria" w:cs="Arial"/>
          <w:bCs/>
          <w:sz w:val="22"/>
        </w:rPr>
        <w:t xml:space="preserve">podľa bodu </w:t>
      </w:r>
      <w:r w:rsidR="003E47B9">
        <w:rPr>
          <w:rFonts w:ascii="Cambria" w:hAnsi="Cambria"/>
          <w:sz w:val="22"/>
        </w:rPr>
        <w:fldChar w:fldCharType="begin"/>
      </w:r>
      <w:r w:rsidR="003E47B9">
        <w:rPr>
          <w:rFonts w:ascii="Cambria" w:hAnsi="Cambria"/>
          <w:sz w:val="22"/>
        </w:rPr>
        <w:instrText xml:space="preserve"> REF _Ref19795922 \r \h </w:instrText>
      </w:r>
      <w:r w:rsidR="003E47B9">
        <w:rPr>
          <w:rFonts w:ascii="Cambria" w:hAnsi="Cambria"/>
          <w:sz w:val="22"/>
        </w:rPr>
      </w:r>
      <w:r w:rsidR="003E47B9">
        <w:rPr>
          <w:rFonts w:ascii="Cambria" w:hAnsi="Cambria"/>
          <w:sz w:val="22"/>
        </w:rPr>
        <w:fldChar w:fldCharType="separate"/>
      </w:r>
      <w:r w:rsidR="00EE7B40">
        <w:rPr>
          <w:rFonts w:ascii="Cambria" w:hAnsi="Cambria"/>
          <w:sz w:val="22"/>
        </w:rPr>
        <w:t>3.3.2</w:t>
      </w:r>
      <w:r w:rsidR="003E47B9">
        <w:rPr>
          <w:rFonts w:ascii="Cambria" w:hAnsi="Cambria"/>
          <w:sz w:val="22"/>
        </w:rPr>
        <w:fldChar w:fldCharType="end"/>
      </w:r>
      <w:r w:rsidR="003E47B9">
        <w:rPr>
          <w:rFonts w:ascii="Cambria" w:hAnsi="Cambria"/>
          <w:sz w:val="22"/>
        </w:rPr>
        <w:t xml:space="preserve"> tejto Zmluvy. </w:t>
      </w:r>
    </w:p>
    <w:p w14:paraId="3D037E3E" w14:textId="58C2EC3C" w:rsidR="001611B3" w:rsidRPr="000927A4" w:rsidRDefault="00DD50EB" w:rsidP="00253B86">
      <w:pPr>
        <w:numPr>
          <w:ilvl w:val="2"/>
          <w:numId w:val="16"/>
        </w:numPr>
        <w:spacing w:before="0" w:after="120" w:line="240" w:lineRule="auto"/>
        <w:jc w:val="both"/>
        <w:rPr>
          <w:rFonts w:ascii="Cambria" w:hAnsi="Cambria"/>
          <w:sz w:val="22"/>
        </w:rPr>
      </w:pPr>
      <w:r w:rsidRPr="00DD50EB">
        <w:rPr>
          <w:rFonts w:ascii="Cambria" w:hAnsi="Cambria"/>
          <w:sz w:val="22"/>
        </w:rPr>
        <w:t xml:space="preserve">Do </w:t>
      </w:r>
      <w:r>
        <w:rPr>
          <w:rFonts w:ascii="Cambria" w:hAnsi="Cambria"/>
          <w:sz w:val="22"/>
        </w:rPr>
        <w:t>siedmich</w:t>
      </w:r>
      <w:r w:rsidRPr="00DD50EB">
        <w:rPr>
          <w:rFonts w:ascii="Cambria" w:hAnsi="Cambria"/>
          <w:sz w:val="22"/>
        </w:rPr>
        <w:t xml:space="preserve"> (</w:t>
      </w:r>
      <w:r>
        <w:rPr>
          <w:rFonts w:ascii="Cambria" w:hAnsi="Cambria"/>
          <w:sz w:val="22"/>
        </w:rPr>
        <w:t>7</w:t>
      </w:r>
      <w:r w:rsidRPr="00DD50EB">
        <w:rPr>
          <w:rFonts w:ascii="Cambria" w:hAnsi="Cambria"/>
          <w:sz w:val="22"/>
        </w:rPr>
        <w:t xml:space="preserve">) </w:t>
      </w:r>
      <w:r>
        <w:rPr>
          <w:rFonts w:ascii="Cambria" w:hAnsi="Cambria"/>
          <w:sz w:val="22"/>
        </w:rPr>
        <w:t>d</w:t>
      </w:r>
      <w:r w:rsidRPr="00DD50EB">
        <w:rPr>
          <w:rFonts w:ascii="Cambria" w:hAnsi="Cambria"/>
          <w:sz w:val="22"/>
        </w:rPr>
        <w:t xml:space="preserve">ní po </w:t>
      </w:r>
      <w:r w:rsidR="00937ADC">
        <w:rPr>
          <w:rFonts w:ascii="Cambria" w:hAnsi="Cambria"/>
          <w:sz w:val="22"/>
        </w:rPr>
        <w:t xml:space="preserve">vydaní potvrdenia </w:t>
      </w:r>
      <w:r w:rsidR="00AD3BE4">
        <w:rPr>
          <w:rFonts w:ascii="Cambria" w:hAnsi="Cambria"/>
          <w:sz w:val="22"/>
        </w:rPr>
        <w:t>D</w:t>
      </w:r>
      <w:r w:rsidR="00937ADC">
        <w:rPr>
          <w:rFonts w:ascii="Cambria" w:hAnsi="Cambria"/>
          <w:sz w:val="22"/>
        </w:rPr>
        <w:t>ozoru Objednávateľa</w:t>
      </w:r>
      <w:r w:rsidRPr="00DD50EB">
        <w:rPr>
          <w:rFonts w:ascii="Cambria" w:hAnsi="Cambria"/>
          <w:sz w:val="22"/>
        </w:rPr>
        <w:t xml:space="preserve"> </w:t>
      </w:r>
      <w:r w:rsidR="00937ADC">
        <w:rPr>
          <w:rFonts w:ascii="Cambria" w:hAnsi="Cambria" w:cs="Arial"/>
          <w:bCs/>
          <w:sz w:val="22"/>
        </w:rPr>
        <w:t xml:space="preserve">podľa bodu </w:t>
      </w:r>
      <w:r w:rsidR="00937ADC">
        <w:rPr>
          <w:rFonts w:ascii="Cambria" w:hAnsi="Cambria"/>
          <w:sz w:val="22"/>
        </w:rPr>
        <w:fldChar w:fldCharType="begin"/>
      </w:r>
      <w:r w:rsidR="00937ADC">
        <w:rPr>
          <w:rFonts w:ascii="Cambria" w:hAnsi="Cambria"/>
          <w:sz w:val="22"/>
        </w:rPr>
        <w:instrText xml:space="preserve"> REF _Ref19795922 \r \h </w:instrText>
      </w:r>
      <w:r w:rsidR="00937ADC">
        <w:rPr>
          <w:rFonts w:ascii="Cambria" w:hAnsi="Cambria"/>
          <w:sz w:val="22"/>
        </w:rPr>
      </w:r>
      <w:r w:rsidR="00937ADC">
        <w:rPr>
          <w:rFonts w:ascii="Cambria" w:hAnsi="Cambria"/>
          <w:sz w:val="22"/>
        </w:rPr>
        <w:fldChar w:fldCharType="separate"/>
      </w:r>
      <w:r w:rsidR="00EE7B40">
        <w:rPr>
          <w:rFonts w:ascii="Cambria" w:hAnsi="Cambria"/>
          <w:sz w:val="22"/>
        </w:rPr>
        <w:t>3.3.2</w:t>
      </w:r>
      <w:r w:rsidR="00937ADC">
        <w:rPr>
          <w:rFonts w:ascii="Cambria" w:hAnsi="Cambria"/>
          <w:sz w:val="22"/>
        </w:rPr>
        <w:fldChar w:fldCharType="end"/>
      </w:r>
      <w:r w:rsidR="00937ADC">
        <w:rPr>
          <w:rFonts w:ascii="Cambria" w:hAnsi="Cambria"/>
          <w:sz w:val="22"/>
        </w:rPr>
        <w:t xml:space="preserve"> tejto Zmluvy</w:t>
      </w:r>
      <w:r w:rsidR="00937ADC" w:rsidRPr="00DD50EB">
        <w:rPr>
          <w:rFonts w:ascii="Cambria" w:hAnsi="Cambria"/>
          <w:sz w:val="22"/>
        </w:rPr>
        <w:t xml:space="preserve"> </w:t>
      </w:r>
      <w:r w:rsidRPr="00DD50EB">
        <w:rPr>
          <w:rFonts w:ascii="Cambria" w:hAnsi="Cambria"/>
          <w:sz w:val="22"/>
        </w:rPr>
        <w:t xml:space="preserve">Zhotoviteľ doručí Objednávateľovi faktúru - daňový doklad za uskutočnené </w:t>
      </w:r>
      <w:r w:rsidRPr="000927A4">
        <w:rPr>
          <w:rFonts w:ascii="Cambria" w:hAnsi="Cambria"/>
          <w:sz w:val="22"/>
        </w:rPr>
        <w:t xml:space="preserve">plnenie na čiastku, ktorú </w:t>
      </w:r>
      <w:r w:rsidR="00AD3BE4" w:rsidRPr="000927A4">
        <w:rPr>
          <w:rFonts w:ascii="Cambria" w:hAnsi="Cambria"/>
          <w:sz w:val="22"/>
        </w:rPr>
        <w:t>D</w:t>
      </w:r>
      <w:r w:rsidR="006D540E" w:rsidRPr="000927A4">
        <w:rPr>
          <w:rFonts w:ascii="Cambria" w:hAnsi="Cambria"/>
          <w:sz w:val="22"/>
        </w:rPr>
        <w:t>ozor</w:t>
      </w:r>
      <w:r w:rsidRPr="000927A4">
        <w:rPr>
          <w:rFonts w:ascii="Cambria" w:hAnsi="Cambria"/>
          <w:sz w:val="22"/>
        </w:rPr>
        <w:t xml:space="preserve"> Objednávateľa potvrdil za splatnú</w:t>
      </w:r>
      <w:r w:rsidR="006D540E" w:rsidRPr="000927A4">
        <w:rPr>
          <w:rFonts w:ascii="Cambria" w:hAnsi="Cambria"/>
          <w:sz w:val="22"/>
        </w:rPr>
        <w:t>.</w:t>
      </w:r>
    </w:p>
    <w:p w14:paraId="327A0048" w14:textId="3C069E4D" w:rsidR="000E5F52" w:rsidRPr="000927A4" w:rsidRDefault="000E5F52" w:rsidP="00253B86">
      <w:pPr>
        <w:numPr>
          <w:ilvl w:val="2"/>
          <w:numId w:val="16"/>
        </w:numPr>
        <w:spacing w:before="0" w:after="120" w:line="240" w:lineRule="auto"/>
        <w:jc w:val="both"/>
        <w:rPr>
          <w:rFonts w:ascii="Cambria" w:hAnsi="Cambria"/>
          <w:sz w:val="22"/>
        </w:rPr>
      </w:pPr>
      <w:r w:rsidRPr="000927A4">
        <w:rPr>
          <w:rFonts w:ascii="Cambria" w:hAnsi="Cambria"/>
          <w:sz w:val="22"/>
        </w:rPr>
        <w:t xml:space="preserve">Fakturáciu na základe súpisu skutočne vykonaných plnení je Objednávateľ povinný vyplatiť najviac do výšky 90 % zo Zmluvnej ceny. Zvyšnú časť vo výške 10 % zo Zmluvnej ceny Objednávateľ vyplatí až po vydaní </w:t>
      </w:r>
      <w:r w:rsidR="00CC26EB" w:rsidRPr="000927A4">
        <w:rPr>
          <w:rFonts w:ascii="Cambria" w:hAnsi="Cambria"/>
          <w:sz w:val="22"/>
        </w:rPr>
        <w:t>Preberacieho protokolu k poslednej časti</w:t>
      </w:r>
      <w:r w:rsidRPr="000927A4">
        <w:rPr>
          <w:rFonts w:ascii="Cambria" w:hAnsi="Cambria"/>
          <w:sz w:val="22"/>
        </w:rPr>
        <w:t xml:space="preserve"> Diela</w:t>
      </w:r>
      <w:r w:rsidR="00B56B12" w:rsidRPr="000927A4">
        <w:rPr>
          <w:rFonts w:ascii="Cambria" w:hAnsi="Cambria"/>
          <w:sz w:val="22"/>
        </w:rPr>
        <w:t xml:space="preserve"> na základe samostatnej záverečnej faktúry spolu s vyúčtovaním všetkých nákladov a čiastok splatných ku dňu vydania </w:t>
      </w:r>
      <w:r w:rsidR="00782607" w:rsidRPr="000927A4">
        <w:rPr>
          <w:rFonts w:ascii="Cambria" w:hAnsi="Cambria"/>
          <w:sz w:val="22"/>
        </w:rPr>
        <w:t xml:space="preserve">Preberacieho protokolu k poslednej časti Diela </w:t>
      </w:r>
      <w:r w:rsidR="00375CB6" w:rsidRPr="000927A4">
        <w:rPr>
          <w:rFonts w:ascii="Cambria" w:hAnsi="Cambria"/>
          <w:sz w:val="22"/>
        </w:rPr>
        <w:t>na základe konečného súpisu vykonaných prác</w:t>
      </w:r>
      <w:r w:rsidR="00C54C7B" w:rsidRPr="000927A4">
        <w:rPr>
          <w:rFonts w:ascii="Cambria" w:hAnsi="Cambria"/>
          <w:sz w:val="22"/>
        </w:rPr>
        <w:t xml:space="preserve"> odsúhlaseného postupom podľa bodu </w:t>
      </w:r>
      <w:r w:rsidR="00C54C7B" w:rsidRPr="000927A4">
        <w:rPr>
          <w:rFonts w:ascii="Cambria" w:hAnsi="Cambria"/>
          <w:sz w:val="22"/>
        </w:rPr>
        <w:fldChar w:fldCharType="begin"/>
      </w:r>
      <w:r w:rsidR="00C54C7B" w:rsidRPr="000927A4">
        <w:rPr>
          <w:rFonts w:ascii="Cambria" w:hAnsi="Cambria"/>
          <w:sz w:val="22"/>
        </w:rPr>
        <w:instrText xml:space="preserve"> REF _Ref19798019 \r \h </w:instrText>
      </w:r>
      <w:r w:rsidR="00CC26EB" w:rsidRPr="000927A4">
        <w:rPr>
          <w:rFonts w:ascii="Cambria" w:hAnsi="Cambria"/>
          <w:sz w:val="22"/>
        </w:rPr>
        <w:instrText xml:space="preserve"> \* MERGEFORMAT </w:instrText>
      </w:r>
      <w:r w:rsidR="00C54C7B" w:rsidRPr="000927A4">
        <w:rPr>
          <w:rFonts w:ascii="Cambria" w:hAnsi="Cambria"/>
          <w:sz w:val="22"/>
        </w:rPr>
      </w:r>
      <w:r w:rsidR="00C54C7B" w:rsidRPr="000927A4">
        <w:rPr>
          <w:rFonts w:ascii="Cambria" w:hAnsi="Cambria"/>
          <w:sz w:val="22"/>
        </w:rPr>
        <w:fldChar w:fldCharType="separate"/>
      </w:r>
      <w:r w:rsidR="00EE7B40" w:rsidRPr="000927A4">
        <w:rPr>
          <w:rFonts w:ascii="Cambria" w:hAnsi="Cambria"/>
          <w:sz w:val="22"/>
        </w:rPr>
        <w:t>3.3.5</w:t>
      </w:r>
      <w:r w:rsidR="00C54C7B" w:rsidRPr="000927A4">
        <w:rPr>
          <w:rFonts w:ascii="Cambria" w:hAnsi="Cambria"/>
          <w:sz w:val="22"/>
        </w:rPr>
        <w:fldChar w:fldCharType="end"/>
      </w:r>
      <w:r w:rsidR="00C54C7B" w:rsidRPr="000927A4">
        <w:rPr>
          <w:rFonts w:ascii="Cambria" w:hAnsi="Cambria"/>
          <w:sz w:val="22"/>
        </w:rPr>
        <w:t xml:space="preserve"> a </w:t>
      </w:r>
      <w:proofErr w:type="spellStart"/>
      <w:r w:rsidR="00C54C7B" w:rsidRPr="000927A4">
        <w:rPr>
          <w:rFonts w:ascii="Cambria" w:hAnsi="Cambria"/>
          <w:sz w:val="22"/>
        </w:rPr>
        <w:t>nasl</w:t>
      </w:r>
      <w:proofErr w:type="spellEnd"/>
      <w:r w:rsidR="00C54C7B" w:rsidRPr="000927A4">
        <w:rPr>
          <w:rFonts w:ascii="Cambria" w:hAnsi="Cambria"/>
          <w:sz w:val="22"/>
        </w:rPr>
        <w:t>. tejto Zmluvy.</w:t>
      </w:r>
    </w:p>
    <w:p w14:paraId="266B9EA8" w14:textId="1786F80E" w:rsidR="00411231" w:rsidRPr="000927A4" w:rsidRDefault="00411231" w:rsidP="004331CC">
      <w:pPr>
        <w:numPr>
          <w:ilvl w:val="2"/>
          <w:numId w:val="16"/>
        </w:numPr>
        <w:spacing w:before="0" w:after="120" w:line="240" w:lineRule="auto"/>
        <w:jc w:val="both"/>
        <w:rPr>
          <w:rFonts w:ascii="Cambria" w:hAnsi="Cambria"/>
          <w:sz w:val="22"/>
        </w:rPr>
      </w:pPr>
      <w:r w:rsidRPr="000927A4">
        <w:rPr>
          <w:rFonts w:ascii="Cambria" w:hAnsi="Cambria"/>
          <w:sz w:val="22"/>
        </w:rPr>
        <w:t>Na fakturáciu Zmluvnej ceny sa ďalej budú uplatňovať nasledovné ustanovenia:</w:t>
      </w:r>
    </w:p>
    <w:p w14:paraId="5331670D" w14:textId="21D40F7F" w:rsidR="004331CC" w:rsidRPr="004331CC" w:rsidRDefault="004331CC" w:rsidP="00411231">
      <w:pPr>
        <w:numPr>
          <w:ilvl w:val="3"/>
          <w:numId w:val="16"/>
        </w:numPr>
        <w:spacing w:before="0" w:after="120" w:line="240" w:lineRule="auto"/>
        <w:jc w:val="both"/>
        <w:rPr>
          <w:rFonts w:ascii="Cambria" w:hAnsi="Cambria"/>
          <w:sz w:val="22"/>
        </w:rPr>
      </w:pPr>
      <w:r w:rsidRPr="000927A4">
        <w:rPr>
          <w:rFonts w:ascii="Cambria" w:hAnsi="Cambria"/>
          <w:sz w:val="22"/>
        </w:rPr>
        <w:t>Každá faktúra doručená</w:t>
      </w:r>
      <w:r w:rsidRPr="004331CC">
        <w:rPr>
          <w:rFonts w:ascii="Cambria" w:hAnsi="Cambria"/>
          <w:sz w:val="22"/>
        </w:rPr>
        <w:t xml:space="preserve"> Objednávateľovi na zaplatenie musí obsahovať minimálne nasledovné údaje:</w:t>
      </w:r>
    </w:p>
    <w:p w14:paraId="294B4AAC"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číslo faktúry;</w:t>
      </w:r>
    </w:p>
    <w:p w14:paraId="487C6002"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identifikáciu Objednávateľa podľa Zmluvy;</w:t>
      </w:r>
    </w:p>
    <w:p w14:paraId="667BF70E"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p>
    <w:p w14:paraId="3CC1B51E"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označenie banky a čísla účtu, na ktorý ma byť platba zaplatená, vrátane konštantného a variabilného symbolu (ak je);</w:t>
      </w:r>
    </w:p>
    <w:p w14:paraId="6E4E225A"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deň vystavenia faktúry, deň splatnosti a deň dodania;</w:t>
      </w:r>
    </w:p>
    <w:p w14:paraId="4688CA76"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rozsah a druh plnenia;</w:t>
      </w:r>
    </w:p>
    <w:p w14:paraId="08CBDCC6"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údaje o základe dane, výške dane;</w:t>
      </w:r>
    </w:p>
    <w:p w14:paraId="0FE14B7C"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čiastku bez DPH;</w:t>
      </w:r>
    </w:p>
    <w:p w14:paraId="51198653"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ak sa uplatňuje, tak aj výšku DPH a celkovú čiastku vrátane DPH (Zhotoviteľ vždy na faktúre uvedie podľa akého režimu v zmysle Právnych predpisov sa uplatňuje príslušná sadzba DPH);</w:t>
      </w:r>
    </w:p>
    <w:p w14:paraId="5B42F36B"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dôvod fakturácie s odkazom na Zmluvu;</w:t>
      </w:r>
    </w:p>
    <w:p w14:paraId="243A8DFA"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akékoľvek ďalšie údaje vyžadované pre takéto doklady Právnymi predpismi.</w:t>
      </w:r>
    </w:p>
    <w:p w14:paraId="75656730" w14:textId="5C5C66E5" w:rsidR="004331CC" w:rsidRPr="004331CC" w:rsidRDefault="00F4653D" w:rsidP="003748AE">
      <w:pPr>
        <w:numPr>
          <w:ilvl w:val="3"/>
          <w:numId w:val="16"/>
        </w:numPr>
        <w:spacing w:before="0" w:after="120" w:line="240" w:lineRule="auto"/>
        <w:jc w:val="both"/>
        <w:rPr>
          <w:rFonts w:ascii="Cambria" w:hAnsi="Cambria"/>
          <w:sz w:val="22"/>
        </w:rPr>
      </w:pPr>
      <w:r>
        <w:rPr>
          <w:rFonts w:ascii="Cambria" w:hAnsi="Cambria"/>
          <w:sz w:val="22"/>
        </w:rPr>
        <w:t>k</w:t>
      </w:r>
      <w:r w:rsidR="004331CC" w:rsidRPr="004331CC">
        <w:rPr>
          <w:rFonts w:ascii="Cambria" w:hAnsi="Cambria"/>
          <w:sz w:val="22"/>
        </w:rPr>
        <w:t>aždá faktúra bude uhradená bezhotovostným prevodom na účet Zhotoviteľa uvedený v záhlaví Zmluvy</w:t>
      </w:r>
      <w:r w:rsidR="009D30C1">
        <w:rPr>
          <w:rFonts w:ascii="Cambria" w:hAnsi="Cambria"/>
          <w:sz w:val="22"/>
        </w:rPr>
        <w:t>.</w:t>
      </w:r>
    </w:p>
    <w:p w14:paraId="66802A29" w14:textId="61D85A6A" w:rsidR="00C875B7" w:rsidRDefault="00F4653D" w:rsidP="003748AE">
      <w:pPr>
        <w:numPr>
          <w:ilvl w:val="3"/>
          <w:numId w:val="16"/>
        </w:numPr>
        <w:spacing w:before="0" w:after="120" w:line="240" w:lineRule="auto"/>
        <w:jc w:val="both"/>
        <w:rPr>
          <w:rFonts w:ascii="Cambria" w:hAnsi="Cambria"/>
          <w:sz w:val="22"/>
        </w:rPr>
      </w:pPr>
      <w:r>
        <w:rPr>
          <w:rFonts w:ascii="Cambria" w:hAnsi="Cambria"/>
          <w:sz w:val="22"/>
        </w:rPr>
        <w:t>k</w:t>
      </w:r>
      <w:r w:rsidR="004331CC" w:rsidRPr="004331CC">
        <w:rPr>
          <w:rFonts w:ascii="Cambria" w:hAnsi="Cambria"/>
          <w:sz w:val="22"/>
        </w:rPr>
        <w:t xml:space="preserve">u každej faktúre </w:t>
      </w:r>
      <w:r w:rsidR="00C875B7" w:rsidRPr="004331CC">
        <w:rPr>
          <w:rFonts w:ascii="Cambria" w:hAnsi="Cambria"/>
          <w:sz w:val="22"/>
        </w:rPr>
        <w:t>bud</w:t>
      </w:r>
      <w:r w:rsidR="00C875B7">
        <w:rPr>
          <w:rFonts w:ascii="Cambria" w:hAnsi="Cambria"/>
          <w:sz w:val="22"/>
        </w:rPr>
        <w:t xml:space="preserve">ú </w:t>
      </w:r>
      <w:r w:rsidR="004331CC" w:rsidRPr="004331CC">
        <w:rPr>
          <w:rFonts w:ascii="Cambria" w:hAnsi="Cambria"/>
          <w:sz w:val="22"/>
        </w:rPr>
        <w:t>priložen</w:t>
      </w:r>
      <w:r w:rsidR="00C875B7">
        <w:rPr>
          <w:rFonts w:ascii="Cambria" w:hAnsi="Cambria"/>
          <w:sz w:val="22"/>
        </w:rPr>
        <w:t>é</w:t>
      </w:r>
      <w:r w:rsidR="004331CC" w:rsidRPr="004331CC">
        <w:rPr>
          <w:rFonts w:ascii="Cambria" w:hAnsi="Cambria"/>
          <w:sz w:val="22"/>
        </w:rPr>
        <w:t xml:space="preserve"> kópi</w:t>
      </w:r>
      <w:r w:rsidR="00C875B7">
        <w:rPr>
          <w:rFonts w:ascii="Cambria" w:hAnsi="Cambria"/>
          <w:sz w:val="22"/>
        </w:rPr>
        <w:t>e nasledovných dokumentov:</w:t>
      </w:r>
    </w:p>
    <w:p w14:paraId="576F24F8" w14:textId="408204C4" w:rsidR="00C875B7" w:rsidRDefault="00AD3BE4" w:rsidP="00C875B7">
      <w:pPr>
        <w:numPr>
          <w:ilvl w:val="4"/>
          <w:numId w:val="16"/>
        </w:numPr>
        <w:spacing w:before="0" w:after="120" w:line="240" w:lineRule="auto"/>
        <w:jc w:val="both"/>
        <w:rPr>
          <w:rFonts w:ascii="Cambria" w:hAnsi="Cambria"/>
          <w:sz w:val="22"/>
        </w:rPr>
      </w:pPr>
      <w:r>
        <w:rPr>
          <w:rFonts w:ascii="Cambria" w:hAnsi="Cambria"/>
          <w:sz w:val="22"/>
        </w:rPr>
        <w:t>D</w:t>
      </w:r>
      <w:r w:rsidR="009D30C1">
        <w:rPr>
          <w:rFonts w:ascii="Cambria" w:hAnsi="Cambria"/>
          <w:sz w:val="22"/>
        </w:rPr>
        <w:t xml:space="preserve">ozorom </w:t>
      </w:r>
      <w:r>
        <w:rPr>
          <w:rFonts w:ascii="Cambria" w:hAnsi="Cambria"/>
          <w:sz w:val="22"/>
        </w:rPr>
        <w:t xml:space="preserve">Objednávateľa </w:t>
      </w:r>
      <w:r w:rsidR="00C875B7">
        <w:rPr>
          <w:rFonts w:ascii="Cambria" w:hAnsi="Cambria"/>
          <w:sz w:val="22"/>
        </w:rPr>
        <w:t xml:space="preserve">schválený ocenený </w:t>
      </w:r>
      <w:r w:rsidR="009D30C1">
        <w:rPr>
          <w:rFonts w:ascii="Cambria" w:hAnsi="Cambria"/>
          <w:sz w:val="22"/>
        </w:rPr>
        <w:t>súpis skutočne vykonaných prác potvrdzujúci nárok na príslušnú platbu</w:t>
      </w:r>
      <w:r w:rsidR="00C875B7">
        <w:rPr>
          <w:rFonts w:ascii="Cambria" w:hAnsi="Cambria"/>
          <w:sz w:val="22"/>
        </w:rPr>
        <w:t>;</w:t>
      </w:r>
    </w:p>
    <w:p w14:paraId="4E34A58E" w14:textId="29E7274B" w:rsidR="004331CC" w:rsidRDefault="001F7015" w:rsidP="00C875B7">
      <w:pPr>
        <w:numPr>
          <w:ilvl w:val="4"/>
          <w:numId w:val="16"/>
        </w:numPr>
        <w:spacing w:before="0" w:after="120" w:line="240" w:lineRule="auto"/>
        <w:jc w:val="both"/>
        <w:rPr>
          <w:rFonts w:ascii="Cambria" w:hAnsi="Cambria"/>
          <w:sz w:val="22"/>
        </w:rPr>
      </w:pPr>
      <w:r>
        <w:rPr>
          <w:rFonts w:ascii="Cambria" w:hAnsi="Cambria"/>
          <w:sz w:val="22"/>
        </w:rPr>
        <w:t>s</w:t>
      </w:r>
      <w:r w:rsidRPr="001F7015">
        <w:rPr>
          <w:rFonts w:ascii="Cambria" w:hAnsi="Cambria"/>
          <w:sz w:val="22"/>
        </w:rPr>
        <w:t xml:space="preserve">práva za fakturačné obdobie s porovnaním skutočného a plánovaného postupu prác </w:t>
      </w:r>
      <w:r>
        <w:rPr>
          <w:rFonts w:ascii="Cambria" w:hAnsi="Cambria"/>
          <w:sz w:val="22"/>
        </w:rPr>
        <w:t>podľa</w:t>
      </w:r>
      <w:r w:rsidRPr="001F7015">
        <w:rPr>
          <w:rFonts w:ascii="Cambria" w:hAnsi="Cambria"/>
          <w:sz w:val="22"/>
        </w:rPr>
        <w:t xml:space="preserve"> </w:t>
      </w:r>
      <w:r>
        <w:rPr>
          <w:rFonts w:ascii="Cambria" w:hAnsi="Cambria"/>
          <w:sz w:val="22"/>
        </w:rPr>
        <w:t>H</w:t>
      </w:r>
      <w:r w:rsidRPr="001F7015">
        <w:rPr>
          <w:rFonts w:ascii="Cambria" w:hAnsi="Cambria"/>
          <w:sz w:val="22"/>
        </w:rPr>
        <w:t>armonogramu</w:t>
      </w:r>
      <w:r>
        <w:rPr>
          <w:rFonts w:ascii="Cambria" w:hAnsi="Cambria"/>
          <w:sz w:val="22"/>
        </w:rPr>
        <w:t>;</w:t>
      </w:r>
    </w:p>
    <w:p w14:paraId="42B8C123" w14:textId="1DD1E3FC" w:rsidR="001F7015" w:rsidRPr="003C1267" w:rsidRDefault="001F7015" w:rsidP="00C875B7">
      <w:pPr>
        <w:numPr>
          <w:ilvl w:val="4"/>
          <w:numId w:val="16"/>
        </w:numPr>
        <w:spacing w:before="0" w:after="120" w:line="240" w:lineRule="auto"/>
        <w:jc w:val="both"/>
        <w:rPr>
          <w:rFonts w:ascii="Cambria" w:hAnsi="Cambria"/>
          <w:sz w:val="22"/>
        </w:rPr>
      </w:pPr>
      <w:r w:rsidRPr="003C1267">
        <w:rPr>
          <w:rFonts w:ascii="Cambria" w:hAnsi="Cambria"/>
          <w:sz w:val="22"/>
        </w:rPr>
        <w:t>fotografie dokumentujúce postup výroby v rozsahu a podrobnostiach požadovaných Dozorom Objednávateľa;</w:t>
      </w:r>
    </w:p>
    <w:p w14:paraId="7B90E25A" w14:textId="765010B7" w:rsidR="001F7015" w:rsidRPr="004331CC" w:rsidRDefault="001F7015" w:rsidP="003C1267">
      <w:pPr>
        <w:numPr>
          <w:ilvl w:val="4"/>
          <w:numId w:val="16"/>
        </w:numPr>
        <w:spacing w:before="0" w:after="120" w:line="240" w:lineRule="auto"/>
        <w:jc w:val="both"/>
        <w:rPr>
          <w:rFonts w:ascii="Cambria" w:hAnsi="Cambria"/>
          <w:sz w:val="22"/>
        </w:rPr>
      </w:pPr>
      <w:r w:rsidRPr="003C1267">
        <w:rPr>
          <w:rFonts w:ascii="Cambria" w:hAnsi="Cambria"/>
          <w:sz w:val="22"/>
        </w:rPr>
        <w:t>zostatkové rozpočty predložené aj v elektronickej podobe Dozoru Objednávateľa za každé fakturačné obdobie</w:t>
      </w:r>
      <w:r w:rsidR="00C3241A">
        <w:rPr>
          <w:rFonts w:ascii="Cambria" w:hAnsi="Cambria"/>
          <w:sz w:val="22"/>
        </w:rPr>
        <w:t xml:space="preserve"> </w:t>
      </w:r>
      <w:r w:rsidRPr="003C1267">
        <w:rPr>
          <w:rFonts w:ascii="Cambria" w:hAnsi="Cambria"/>
          <w:sz w:val="22"/>
        </w:rPr>
        <w:t>(</w:t>
      </w:r>
      <w:proofErr w:type="spellStart"/>
      <w:r w:rsidRPr="003C1267">
        <w:rPr>
          <w:rFonts w:ascii="Cambria" w:hAnsi="Cambria"/>
          <w:sz w:val="22"/>
        </w:rPr>
        <w:t>t.j</w:t>
      </w:r>
      <w:proofErr w:type="spellEnd"/>
      <w:r w:rsidRPr="003C1267">
        <w:rPr>
          <w:rFonts w:ascii="Cambria" w:hAnsi="Cambria"/>
          <w:sz w:val="22"/>
        </w:rPr>
        <w:t>. celkové množstvo a náklad z</w:t>
      </w:r>
      <w:r w:rsidR="00E438BF" w:rsidRPr="003C1267">
        <w:rPr>
          <w:rFonts w:ascii="Cambria" w:hAnsi="Cambria"/>
          <w:sz w:val="22"/>
        </w:rPr>
        <w:t> Rozpočtu Zmluvnej ceny</w:t>
      </w:r>
      <w:r w:rsidRPr="003C1267">
        <w:rPr>
          <w:rFonts w:ascii="Cambria" w:hAnsi="Cambria"/>
          <w:sz w:val="22"/>
        </w:rPr>
        <w:t xml:space="preserve">, celkové prestavané množstvo a náklad za predchádzajúce obdobie, celkové </w:t>
      </w:r>
      <w:r w:rsidRPr="003C1267">
        <w:rPr>
          <w:rFonts w:ascii="Cambria" w:hAnsi="Cambria"/>
          <w:sz w:val="22"/>
        </w:rPr>
        <w:lastRenderedPageBreak/>
        <w:t>prestavané množstvo a náklad za fakturačné obdobie a zostatkové množstvo a náklad)</w:t>
      </w:r>
      <w:r w:rsidR="00E438BF">
        <w:rPr>
          <w:rFonts w:ascii="Cambria" w:hAnsi="Cambria"/>
          <w:sz w:val="22"/>
        </w:rPr>
        <w:t>.</w:t>
      </w:r>
    </w:p>
    <w:p w14:paraId="081A2A0E" w14:textId="69A79607" w:rsidR="00862FF2" w:rsidRDefault="00862FF2" w:rsidP="00F4653D">
      <w:pPr>
        <w:numPr>
          <w:ilvl w:val="2"/>
          <w:numId w:val="16"/>
        </w:numPr>
        <w:spacing w:before="0" w:after="120" w:line="240" w:lineRule="auto"/>
        <w:jc w:val="both"/>
        <w:rPr>
          <w:rFonts w:ascii="Cambria" w:hAnsi="Cambria"/>
          <w:sz w:val="22"/>
        </w:rPr>
      </w:pPr>
      <w:r w:rsidRPr="004842F0">
        <w:rPr>
          <w:rFonts w:ascii="Cambria" w:hAnsi="Cambria" w:cs="Arial"/>
          <w:bCs/>
          <w:sz w:val="22"/>
        </w:rPr>
        <w:t>Splatnosť</w:t>
      </w:r>
      <w:r w:rsidRPr="004842F0">
        <w:rPr>
          <w:rFonts w:ascii="Cambria" w:hAnsi="Cambria"/>
          <w:sz w:val="22"/>
        </w:rPr>
        <w:t xml:space="preserve"> faktú</w:t>
      </w:r>
      <w:r w:rsidR="0065073A">
        <w:rPr>
          <w:rFonts w:ascii="Cambria" w:hAnsi="Cambria"/>
          <w:sz w:val="22"/>
        </w:rPr>
        <w:t xml:space="preserve">r na čiastky Zmluvnej ceny </w:t>
      </w:r>
      <w:r w:rsidRPr="004842F0">
        <w:rPr>
          <w:rFonts w:ascii="Cambria" w:hAnsi="Cambria"/>
          <w:sz w:val="22"/>
        </w:rPr>
        <w:t xml:space="preserve">podľa tejto Zmluvy je </w:t>
      </w:r>
      <w:r w:rsidR="007B03E2" w:rsidRPr="007B03E2">
        <w:rPr>
          <w:rFonts w:ascii="Cambria" w:hAnsi="Cambria"/>
          <w:sz w:val="22"/>
        </w:rPr>
        <w:t>šesťdesiat</w:t>
      </w:r>
      <w:r w:rsidR="007B03E2" w:rsidRPr="00A65268">
        <w:rPr>
          <w:rFonts w:ascii="Cambria" w:hAnsi="Cambria"/>
          <w:sz w:val="22"/>
        </w:rPr>
        <w:t xml:space="preserve"> (60) </w:t>
      </w:r>
      <w:r w:rsidRPr="00A65268">
        <w:rPr>
          <w:rFonts w:ascii="Cambria" w:hAnsi="Cambria"/>
          <w:sz w:val="22"/>
        </w:rPr>
        <w:t>dní</w:t>
      </w:r>
      <w:r w:rsidRPr="007B03E2">
        <w:rPr>
          <w:rFonts w:ascii="Cambria" w:hAnsi="Cambria"/>
          <w:sz w:val="22"/>
        </w:rPr>
        <w:t xml:space="preserve"> od</w:t>
      </w:r>
      <w:r w:rsidRPr="004842F0">
        <w:rPr>
          <w:rFonts w:ascii="Cambria" w:hAnsi="Cambria"/>
          <w:sz w:val="22"/>
        </w:rPr>
        <w:t xml:space="preserve"> doporučeného doručenia faktúry bez nedostatkov do sídla Objednávateľa v</w:t>
      </w:r>
      <w:r w:rsidRPr="004842F0">
        <w:rPr>
          <w:rFonts w:ascii="Cambria" w:hAnsi="Cambria" w:cs="Calibri"/>
          <w:sz w:val="22"/>
        </w:rPr>
        <w:t> </w:t>
      </w:r>
      <w:r w:rsidRPr="004842F0">
        <w:rPr>
          <w:rFonts w:ascii="Cambria" w:hAnsi="Cambria"/>
          <w:sz w:val="22"/>
        </w:rPr>
        <w:t>zmysle Zmluvy</w:t>
      </w:r>
      <w:r w:rsidR="009D30C1">
        <w:rPr>
          <w:rFonts w:ascii="Cambria" w:hAnsi="Cambria"/>
          <w:sz w:val="22"/>
        </w:rPr>
        <w:t>.</w:t>
      </w:r>
      <w:r w:rsidR="008B4F41" w:rsidRPr="004842F0">
        <w:rPr>
          <w:rFonts w:ascii="Cambria" w:hAnsi="Cambria"/>
          <w:sz w:val="22"/>
        </w:rPr>
        <w:t xml:space="preserve"> </w:t>
      </w:r>
      <w:r w:rsidR="00E56A6E">
        <w:rPr>
          <w:rFonts w:ascii="Cambria" w:hAnsi="Cambria"/>
          <w:sz w:val="22"/>
        </w:rPr>
        <w:t xml:space="preserve">Objednávateľ </w:t>
      </w:r>
      <w:r w:rsidR="00D50A3E">
        <w:rPr>
          <w:rFonts w:ascii="Cambria" w:hAnsi="Cambria"/>
          <w:sz w:val="22"/>
        </w:rPr>
        <w:t>sa voči Zhotoviteľovi nedostane do omeškania</w:t>
      </w:r>
      <w:r w:rsidR="00E56A6E">
        <w:rPr>
          <w:rFonts w:ascii="Cambria" w:hAnsi="Cambria"/>
          <w:sz w:val="22"/>
        </w:rPr>
        <w:t xml:space="preserve"> </w:t>
      </w:r>
      <w:r w:rsidR="009A3CA4">
        <w:rPr>
          <w:rFonts w:ascii="Cambria" w:hAnsi="Cambria"/>
          <w:sz w:val="22"/>
        </w:rPr>
        <w:t>po dobu</w:t>
      </w:r>
      <w:r w:rsidR="00E56A6E">
        <w:rPr>
          <w:rFonts w:ascii="Cambria" w:hAnsi="Cambria"/>
          <w:sz w:val="22"/>
        </w:rPr>
        <w:t xml:space="preserve">, </w:t>
      </w:r>
      <w:r w:rsidR="009A3CA4">
        <w:rPr>
          <w:rFonts w:ascii="Cambria" w:hAnsi="Cambria"/>
          <w:sz w:val="22"/>
        </w:rPr>
        <w:t xml:space="preserve">po ktorú je zároveň </w:t>
      </w:r>
      <w:r w:rsidR="00E9191A">
        <w:rPr>
          <w:rFonts w:ascii="Cambria" w:hAnsi="Cambria"/>
          <w:sz w:val="22"/>
        </w:rPr>
        <w:t xml:space="preserve">voči Objednávateľovi v omeškaní Poskytovateľ NFP </w:t>
      </w:r>
      <w:r w:rsidR="000F49B6">
        <w:rPr>
          <w:rFonts w:ascii="Cambria" w:hAnsi="Cambria"/>
          <w:sz w:val="22"/>
        </w:rPr>
        <w:t>s poskytnutím akejkoľvek platby podľa Zmluvy o</w:t>
      </w:r>
      <w:r w:rsidR="005869C8">
        <w:rPr>
          <w:rFonts w:ascii="Cambria" w:hAnsi="Cambria"/>
          <w:sz w:val="22"/>
        </w:rPr>
        <w:t> </w:t>
      </w:r>
      <w:r w:rsidR="000F49B6">
        <w:rPr>
          <w:rFonts w:ascii="Cambria" w:hAnsi="Cambria"/>
          <w:sz w:val="22"/>
        </w:rPr>
        <w:t>NFP</w:t>
      </w:r>
      <w:r w:rsidR="005869C8">
        <w:rPr>
          <w:rFonts w:ascii="Cambria" w:hAnsi="Cambria"/>
          <w:sz w:val="22"/>
        </w:rPr>
        <w:t>; Na túto skutočnosť Objednávateľ Zhotoviteľa upozorní ihneď ako sa Poskytovateľ NFP dostane do omeškania voči Objednávateľovi</w:t>
      </w:r>
      <w:r w:rsidR="000F49B6">
        <w:rPr>
          <w:rFonts w:ascii="Cambria" w:hAnsi="Cambria"/>
          <w:sz w:val="22"/>
        </w:rPr>
        <w:t>.</w:t>
      </w:r>
      <w:r w:rsidR="00D50A3E">
        <w:rPr>
          <w:rFonts w:ascii="Cambria" w:hAnsi="Cambria"/>
          <w:sz w:val="22"/>
        </w:rPr>
        <w:t xml:space="preserve"> </w:t>
      </w:r>
    </w:p>
    <w:p w14:paraId="57232BBF" w14:textId="13E42530" w:rsidR="00D14DEF" w:rsidRPr="00742A15" w:rsidRDefault="00D14DEF">
      <w:pPr>
        <w:numPr>
          <w:ilvl w:val="2"/>
          <w:numId w:val="16"/>
        </w:numPr>
        <w:spacing w:before="0" w:after="120" w:line="240" w:lineRule="auto"/>
        <w:jc w:val="both"/>
        <w:rPr>
          <w:rFonts w:ascii="Cambria" w:hAnsi="Cambria"/>
          <w:sz w:val="22"/>
        </w:rPr>
      </w:pPr>
      <w:r w:rsidRPr="004842F0">
        <w:rPr>
          <w:rFonts w:ascii="Cambria" w:hAnsi="Cambria" w:cs="Arial"/>
          <w:bCs/>
          <w:sz w:val="22"/>
        </w:rPr>
        <w:t>V</w:t>
      </w:r>
      <w:r w:rsidRPr="002F609B">
        <w:rPr>
          <w:rFonts w:ascii="Cambria" w:hAnsi="Cambria" w:cs="Arial"/>
          <w:bCs/>
          <w:sz w:val="22"/>
        </w:rPr>
        <w:t> </w:t>
      </w:r>
      <w:r w:rsidRPr="004842F0">
        <w:rPr>
          <w:rFonts w:ascii="Cambria" w:hAnsi="Cambria" w:cs="Arial"/>
          <w:bCs/>
          <w:sz w:val="22"/>
        </w:rPr>
        <w:t>prípade, že Zhotoviteľ neplní svoje finančné povinnosti, t. j. nevykonáva úhrady jednotlivých faktúr za práce a</w:t>
      </w:r>
      <w:r w:rsidRPr="002F609B">
        <w:rPr>
          <w:rFonts w:ascii="Cambria" w:hAnsi="Cambria" w:cs="Arial"/>
          <w:bCs/>
          <w:sz w:val="22"/>
        </w:rPr>
        <w:t> </w:t>
      </w:r>
      <w:r w:rsidRPr="004842F0">
        <w:rPr>
          <w:rFonts w:ascii="Cambria" w:hAnsi="Cambria" w:cs="Arial"/>
          <w:bCs/>
          <w:sz w:val="22"/>
        </w:rPr>
        <w:t xml:space="preserve">dodávky, ktoré pre neho realizujú </w:t>
      </w:r>
      <w:r>
        <w:rPr>
          <w:rFonts w:ascii="Cambria" w:hAnsi="Cambria" w:cs="Arial"/>
          <w:bCs/>
          <w:sz w:val="22"/>
        </w:rPr>
        <w:t>S</w:t>
      </w:r>
      <w:r w:rsidRPr="004842F0">
        <w:rPr>
          <w:rFonts w:ascii="Cambria" w:hAnsi="Cambria" w:cs="Arial"/>
          <w:bCs/>
          <w:sz w:val="22"/>
        </w:rPr>
        <w:t xml:space="preserve">ubdodávatelia, Objednávateľ poskytne Zhotoviteľovi primeranú lehotu na vykonanie nápravy. Počas plynutia takto poskytnutej lehoty je Objednávateľ oprávnený zadržať výplatu čiastkových faktúr (resp. záverečnej faktúry) vystavených Zhotoviteľom až do času, kedy nebudú záväzky Zhotoviteľa voči </w:t>
      </w:r>
      <w:r>
        <w:rPr>
          <w:rFonts w:ascii="Cambria" w:hAnsi="Cambria" w:cs="Arial"/>
          <w:bCs/>
          <w:sz w:val="22"/>
        </w:rPr>
        <w:t>S</w:t>
      </w:r>
      <w:r w:rsidRPr="004842F0">
        <w:rPr>
          <w:rFonts w:ascii="Cambria" w:hAnsi="Cambria" w:cs="Arial"/>
          <w:bCs/>
          <w:sz w:val="22"/>
        </w:rPr>
        <w:t>ubdodávateľom splnené. Počas doby zadržania platieb podľa tohto odseku Zmluvy nie je Objednávateľ v</w:t>
      </w:r>
      <w:r w:rsidRPr="004842F0">
        <w:rPr>
          <w:rFonts w:ascii="Cambria" w:hAnsi="Cambria" w:cs="Calibri"/>
          <w:bCs/>
          <w:sz w:val="22"/>
        </w:rPr>
        <w:t> </w:t>
      </w:r>
      <w:r w:rsidRPr="004842F0">
        <w:rPr>
          <w:rFonts w:ascii="Cambria" w:hAnsi="Cambria" w:cs="Arial"/>
          <w:bCs/>
          <w:sz w:val="22"/>
        </w:rPr>
        <w:t>omeškaní so zaplatením svojich peňažných záväzkov voči Zhotoviteľovi a</w:t>
      </w:r>
      <w:r w:rsidRPr="004842F0">
        <w:rPr>
          <w:rFonts w:ascii="Cambria" w:hAnsi="Cambria" w:cs="Calibri"/>
          <w:bCs/>
          <w:sz w:val="22"/>
        </w:rPr>
        <w:t> </w:t>
      </w:r>
      <w:r w:rsidRPr="004842F0">
        <w:rPr>
          <w:rFonts w:ascii="Cambria" w:hAnsi="Cambria" w:cs="Arial"/>
          <w:bCs/>
          <w:sz w:val="22"/>
        </w:rPr>
        <w:t xml:space="preserve">Zhotoviteľovi nevzniká nárok na žiadne zákonné ani zmluvné sankcie. </w:t>
      </w:r>
    </w:p>
    <w:p w14:paraId="6224EFB5" w14:textId="20CE324F" w:rsidR="00742A15" w:rsidRPr="00800C13" w:rsidRDefault="00742A15">
      <w:pPr>
        <w:numPr>
          <w:ilvl w:val="2"/>
          <w:numId w:val="16"/>
        </w:numPr>
        <w:spacing w:before="0" w:after="120" w:line="240" w:lineRule="auto"/>
        <w:jc w:val="both"/>
        <w:rPr>
          <w:rFonts w:ascii="Cambria" w:hAnsi="Cambria"/>
          <w:sz w:val="22"/>
        </w:rPr>
      </w:pPr>
      <w:r w:rsidRPr="00742A15">
        <w:rPr>
          <w:rFonts w:ascii="Cambria" w:hAnsi="Cambria"/>
          <w:sz w:val="22"/>
        </w:rPr>
        <w:t xml:space="preserve">Objednávateľ je oprávnený kedykoľvek jednostranne započítať na zaplatenie </w:t>
      </w:r>
      <w:r>
        <w:rPr>
          <w:rFonts w:ascii="Cambria" w:hAnsi="Cambria"/>
          <w:sz w:val="22"/>
        </w:rPr>
        <w:t>Zmluvnej ceny akékoľvek splatné záväzky</w:t>
      </w:r>
      <w:r w:rsidRPr="00742A15">
        <w:rPr>
          <w:rFonts w:ascii="Cambria" w:hAnsi="Cambria"/>
          <w:sz w:val="22"/>
        </w:rPr>
        <w:t xml:space="preserve"> </w:t>
      </w:r>
      <w:r>
        <w:rPr>
          <w:rFonts w:ascii="Cambria" w:hAnsi="Cambria"/>
          <w:sz w:val="22"/>
        </w:rPr>
        <w:t xml:space="preserve">(o. i. </w:t>
      </w:r>
      <w:r w:rsidRPr="00742A15">
        <w:rPr>
          <w:rFonts w:ascii="Cambria" w:hAnsi="Cambria"/>
          <w:sz w:val="22"/>
        </w:rPr>
        <w:t xml:space="preserve">zmluvné pokuty a/alebo iné sankcie, resp. akékoľvek nároky, na ktoré má voči </w:t>
      </w:r>
      <w:r>
        <w:rPr>
          <w:rFonts w:ascii="Cambria" w:hAnsi="Cambria"/>
          <w:sz w:val="22"/>
        </w:rPr>
        <w:t>Zhotoviteľovi</w:t>
      </w:r>
      <w:r w:rsidRPr="00742A15">
        <w:rPr>
          <w:rFonts w:ascii="Cambria" w:hAnsi="Cambria"/>
          <w:sz w:val="22"/>
        </w:rPr>
        <w:t xml:space="preserve"> podľa tejto Zmluvy nárok</w:t>
      </w:r>
      <w:r>
        <w:rPr>
          <w:rFonts w:ascii="Cambria" w:hAnsi="Cambria"/>
          <w:sz w:val="22"/>
        </w:rPr>
        <w:t>)</w:t>
      </w:r>
      <w:r w:rsidRPr="00742A15">
        <w:rPr>
          <w:rFonts w:ascii="Cambria" w:hAnsi="Cambria"/>
          <w:sz w:val="22"/>
        </w:rPr>
        <w:t xml:space="preserve">. </w:t>
      </w:r>
      <w:r>
        <w:rPr>
          <w:rFonts w:ascii="Cambria" w:hAnsi="Cambria"/>
          <w:sz w:val="22"/>
        </w:rPr>
        <w:t>Zhotoviteľ</w:t>
      </w:r>
      <w:r w:rsidRPr="00742A15">
        <w:rPr>
          <w:rFonts w:ascii="Cambria" w:hAnsi="Cambria"/>
          <w:sz w:val="22"/>
        </w:rPr>
        <w:t xml:space="preserve"> je oprávnený započítať svoje pohľadávky zo Zmluvy voči pohľadávkam Objednávateľa len s predchádzajúcim písomným súhlasom Objednávateľa.</w:t>
      </w:r>
    </w:p>
    <w:p w14:paraId="2590F966" w14:textId="77777777" w:rsidR="00862FF2" w:rsidRPr="004842F0" w:rsidRDefault="00862FF2" w:rsidP="00426C94">
      <w:pPr>
        <w:numPr>
          <w:ilvl w:val="1"/>
          <w:numId w:val="16"/>
        </w:numPr>
        <w:spacing w:before="0" w:after="120" w:line="240" w:lineRule="auto"/>
        <w:jc w:val="both"/>
        <w:rPr>
          <w:rFonts w:ascii="Cambria" w:hAnsi="Cambria" w:cs="Arial"/>
          <w:b/>
          <w:sz w:val="22"/>
        </w:rPr>
      </w:pPr>
      <w:r w:rsidRPr="004842F0">
        <w:rPr>
          <w:rFonts w:ascii="Cambria" w:hAnsi="Cambria" w:cs="Arial"/>
          <w:b/>
          <w:sz w:val="22"/>
        </w:rPr>
        <w:t>Riziko a</w:t>
      </w:r>
      <w:r w:rsidRPr="004842F0">
        <w:rPr>
          <w:rFonts w:ascii="Cambria" w:hAnsi="Cambria" w:cs="Calibri"/>
          <w:b/>
          <w:sz w:val="22"/>
        </w:rPr>
        <w:t> </w:t>
      </w:r>
      <w:r w:rsidRPr="004842F0">
        <w:rPr>
          <w:rFonts w:ascii="Cambria" w:hAnsi="Cambria" w:cs="Arial"/>
          <w:b/>
          <w:sz w:val="22"/>
        </w:rPr>
        <w:t>zodpovednosť za škodu</w:t>
      </w:r>
    </w:p>
    <w:p w14:paraId="45BC91E6"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Zhotoviteľ zodpovedá bez obmedzenia za všetky škody, ktoré vzniknú jeho zavinením, ktoré vzniknú Objednávateľovi a</w:t>
      </w:r>
      <w:r w:rsidRPr="004842F0">
        <w:rPr>
          <w:rFonts w:ascii="Cambria" w:hAnsi="Cambria" w:cs="Calibri"/>
          <w:sz w:val="22"/>
        </w:rPr>
        <w:t> </w:t>
      </w:r>
      <w:r w:rsidRPr="004842F0">
        <w:rPr>
          <w:rFonts w:ascii="Cambria" w:hAnsi="Cambria" w:cs="Arial"/>
          <w:sz w:val="22"/>
        </w:rPr>
        <w:t>in</w:t>
      </w:r>
      <w:r w:rsidRPr="004842F0">
        <w:rPr>
          <w:rFonts w:ascii="Cambria" w:hAnsi="Cambria" w:cs="Proba Pro"/>
          <w:sz w:val="22"/>
        </w:rPr>
        <w:t>ý</w:t>
      </w:r>
      <w:r w:rsidRPr="004842F0">
        <w:rPr>
          <w:rFonts w:ascii="Cambria" w:hAnsi="Cambria" w:cs="Arial"/>
          <w:sz w:val="22"/>
        </w:rPr>
        <w:t>m osob</w:t>
      </w:r>
      <w:r w:rsidRPr="004842F0">
        <w:rPr>
          <w:rFonts w:ascii="Cambria" w:hAnsi="Cambria" w:cs="Proba Pro"/>
          <w:sz w:val="22"/>
        </w:rPr>
        <w:t>á</w:t>
      </w:r>
      <w:r w:rsidRPr="004842F0">
        <w:rPr>
          <w:rFonts w:ascii="Cambria" w:hAnsi="Cambria" w:cs="Arial"/>
          <w:sz w:val="22"/>
        </w:rPr>
        <w:t>m na Stavenisku, na samotnom Diele, na veciach, ako aj na osobách, pri prácach, ktorými bol poverený bez ohľadu na to, či tieto práce budú vykonané jeho zamestnancami alebo pracovníkmi, alebo ním poverenými Subdodávateľmi.</w:t>
      </w:r>
    </w:p>
    <w:p w14:paraId="6E360835"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w:t>
      </w:r>
      <w:r w:rsidRPr="004842F0">
        <w:rPr>
          <w:rFonts w:ascii="Cambria" w:hAnsi="Cambria" w:cs="Calibri"/>
          <w:sz w:val="22"/>
        </w:rPr>
        <w:t> </w:t>
      </w:r>
      <w:r w:rsidRPr="004842F0">
        <w:rPr>
          <w:rFonts w:ascii="Cambria" w:hAnsi="Cambria" w:cs="Arial"/>
          <w:sz w:val="22"/>
        </w:rPr>
        <w:t>Lehote plnenia z dôvodov na strane Zhotoviteľa. Nárok na náhradu škody nevylučuje právo Objednávateľa uplatniť zmluvnú pokutu v súlade s podmienkami Zmluvy.</w:t>
      </w:r>
    </w:p>
    <w:p w14:paraId="29E5C96C"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Škodou sa rozumie aj akákoľvek sankcia alebo pokuta uložená Objednávateľovi zo strany orgánov verejnej správy alebo orgánov štátnej správy za porušenia akýchkoľvek povinností súvisiacich s</w:t>
      </w:r>
      <w:r w:rsidRPr="004842F0">
        <w:rPr>
          <w:rFonts w:ascii="Cambria" w:hAnsi="Cambria" w:cs="Calibri"/>
          <w:sz w:val="22"/>
        </w:rPr>
        <w:t> </w:t>
      </w:r>
      <w:r w:rsidRPr="004842F0">
        <w:rPr>
          <w:rFonts w:ascii="Cambria" w:hAnsi="Cambria" w:cs="Arial"/>
          <w:sz w:val="22"/>
        </w:rPr>
        <w:t>plnen</w:t>
      </w:r>
      <w:r w:rsidRPr="004842F0">
        <w:rPr>
          <w:rFonts w:ascii="Cambria" w:hAnsi="Cambria" w:cs="Proba Pro"/>
          <w:sz w:val="22"/>
        </w:rPr>
        <w:t>í</w:t>
      </w:r>
      <w:r w:rsidRPr="004842F0">
        <w:rPr>
          <w:rFonts w:ascii="Cambria" w:hAnsi="Cambria" w:cs="Arial"/>
          <w:sz w:val="22"/>
        </w:rPr>
        <w:t>m Zmluvy, za ktor</w:t>
      </w:r>
      <w:r w:rsidRPr="004842F0">
        <w:rPr>
          <w:rFonts w:ascii="Cambria" w:hAnsi="Cambria" w:cs="Proba Pro"/>
          <w:sz w:val="22"/>
        </w:rPr>
        <w:t>é</w:t>
      </w:r>
      <w:r w:rsidRPr="004842F0">
        <w:rPr>
          <w:rFonts w:ascii="Cambria" w:hAnsi="Cambria" w:cs="Arial"/>
          <w:sz w:val="22"/>
        </w:rPr>
        <w:t xml:space="preserve"> nesie zodpovednos</w:t>
      </w:r>
      <w:r w:rsidRPr="004842F0">
        <w:rPr>
          <w:rFonts w:ascii="Cambria" w:hAnsi="Cambria" w:cs="Proba Pro"/>
          <w:sz w:val="22"/>
        </w:rPr>
        <w:t>ť</w:t>
      </w:r>
      <w:r w:rsidRPr="004842F0">
        <w:rPr>
          <w:rFonts w:ascii="Cambria" w:hAnsi="Cambria" w:cs="Arial"/>
          <w:sz w:val="22"/>
        </w:rPr>
        <w:t xml:space="preserve"> Zhotovite</w:t>
      </w:r>
      <w:r w:rsidRPr="004842F0">
        <w:rPr>
          <w:rFonts w:ascii="Cambria" w:hAnsi="Cambria" w:cs="Proba Pro"/>
          <w:sz w:val="22"/>
        </w:rPr>
        <w:t>ľ</w:t>
      </w:r>
      <w:r w:rsidRPr="004842F0">
        <w:rPr>
          <w:rFonts w:ascii="Cambria" w:hAnsi="Cambria" w:cs="Arial"/>
          <w:sz w:val="22"/>
        </w:rPr>
        <w:t>.</w:t>
      </w:r>
    </w:p>
    <w:p w14:paraId="6F6D0AED"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Zhotoviteľ odškodní Objednávateľa od všetkých nárokov, škôd, strát a</w:t>
      </w:r>
      <w:r w:rsidRPr="004842F0">
        <w:rPr>
          <w:rFonts w:ascii="Cambria" w:hAnsi="Cambria" w:cs="Calibri"/>
          <w:sz w:val="22"/>
        </w:rPr>
        <w:t> </w:t>
      </w:r>
      <w:r w:rsidRPr="004842F0">
        <w:rPr>
          <w:rFonts w:ascii="Cambria" w:hAnsi="Cambria" w:cs="Arial"/>
          <w:sz w:val="22"/>
        </w:rPr>
        <w:t>n</w:t>
      </w:r>
      <w:r w:rsidRPr="004842F0">
        <w:rPr>
          <w:rFonts w:ascii="Cambria" w:hAnsi="Cambria" w:cs="Proba Pro"/>
          <w:sz w:val="22"/>
        </w:rPr>
        <w:t>á</w:t>
      </w:r>
      <w:r w:rsidRPr="004842F0">
        <w:rPr>
          <w:rFonts w:ascii="Cambria" w:hAnsi="Cambria" w:cs="Arial"/>
          <w:sz w:val="22"/>
        </w:rPr>
        <w:t>kladov v</w:t>
      </w:r>
      <w:r w:rsidRPr="004842F0">
        <w:rPr>
          <w:rFonts w:ascii="Cambria" w:hAnsi="Cambria" w:cs="Calibri"/>
          <w:sz w:val="22"/>
        </w:rPr>
        <w:t> </w:t>
      </w:r>
      <w:r w:rsidRPr="004842F0">
        <w:rPr>
          <w:rFonts w:ascii="Cambria" w:hAnsi="Cambria" w:cs="Arial"/>
          <w:sz w:val="22"/>
        </w:rPr>
        <w:t>s</w:t>
      </w:r>
      <w:r w:rsidRPr="004842F0">
        <w:rPr>
          <w:rFonts w:ascii="Cambria" w:hAnsi="Cambria" w:cs="Proba Pro"/>
          <w:sz w:val="22"/>
        </w:rPr>
        <w:t>ú</w:t>
      </w:r>
      <w:r w:rsidRPr="004842F0">
        <w:rPr>
          <w:rFonts w:ascii="Cambria" w:hAnsi="Cambria" w:cs="Arial"/>
          <w:sz w:val="22"/>
        </w:rPr>
        <w:t>vislosti s</w:t>
      </w:r>
      <w:r w:rsidRPr="004842F0">
        <w:rPr>
          <w:rFonts w:ascii="Cambria" w:hAnsi="Cambria" w:cs="Calibri"/>
          <w:sz w:val="22"/>
        </w:rPr>
        <w:t> </w:t>
      </w:r>
      <w:r w:rsidRPr="004842F0">
        <w:rPr>
          <w:rFonts w:ascii="Cambria" w:hAnsi="Cambria" w:cs="Arial"/>
          <w:sz w:val="22"/>
        </w:rPr>
        <w:t>po</w:t>
      </w:r>
      <w:r w:rsidRPr="004842F0">
        <w:rPr>
          <w:rFonts w:ascii="Cambria" w:hAnsi="Cambria" w:cs="Proba Pro"/>
          <w:sz w:val="22"/>
        </w:rPr>
        <w:t>š</w:t>
      </w:r>
      <w:r w:rsidRPr="004842F0">
        <w:rPr>
          <w:rFonts w:ascii="Cambria" w:hAnsi="Cambria" w:cs="Arial"/>
          <w:sz w:val="22"/>
        </w:rPr>
        <w:t>koden</w:t>
      </w:r>
      <w:r w:rsidRPr="004842F0">
        <w:rPr>
          <w:rFonts w:ascii="Cambria" w:hAnsi="Cambria" w:cs="Proba Pro"/>
          <w:sz w:val="22"/>
        </w:rPr>
        <w:t>í</w:t>
      </w:r>
      <w:r w:rsidRPr="004842F0">
        <w:rPr>
          <w:rFonts w:ascii="Cambria" w:hAnsi="Cambria" w:cs="Arial"/>
          <w:sz w:val="22"/>
        </w:rPr>
        <w:t>m alebo stratou ak</w:t>
      </w:r>
      <w:r w:rsidRPr="004842F0">
        <w:rPr>
          <w:rFonts w:ascii="Cambria" w:hAnsi="Cambria" w:cs="Proba Pro"/>
          <w:sz w:val="22"/>
        </w:rPr>
        <w:t>é</w:t>
      </w:r>
      <w:r w:rsidRPr="004842F0">
        <w:rPr>
          <w:rFonts w:ascii="Cambria" w:hAnsi="Cambria" w:cs="Arial"/>
          <w:sz w:val="22"/>
        </w:rPr>
        <w:t>hoko</w:t>
      </w:r>
      <w:r w:rsidRPr="004842F0">
        <w:rPr>
          <w:rFonts w:ascii="Cambria" w:hAnsi="Cambria" w:cs="Proba Pro"/>
          <w:sz w:val="22"/>
        </w:rPr>
        <w:t>ľ</w:t>
      </w:r>
      <w:r w:rsidRPr="004842F0">
        <w:rPr>
          <w:rFonts w:ascii="Cambria" w:hAnsi="Cambria" w:cs="Arial"/>
          <w:sz w:val="22"/>
        </w:rPr>
        <w:t>vek majetku, nehnute</w:t>
      </w:r>
      <w:r w:rsidRPr="004842F0">
        <w:rPr>
          <w:rFonts w:ascii="Cambria" w:hAnsi="Cambria" w:cs="Proba Pro"/>
          <w:sz w:val="22"/>
        </w:rPr>
        <w:t>ľ</w:t>
      </w:r>
      <w:r w:rsidRPr="004842F0">
        <w:rPr>
          <w:rFonts w:ascii="Cambria" w:hAnsi="Cambria" w:cs="Arial"/>
          <w:sz w:val="22"/>
        </w:rPr>
        <w:t>n</w:t>
      </w:r>
      <w:r w:rsidRPr="004842F0">
        <w:rPr>
          <w:rFonts w:ascii="Cambria" w:hAnsi="Cambria" w:cs="Proba Pro"/>
          <w:sz w:val="22"/>
        </w:rPr>
        <w:t>é</w:t>
      </w:r>
      <w:r w:rsidRPr="004842F0">
        <w:rPr>
          <w:rFonts w:ascii="Cambria" w:hAnsi="Cambria" w:cs="Arial"/>
          <w:sz w:val="22"/>
        </w:rPr>
        <w:t>ho alebo hnute</w:t>
      </w:r>
      <w:r w:rsidRPr="004842F0">
        <w:rPr>
          <w:rFonts w:ascii="Cambria" w:hAnsi="Cambria" w:cs="Proba Pro"/>
          <w:sz w:val="22"/>
        </w:rPr>
        <w:t>ľ</w:t>
      </w:r>
      <w:r w:rsidRPr="004842F0">
        <w:rPr>
          <w:rFonts w:ascii="Cambria" w:hAnsi="Cambria" w:cs="Arial"/>
          <w:sz w:val="22"/>
        </w:rPr>
        <w:t>n</w:t>
      </w:r>
      <w:r w:rsidRPr="004842F0">
        <w:rPr>
          <w:rFonts w:ascii="Cambria" w:hAnsi="Cambria" w:cs="Proba Pro"/>
          <w:sz w:val="22"/>
        </w:rPr>
        <w:t>é</w:t>
      </w:r>
      <w:r w:rsidRPr="004842F0">
        <w:rPr>
          <w:rFonts w:ascii="Cambria" w:hAnsi="Cambria" w:cs="Arial"/>
          <w:sz w:val="22"/>
        </w:rPr>
        <w:t>ho v</w:t>
      </w:r>
      <w:r w:rsidRPr="004842F0">
        <w:rPr>
          <w:rFonts w:ascii="Cambria" w:hAnsi="Cambria" w:cs="Calibri"/>
          <w:sz w:val="22"/>
        </w:rPr>
        <w:t> </w:t>
      </w:r>
      <w:r w:rsidRPr="004842F0">
        <w:rPr>
          <w:rFonts w:ascii="Cambria" w:hAnsi="Cambria" w:cs="Arial"/>
          <w:sz w:val="22"/>
        </w:rPr>
        <w:t>rozsahu, v</w:t>
      </w:r>
      <w:r w:rsidRPr="004842F0">
        <w:rPr>
          <w:rFonts w:ascii="Cambria" w:hAnsi="Cambria" w:cs="Calibri"/>
          <w:sz w:val="22"/>
        </w:rPr>
        <w:t> </w:t>
      </w:r>
      <w:r w:rsidRPr="004842F0">
        <w:rPr>
          <w:rFonts w:ascii="Cambria" w:hAnsi="Cambria" w:cs="Arial"/>
          <w:sz w:val="22"/>
        </w:rPr>
        <w:t>akom toto po</w:t>
      </w:r>
      <w:r w:rsidRPr="004842F0">
        <w:rPr>
          <w:rFonts w:ascii="Cambria" w:hAnsi="Cambria" w:cs="Proba Pro"/>
          <w:sz w:val="22"/>
        </w:rPr>
        <w:t>š</w:t>
      </w:r>
      <w:r w:rsidRPr="004842F0">
        <w:rPr>
          <w:rFonts w:ascii="Cambria" w:hAnsi="Cambria" w:cs="Arial"/>
          <w:sz w:val="22"/>
        </w:rPr>
        <w:t>kodenie alebo strata vypl</w:t>
      </w:r>
      <w:r w:rsidRPr="004842F0">
        <w:rPr>
          <w:rFonts w:ascii="Cambria" w:hAnsi="Cambria" w:cs="Proba Pro"/>
          <w:sz w:val="22"/>
        </w:rPr>
        <w:t>ý</w:t>
      </w:r>
      <w:r w:rsidRPr="004842F0">
        <w:rPr>
          <w:rFonts w:ascii="Cambria" w:hAnsi="Cambria" w:cs="Arial"/>
          <w:sz w:val="22"/>
        </w:rPr>
        <w:t>va z</w:t>
      </w:r>
      <w:r w:rsidRPr="004842F0">
        <w:rPr>
          <w:rFonts w:ascii="Cambria" w:hAnsi="Cambria" w:cs="Calibri"/>
          <w:sz w:val="22"/>
        </w:rPr>
        <w:t> </w:t>
      </w:r>
      <w:r w:rsidRPr="004842F0">
        <w:rPr>
          <w:rFonts w:ascii="Cambria" w:hAnsi="Cambria" w:cs="Arial"/>
          <w:sz w:val="22"/>
        </w:rPr>
        <w:t>d</w:t>
      </w:r>
      <w:r w:rsidRPr="004842F0">
        <w:rPr>
          <w:rFonts w:ascii="Cambria" w:hAnsi="Cambria" w:cs="Proba Pro"/>
          <w:sz w:val="22"/>
        </w:rPr>
        <w:t>ô</w:t>
      </w:r>
      <w:r w:rsidRPr="004842F0">
        <w:rPr>
          <w:rFonts w:ascii="Cambria" w:hAnsi="Cambria" w:cs="Arial"/>
          <w:sz w:val="22"/>
        </w:rPr>
        <w:t>vodov Dokument</w:t>
      </w:r>
      <w:r w:rsidRPr="004842F0">
        <w:rPr>
          <w:rFonts w:ascii="Cambria" w:hAnsi="Cambria" w:cs="Proba Pro"/>
          <w:sz w:val="22"/>
        </w:rPr>
        <w:t>á</w:t>
      </w:r>
      <w:r w:rsidRPr="004842F0">
        <w:rPr>
          <w:rFonts w:ascii="Cambria" w:hAnsi="Cambria" w:cs="Arial"/>
          <w:sz w:val="22"/>
        </w:rPr>
        <w:t>cie Zhotovite</w:t>
      </w:r>
      <w:r w:rsidRPr="004842F0">
        <w:rPr>
          <w:rFonts w:ascii="Cambria" w:hAnsi="Cambria" w:cs="Proba Pro"/>
          <w:sz w:val="22"/>
        </w:rPr>
        <w:t>ľ</w:t>
      </w:r>
      <w:r w:rsidRPr="004842F0">
        <w:rPr>
          <w:rFonts w:ascii="Cambria" w:hAnsi="Cambria" w:cs="Arial"/>
          <w:sz w:val="22"/>
        </w:rPr>
        <w:t>a, vyhotovenia alebo dokon</w:t>
      </w:r>
      <w:r w:rsidRPr="004842F0">
        <w:rPr>
          <w:rFonts w:ascii="Cambria" w:hAnsi="Cambria" w:cs="Proba Pro"/>
          <w:sz w:val="22"/>
        </w:rPr>
        <w:t>č</w:t>
      </w:r>
      <w:r w:rsidRPr="004842F0">
        <w:rPr>
          <w:rFonts w:ascii="Cambria" w:hAnsi="Cambria" w:cs="Arial"/>
          <w:sz w:val="22"/>
        </w:rPr>
        <w:t>enia Diela a</w:t>
      </w:r>
      <w:r w:rsidRPr="004842F0">
        <w:rPr>
          <w:rFonts w:ascii="Cambria" w:hAnsi="Cambria" w:cs="Calibri"/>
          <w:sz w:val="22"/>
        </w:rPr>
        <w:t> </w:t>
      </w:r>
      <w:r w:rsidRPr="004842F0">
        <w:rPr>
          <w:rFonts w:ascii="Cambria" w:hAnsi="Cambria" w:cs="Arial"/>
          <w:sz w:val="22"/>
        </w:rPr>
        <w:t>odstr</w:t>
      </w:r>
      <w:r w:rsidRPr="004842F0">
        <w:rPr>
          <w:rFonts w:ascii="Cambria" w:hAnsi="Cambria" w:cs="Proba Pro"/>
          <w:sz w:val="22"/>
        </w:rPr>
        <w:t>á</w:t>
      </w:r>
      <w:r w:rsidRPr="004842F0">
        <w:rPr>
          <w:rFonts w:ascii="Cambria" w:hAnsi="Cambria" w:cs="Arial"/>
          <w:sz w:val="22"/>
        </w:rPr>
        <w:t>nenia ak</w:t>
      </w:r>
      <w:r w:rsidRPr="004842F0">
        <w:rPr>
          <w:rFonts w:ascii="Cambria" w:hAnsi="Cambria" w:cs="Proba Pro"/>
          <w:sz w:val="22"/>
        </w:rPr>
        <w:t>ý</w:t>
      </w:r>
      <w:r w:rsidRPr="004842F0">
        <w:rPr>
          <w:rFonts w:ascii="Cambria" w:hAnsi="Cambria" w:cs="Arial"/>
          <w:sz w:val="22"/>
        </w:rPr>
        <w:t>chko</w:t>
      </w:r>
      <w:r w:rsidRPr="004842F0">
        <w:rPr>
          <w:rFonts w:ascii="Cambria" w:hAnsi="Cambria" w:cs="Proba Pro"/>
          <w:sz w:val="22"/>
        </w:rPr>
        <w:t>ľ</w:t>
      </w:r>
      <w:r w:rsidRPr="004842F0">
        <w:rPr>
          <w:rFonts w:ascii="Cambria" w:hAnsi="Cambria" w:cs="Arial"/>
          <w:sz w:val="22"/>
        </w:rPr>
        <w:t>vek v</w:t>
      </w:r>
      <w:r w:rsidRPr="004842F0">
        <w:rPr>
          <w:rFonts w:ascii="Cambria" w:hAnsi="Cambria" w:cs="Proba Pro"/>
          <w:sz w:val="22"/>
        </w:rPr>
        <w:t>á</w:t>
      </w:r>
      <w:r w:rsidRPr="004842F0">
        <w:rPr>
          <w:rFonts w:ascii="Cambria" w:hAnsi="Cambria" w:cs="Arial"/>
          <w:sz w:val="22"/>
        </w:rPr>
        <w:t>d alebo ak sa d</w:t>
      </w:r>
      <w:r w:rsidRPr="004842F0">
        <w:rPr>
          <w:rFonts w:ascii="Cambria" w:hAnsi="Cambria" w:cs="Proba Pro"/>
          <w:sz w:val="22"/>
        </w:rPr>
        <w:t>á</w:t>
      </w:r>
      <w:r w:rsidRPr="004842F0">
        <w:rPr>
          <w:rFonts w:ascii="Cambria" w:hAnsi="Cambria" w:cs="Arial"/>
          <w:sz w:val="22"/>
        </w:rPr>
        <w:t xml:space="preserve"> prip</w:t>
      </w:r>
      <w:r w:rsidRPr="004842F0">
        <w:rPr>
          <w:rFonts w:ascii="Cambria" w:hAnsi="Cambria" w:cs="Proba Pro"/>
          <w:sz w:val="22"/>
        </w:rPr>
        <w:t>í</w:t>
      </w:r>
      <w:r w:rsidRPr="004842F0">
        <w:rPr>
          <w:rFonts w:ascii="Cambria" w:hAnsi="Cambria" w:cs="Arial"/>
          <w:sz w:val="22"/>
        </w:rPr>
        <w:t>sa</w:t>
      </w:r>
      <w:r w:rsidRPr="004842F0">
        <w:rPr>
          <w:rFonts w:ascii="Cambria" w:hAnsi="Cambria" w:cs="Proba Pro"/>
          <w:sz w:val="22"/>
        </w:rPr>
        <w:t>ť</w:t>
      </w:r>
      <w:r w:rsidRPr="004842F0">
        <w:rPr>
          <w:rFonts w:ascii="Cambria" w:hAnsi="Cambria" w:cs="Arial"/>
          <w:sz w:val="22"/>
        </w:rPr>
        <w:t xml:space="preserve"> akejko</w:t>
      </w:r>
      <w:r w:rsidRPr="004842F0">
        <w:rPr>
          <w:rFonts w:ascii="Cambria" w:hAnsi="Cambria" w:cs="Proba Pro"/>
          <w:sz w:val="22"/>
        </w:rPr>
        <w:t>ľ</w:t>
      </w:r>
      <w:r w:rsidRPr="004842F0">
        <w:rPr>
          <w:rFonts w:ascii="Cambria" w:hAnsi="Cambria" w:cs="Arial"/>
          <w:sz w:val="22"/>
        </w:rPr>
        <w:t xml:space="preserve">vek nedbanlivosti, </w:t>
      </w:r>
      <w:r w:rsidRPr="004842F0">
        <w:rPr>
          <w:rFonts w:ascii="Cambria" w:hAnsi="Cambria" w:cs="Proba Pro"/>
          <w:sz w:val="22"/>
        </w:rPr>
        <w:t>ú</w:t>
      </w:r>
      <w:r w:rsidRPr="004842F0">
        <w:rPr>
          <w:rFonts w:ascii="Cambria" w:hAnsi="Cambria" w:cs="Arial"/>
          <w:sz w:val="22"/>
        </w:rPr>
        <w:t>myseln</w:t>
      </w:r>
      <w:r w:rsidRPr="004842F0">
        <w:rPr>
          <w:rFonts w:ascii="Cambria" w:hAnsi="Cambria" w:cs="Proba Pro"/>
          <w:sz w:val="22"/>
        </w:rPr>
        <w:t>é</w:t>
      </w:r>
      <w:r w:rsidRPr="004842F0">
        <w:rPr>
          <w:rFonts w:ascii="Cambria" w:hAnsi="Cambria" w:cs="Arial"/>
          <w:sz w:val="22"/>
        </w:rPr>
        <w:t xml:space="preserve">mu </w:t>
      </w:r>
      <w:r w:rsidRPr="004842F0">
        <w:rPr>
          <w:rFonts w:ascii="Cambria" w:hAnsi="Cambria" w:cs="Proba Pro"/>
          <w:sz w:val="22"/>
        </w:rPr>
        <w:t>č</w:t>
      </w:r>
      <w:r w:rsidRPr="004842F0">
        <w:rPr>
          <w:rFonts w:ascii="Cambria" w:hAnsi="Cambria" w:cs="Arial"/>
          <w:sz w:val="22"/>
        </w:rPr>
        <w:t>inu alebo poru</w:t>
      </w:r>
      <w:r w:rsidRPr="004842F0">
        <w:rPr>
          <w:rFonts w:ascii="Cambria" w:hAnsi="Cambria" w:cs="Proba Pro"/>
          <w:sz w:val="22"/>
        </w:rPr>
        <w:t>š</w:t>
      </w:r>
      <w:r w:rsidRPr="004842F0">
        <w:rPr>
          <w:rFonts w:ascii="Cambria" w:hAnsi="Cambria" w:cs="Arial"/>
          <w:sz w:val="22"/>
        </w:rPr>
        <w:t>eniu Zmluvy Zhotoviteľom.</w:t>
      </w:r>
    </w:p>
    <w:p w14:paraId="3FE22F7E" w14:textId="77777777" w:rsidR="00823404" w:rsidRPr="00823404" w:rsidRDefault="00823404" w:rsidP="00823404">
      <w:pPr>
        <w:numPr>
          <w:ilvl w:val="2"/>
          <w:numId w:val="16"/>
        </w:numPr>
        <w:spacing w:before="0" w:after="120" w:line="240" w:lineRule="auto"/>
        <w:jc w:val="both"/>
        <w:rPr>
          <w:rFonts w:ascii="Cambria" w:hAnsi="Cambria" w:cs="Arial"/>
          <w:sz w:val="22"/>
        </w:rPr>
      </w:pPr>
      <w:bookmarkStart w:id="62" w:name="_Ref11402148"/>
      <w:r w:rsidRPr="00823404">
        <w:rPr>
          <w:rFonts w:ascii="Cambria" w:hAnsi="Cambria" w:cs="Arial"/>
          <w:sz w:val="22"/>
        </w:rPr>
        <w:t>Zhotoviteľ nezodpovedá podľa tejto Zmluvy za nároky, škody, straty a náklady v prípadoch, kedy ich vznik možno pričítať okolnosti Vyššej moci. Za okolnosť Vyššej moci sa má namysli taká okolnosť, pri ktorej sú kumulatívne splnené všetky nižšie uvedené znaky:</w:t>
      </w:r>
      <w:bookmarkEnd w:id="62"/>
    </w:p>
    <w:p w14:paraId="6344D97A" w14:textId="77777777" w:rsidR="00823404" w:rsidRPr="00823404" w:rsidRDefault="00823404" w:rsidP="00823404">
      <w:pPr>
        <w:numPr>
          <w:ilvl w:val="3"/>
          <w:numId w:val="16"/>
        </w:numPr>
        <w:spacing w:before="0" w:after="120" w:line="240" w:lineRule="auto"/>
        <w:jc w:val="both"/>
        <w:rPr>
          <w:rFonts w:ascii="Cambria" w:hAnsi="Cambria" w:cs="Arial"/>
          <w:sz w:val="22"/>
        </w:rPr>
      </w:pPr>
      <w:r w:rsidRPr="00823404">
        <w:rPr>
          <w:rFonts w:ascii="Cambria" w:hAnsi="Cambria" w:cs="Arial"/>
          <w:sz w:val="22"/>
        </w:rPr>
        <w:t>je mimo kontroly Zmluvnej strany;</w:t>
      </w:r>
    </w:p>
    <w:p w14:paraId="6357FBF4" w14:textId="77777777" w:rsidR="00823404" w:rsidRPr="00823404" w:rsidRDefault="00823404" w:rsidP="00823404">
      <w:pPr>
        <w:numPr>
          <w:ilvl w:val="3"/>
          <w:numId w:val="16"/>
        </w:numPr>
        <w:spacing w:before="0" w:after="120" w:line="240" w:lineRule="auto"/>
        <w:jc w:val="both"/>
        <w:rPr>
          <w:rFonts w:ascii="Cambria" w:hAnsi="Cambria" w:cs="Arial"/>
          <w:sz w:val="22"/>
        </w:rPr>
      </w:pPr>
      <w:r w:rsidRPr="00823404">
        <w:rPr>
          <w:rFonts w:ascii="Cambria" w:hAnsi="Cambria" w:cs="Arial"/>
          <w:sz w:val="22"/>
        </w:rPr>
        <w:t>proti jej vzniku sa Zmluvná strana nemohla primerane zabezpečiť;</w:t>
      </w:r>
    </w:p>
    <w:p w14:paraId="4169A94A" w14:textId="77777777" w:rsidR="00823404" w:rsidRPr="00823404" w:rsidRDefault="00823404" w:rsidP="00823404">
      <w:pPr>
        <w:numPr>
          <w:ilvl w:val="3"/>
          <w:numId w:val="16"/>
        </w:numPr>
        <w:spacing w:before="0" w:after="120" w:line="240" w:lineRule="auto"/>
        <w:jc w:val="both"/>
        <w:rPr>
          <w:rFonts w:ascii="Cambria" w:hAnsi="Cambria" w:cs="Arial"/>
          <w:sz w:val="22"/>
        </w:rPr>
      </w:pPr>
      <w:r w:rsidRPr="00823404">
        <w:rPr>
          <w:rFonts w:ascii="Cambria" w:hAnsi="Cambria" w:cs="Arial"/>
          <w:sz w:val="22"/>
        </w:rPr>
        <w:lastRenderedPageBreak/>
        <w:t>Zmluvná strana sa jej po jej vzniku nemohla primerane vyhnúť alebo ju prekonať; a zároveň</w:t>
      </w:r>
    </w:p>
    <w:p w14:paraId="0D905A12" w14:textId="77777777" w:rsidR="00823404" w:rsidRPr="00823404" w:rsidRDefault="00823404" w:rsidP="00823404">
      <w:pPr>
        <w:numPr>
          <w:ilvl w:val="3"/>
          <w:numId w:val="16"/>
        </w:numPr>
        <w:spacing w:before="0" w:after="120" w:line="240" w:lineRule="auto"/>
        <w:jc w:val="both"/>
        <w:rPr>
          <w:rFonts w:ascii="Cambria" w:hAnsi="Cambria" w:cs="Arial"/>
          <w:sz w:val="22"/>
        </w:rPr>
      </w:pPr>
      <w:r w:rsidRPr="00823404">
        <w:rPr>
          <w:rFonts w:ascii="Cambria" w:hAnsi="Cambria" w:cs="Arial"/>
          <w:sz w:val="22"/>
        </w:rPr>
        <w:t xml:space="preserve">Zmluvná strana ju v čase uzavretia tejto Zmluvy objektívne nemohla predvídať, </w:t>
      </w:r>
    </w:p>
    <w:p w14:paraId="75DC2460" w14:textId="77777777" w:rsidR="00823404" w:rsidRPr="00823404" w:rsidRDefault="00823404" w:rsidP="00823404">
      <w:pPr>
        <w:spacing w:before="0" w:after="120" w:line="240" w:lineRule="auto"/>
        <w:ind w:left="709"/>
        <w:jc w:val="both"/>
        <w:rPr>
          <w:rFonts w:ascii="Cambria" w:hAnsi="Cambria" w:cs="Arial"/>
          <w:sz w:val="22"/>
        </w:rPr>
      </w:pPr>
      <w:r w:rsidRPr="00823404">
        <w:rPr>
          <w:rFonts w:ascii="Cambria" w:hAnsi="Cambria" w:cs="Arial"/>
          <w:sz w:val="22"/>
        </w:rPr>
        <w:t>pričom sa môže jednať najmä, nie však výlučne o vojnu, vojnový stav, terorizmus, vzburu, prevrat, prírodné katastrofy ako zemetrasenie, hurikán, vulkanická činnosť a podobné okolnosti (okolnosti podľa tohto bodu ďalej aj ako „</w:t>
      </w:r>
      <w:r w:rsidRPr="00823404">
        <w:rPr>
          <w:rFonts w:ascii="Cambria" w:hAnsi="Cambria" w:cs="Arial"/>
          <w:b/>
          <w:bCs/>
          <w:sz w:val="22"/>
        </w:rPr>
        <w:t>Vyššia moc</w:t>
      </w:r>
      <w:r w:rsidRPr="00823404">
        <w:rPr>
          <w:rFonts w:ascii="Cambria" w:hAnsi="Cambria" w:cs="Arial"/>
          <w:sz w:val="22"/>
        </w:rPr>
        <w:t>“).</w:t>
      </w:r>
    </w:p>
    <w:p w14:paraId="6927D331" w14:textId="65AB28E5" w:rsidR="00862FF2" w:rsidRPr="004842F0" w:rsidRDefault="00862FF2" w:rsidP="00426C94">
      <w:pPr>
        <w:pStyle w:val="ListParagraph"/>
        <w:numPr>
          <w:ilvl w:val="2"/>
          <w:numId w:val="16"/>
        </w:numPr>
        <w:spacing w:after="120"/>
        <w:contextualSpacing w:val="0"/>
        <w:jc w:val="both"/>
        <w:rPr>
          <w:rFonts w:ascii="Cambria" w:hAnsi="Cambria"/>
          <w:sz w:val="22"/>
          <w:szCs w:val="22"/>
        </w:rPr>
      </w:pPr>
      <w:r w:rsidRPr="004842F0">
        <w:rPr>
          <w:rFonts w:ascii="Cambria" w:hAnsi="Cambria"/>
          <w:sz w:val="22"/>
          <w:szCs w:val="22"/>
        </w:rPr>
        <w:t>Kedykoľvek ktorákoľvek Zmluvná strana zistí akúkoľvek prekážku, ktorá jej bráni alebo je odôvodnené predpokladať, že jej bude brániť, v</w:t>
      </w:r>
      <w:r w:rsidRPr="004842F0">
        <w:rPr>
          <w:rFonts w:ascii="Cambria" w:hAnsi="Cambria" w:cs="Calibri"/>
          <w:sz w:val="22"/>
          <w:szCs w:val="22"/>
        </w:rPr>
        <w:t> </w:t>
      </w:r>
      <w:r w:rsidRPr="004842F0">
        <w:rPr>
          <w:rFonts w:ascii="Cambria" w:hAnsi="Cambria"/>
          <w:sz w:val="22"/>
          <w:szCs w:val="22"/>
        </w:rPr>
        <w:t>plnen</w:t>
      </w:r>
      <w:r w:rsidRPr="004842F0">
        <w:rPr>
          <w:rFonts w:ascii="Cambria" w:hAnsi="Cambria" w:cs="Proba Pro"/>
          <w:sz w:val="22"/>
          <w:szCs w:val="22"/>
        </w:rPr>
        <w:t>í</w:t>
      </w:r>
      <w:r w:rsidRPr="004842F0">
        <w:rPr>
          <w:rFonts w:ascii="Cambria" w:hAnsi="Cambria"/>
          <w:sz w:val="22"/>
          <w:szCs w:val="22"/>
        </w:rPr>
        <w:t xml:space="preserve"> ak</w:t>
      </w:r>
      <w:r w:rsidRPr="004842F0">
        <w:rPr>
          <w:rFonts w:ascii="Cambria" w:hAnsi="Cambria" w:cs="Proba Pro"/>
          <w:sz w:val="22"/>
          <w:szCs w:val="22"/>
        </w:rPr>
        <w:t>ý</w:t>
      </w:r>
      <w:r w:rsidRPr="004842F0">
        <w:rPr>
          <w:rFonts w:ascii="Cambria" w:hAnsi="Cambria"/>
          <w:sz w:val="22"/>
          <w:szCs w:val="22"/>
        </w:rPr>
        <w:t>chko</w:t>
      </w:r>
      <w:r w:rsidRPr="004842F0">
        <w:rPr>
          <w:rFonts w:ascii="Cambria" w:hAnsi="Cambria" w:cs="Proba Pro"/>
          <w:sz w:val="22"/>
          <w:szCs w:val="22"/>
        </w:rPr>
        <w:t>ľ</w:t>
      </w:r>
      <w:r w:rsidRPr="004842F0">
        <w:rPr>
          <w:rFonts w:ascii="Cambria" w:hAnsi="Cambria"/>
          <w:sz w:val="22"/>
          <w:szCs w:val="22"/>
        </w:rPr>
        <w:t>vek povinnost</w:t>
      </w:r>
      <w:r w:rsidRPr="004842F0">
        <w:rPr>
          <w:rFonts w:ascii="Cambria" w:hAnsi="Cambria" w:cs="Proba Pro"/>
          <w:sz w:val="22"/>
          <w:szCs w:val="22"/>
        </w:rPr>
        <w:t>í</w:t>
      </w:r>
      <w:r w:rsidRPr="004842F0">
        <w:rPr>
          <w:rFonts w:ascii="Cambria" w:hAnsi="Cambria"/>
          <w:sz w:val="22"/>
          <w:szCs w:val="22"/>
        </w:rPr>
        <w:t xml:space="preserve"> pod</w:t>
      </w:r>
      <w:r w:rsidRPr="004842F0">
        <w:rPr>
          <w:rFonts w:ascii="Cambria" w:hAnsi="Cambria" w:cs="Proba Pro"/>
          <w:sz w:val="22"/>
          <w:szCs w:val="22"/>
        </w:rPr>
        <w:t>ľ</w:t>
      </w:r>
      <w:r w:rsidRPr="004842F0">
        <w:rPr>
          <w:rFonts w:ascii="Cambria" w:hAnsi="Cambria"/>
          <w:sz w:val="22"/>
          <w:szCs w:val="22"/>
        </w:rPr>
        <w:t>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37DDF304" w14:textId="77777777" w:rsidR="00862FF2" w:rsidRPr="004842F0" w:rsidRDefault="00862FF2" w:rsidP="00426C94">
      <w:pPr>
        <w:numPr>
          <w:ilvl w:val="1"/>
          <w:numId w:val="16"/>
        </w:numPr>
        <w:spacing w:before="0" w:after="120" w:line="240" w:lineRule="auto"/>
        <w:jc w:val="both"/>
        <w:rPr>
          <w:rFonts w:ascii="Cambria" w:hAnsi="Cambria"/>
          <w:b/>
          <w:bCs/>
          <w:iCs/>
          <w:sz w:val="22"/>
        </w:rPr>
      </w:pPr>
      <w:bookmarkStart w:id="63" w:name="_Ref19798429"/>
      <w:r w:rsidRPr="004842F0">
        <w:rPr>
          <w:rFonts w:ascii="Cambria" w:hAnsi="Cambria"/>
          <w:b/>
          <w:bCs/>
          <w:iCs/>
          <w:sz w:val="22"/>
        </w:rPr>
        <w:t xml:space="preserve">Záručná </w:t>
      </w:r>
      <w:r w:rsidRPr="004842F0">
        <w:rPr>
          <w:rFonts w:ascii="Cambria" w:hAnsi="Cambria" w:cs="Arial"/>
          <w:b/>
          <w:sz w:val="22"/>
        </w:rPr>
        <w:t>doba</w:t>
      </w:r>
      <w:r w:rsidRPr="004842F0">
        <w:rPr>
          <w:rFonts w:ascii="Cambria" w:hAnsi="Cambria"/>
          <w:b/>
          <w:bCs/>
          <w:iCs/>
          <w:sz w:val="22"/>
        </w:rPr>
        <w:t xml:space="preserve"> a</w:t>
      </w:r>
      <w:r w:rsidRPr="004842F0">
        <w:rPr>
          <w:rFonts w:ascii="Cambria" w:hAnsi="Cambria" w:cs="Calibri"/>
          <w:b/>
          <w:bCs/>
          <w:iCs/>
          <w:sz w:val="22"/>
        </w:rPr>
        <w:t> </w:t>
      </w:r>
      <w:r w:rsidRPr="004842F0">
        <w:rPr>
          <w:rFonts w:ascii="Cambria" w:hAnsi="Cambria" w:cs="Arial"/>
          <w:b/>
          <w:sz w:val="22"/>
        </w:rPr>
        <w:t>zodpovednosť</w:t>
      </w:r>
      <w:r w:rsidRPr="004842F0">
        <w:rPr>
          <w:rFonts w:ascii="Cambria" w:hAnsi="Cambria"/>
          <w:b/>
          <w:bCs/>
          <w:iCs/>
          <w:sz w:val="22"/>
        </w:rPr>
        <w:t xml:space="preserve"> za vady</w:t>
      </w:r>
      <w:bookmarkEnd w:id="63"/>
    </w:p>
    <w:p w14:paraId="0A8ADEA1" w14:textId="77777777" w:rsidR="008F7EF6" w:rsidRDefault="00862FF2" w:rsidP="00426C94">
      <w:pPr>
        <w:widowControl w:val="0"/>
        <w:numPr>
          <w:ilvl w:val="2"/>
          <w:numId w:val="16"/>
        </w:numPr>
        <w:spacing w:before="0" w:after="120" w:line="240" w:lineRule="auto"/>
        <w:jc w:val="both"/>
        <w:rPr>
          <w:rFonts w:ascii="Cambria" w:hAnsi="Cambria" w:cs="Arial"/>
          <w:sz w:val="22"/>
        </w:rPr>
      </w:pPr>
      <w:bookmarkStart w:id="64" w:name="_Ref485112046"/>
      <w:r w:rsidRPr="004842F0">
        <w:rPr>
          <w:rFonts w:ascii="Cambria" w:hAnsi="Cambria" w:cs="Arial"/>
          <w:sz w:val="22"/>
        </w:rPr>
        <w:t xml:space="preserve">Zhotoviteľ zodpovedá za to, že </w:t>
      </w:r>
      <w:r w:rsidR="00852FE0">
        <w:rPr>
          <w:rFonts w:ascii="Cambria" w:hAnsi="Cambria" w:cs="Arial"/>
          <w:sz w:val="22"/>
        </w:rPr>
        <w:t xml:space="preserve">každá časť </w:t>
      </w:r>
      <w:r w:rsidRPr="004842F0">
        <w:rPr>
          <w:rFonts w:ascii="Cambria" w:hAnsi="Cambria" w:cs="Arial"/>
          <w:sz w:val="22"/>
        </w:rPr>
        <w:t>Diel</w:t>
      </w:r>
      <w:r w:rsidR="00852FE0">
        <w:rPr>
          <w:rFonts w:ascii="Cambria" w:hAnsi="Cambria" w:cs="Arial"/>
          <w:sz w:val="22"/>
        </w:rPr>
        <w:t>a</w:t>
      </w:r>
      <w:r w:rsidRPr="004842F0">
        <w:rPr>
          <w:rFonts w:ascii="Cambria" w:hAnsi="Cambria" w:cs="Arial"/>
          <w:sz w:val="22"/>
        </w:rPr>
        <w:t>, bud</w:t>
      </w:r>
      <w:r w:rsidR="00852FE0">
        <w:rPr>
          <w:rFonts w:ascii="Cambria" w:hAnsi="Cambria" w:cs="Arial"/>
          <w:sz w:val="22"/>
        </w:rPr>
        <w:t>e</w:t>
      </w:r>
      <w:r w:rsidRPr="004842F0">
        <w:rPr>
          <w:rFonts w:ascii="Cambria" w:hAnsi="Cambria" w:cs="Arial"/>
          <w:sz w:val="22"/>
        </w:rPr>
        <w:t xml:space="preserve"> mať počas Záručnej doby vlastnosti dohodnuté v tejto Zmluve, ako aj vlastnosti obvyklé s</w:t>
      </w:r>
      <w:r w:rsidRPr="004842F0">
        <w:rPr>
          <w:rFonts w:ascii="Cambria" w:hAnsi="Cambria" w:cs="Calibri"/>
          <w:sz w:val="22"/>
        </w:rPr>
        <w:t> </w:t>
      </w:r>
      <w:r w:rsidRPr="004842F0">
        <w:rPr>
          <w:rFonts w:ascii="Cambria" w:hAnsi="Cambria" w:cs="Arial"/>
          <w:sz w:val="22"/>
        </w:rPr>
        <w:t>prihliadnut</w:t>
      </w:r>
      <w:r w:rsidRPr="004842F0">
        <w:rPr>
          <w:rFonts w:ascii="Cambria" w:hAnsi="Cambria" w:cs="Proba Pro"/>
          <w:sz w:val="22"/>
        </w:rPr>
        <w:t>í</w:t>
      </w:r>
      <w:r w:rsidRPr="004842F0">
        <w:rPr>
          <w:rFonts w:ascii="Cambria" w:hAnsi="Cambria" w:cs="Arial"/>
          <w:sz w:val="22"/>
        </w:rPr>
        <w:t xml:space="preserve">m na povahu </w:t>
      </w:r>
      <w:r w:rsidR="00852FE0">
        <w:rPr>
          <w:rFonts w:ascii="Cambria" w:hAnsi="Cambria" w:cs="Arial"/>
          <w:sz w:val="22"/>
        </w:rPr>
        <w:t xml:space="preserve">tejto časti </w:t>
      </w:r>
      <w:r w:rsidRPr="004842F0">
        <w:rPr>
          <w:rFonts w:ascii="Cambria" w:hAnsi="Cambria" w:cs="Arial"/>
          <w:sz w:val="22"/>
        </w:rPr>
        <w:t>Diela, a že</w:t>
      </w:r>
      <w:r w:rsidRPr="004842F0">
        <w:rPr>
          <w:rFonts w:ascii="Cambria" w:hAnsi="Cambria" w:cs="Calibri"/>
          <w:sz w:val="22"/>
        </w:rPr>
        <w:t> </w:t>
      </w:r>
      <w:r w:rsidRPr="004842F0">
        <w:rPr>
          <w:rFonts w:ascii="Cambria" w:hAnsi="Cambria" w:cs="Arial"/>
          <w:sz w:val="22"/>
        </w:rPr>
        <w:t>bude sp</w:t>
      </w:r>
      <w:r w:rsidRPr="004842F0">
        <w:rPr>
          <w:rFonts w:ascii="Cambria" w:hAnsi="Cambria" w:cs="Proba Pro"/>
          <w:sz w:val="22"/>
        </w:rPr>
        <w:t>ô</w:t>
      </w:r>
      <w:r w:rsidRPr="004842F0">
        <w:rPr>
          <w:rFonts w:ascii="Cambria" w:hAnsi="Cambria" w:cs="Arial"/>
          <w:sz w:val="22"/>
        </w:rPr>
        <w:t>sobil</w:t>
      </w:r>
      <w:r w:rsidR="00852FE0">
        <w:rPr>
          <w:rFonts w:ascii="Cambria" w:hAnsi="Cambria" w:cs="Arial"/>
          <w:sz w:val="22"/>
        </w:rPr>
        <w:t>á</w:t>
      </w:r>
      <w:r w:rsidRPr="004842F0">
        <w:rPr>
          <w:rFonts w:ascii="Cambria" w:hAnsi="Cambria" w:cs="Arial"/>
          <w:sz w:val="22"/>
        </w:rPr>
        <w:t xml:space="preserve"> na riadne používanie na účel, na ktorý je určen</w:t>
      </w:r>
      <w:r w:rsidR="00852FE0">
        <w:rPr>
          <w:rFonts w:ascii="Cambria" w:hAnsi="Cambria" w:cs="Arial"/>
          <w:sz w:val="22"/>
        </w:rPr>
        <w:t>á</w:t>
      </w:r>
      <w:r w:rsidRPr="004842F0">
        <w:rPr>
          <w:rFonts w:ascii="Cambria" w:hAnsi="Cambria" w:cs="Arial"/>
          <w:sz w:val="22"/>
        </w:rPr>
        <w:t>.</w:t>
      </w:r>
      <w:r w:rsidR="00852FE0">
        <w:rPr>
          <w:rFonts w:ascii="Cambria" w:hAnsi="Cambria" w:cs="Arial"/>
          <w:sz w:val="22"/>
        </w:rPr>
        <w:t xml:space="preserve"> Taká istá záruka sa vzťahuje aj na Dielo ako celok.</w:t>
      </w:r>
      <w:r w:rsidRPr="004842F0">
        <w:rPr>
          <w:rFonts w:ascii="Cambria" w:hAnsi="Cambria" w:cs="Arial"/>
          <w:sz w:val="22"/>
        </w:rPr>
        <w:t xml:space="preserve"> Záručná doba </w:t>
      </w:r>
      <w:r w:rsidR="00852FE0">
        <w:rPr>
          <w:rFonts w:ascii="Cambria" w:hAnsi="Cambria" w:cs="Arial"/>
          <w:sz w:val="22"/>
        </w:rPr>
        <w:t xml:space="preserve">na každú časť Diela </w:t>
      </w:r>
      <w:r w:rsidRPr="004842F0">
        <w:rPr>
          <w:rFonts w:ascii="Cambria" w:hAnsi="Cambria" w:cs="Arial"/>
          <w:sz w:val="22"/>
        </w:rPr>
        <w:t xml:space="preserve">začína plynúť </w:t>
      </w:r>
      <w:r w:rsidR="00852FE0">
        <w:rPr>
          <w:rFonts w:ascii="Cambria" w:hAnsi="Cambria" w:cs="Arial"/>
          <w:sz w:val="22"/>
        </w:rPr>
        <w:t xml:space="preserve">osobitne </w:t>
      </w:r>
      <w:r w:rsidRPr="004842F0">
        <w:rPr>
          <w:rFonts w:ascii="Cambria" w:hAnsi="Cambria" w:cs="Arial"/>
          <w:sz w:val="22"/>
        </w:rPr>
        <w:t xml:space="preserve">dňom podpisu Preberacieho protokolu </w:t>
      </w:r>
      <w:r w:rsidR="00852FE0">
        <w:rPr>
          <w:rFonts w:ascii="Cambria" w:hAnsi="Cambria" w:cs="Arial"/>
          <w:sz w:val="22"/>
        </w:rPr>
        <w:t xml:space="preserve">k príslušnej časti Diela </w:t>
      </w:r>
      <w:r w:rsidRPr="004842F0">
        <w:rPr>
          <w:rFonts w:ascii="Cambria" w:hAnsi="Cambria" w:cs="Arial"/>
          <w:sz w:val="22"/>
        </w:rPr>
        <w:t>oboma Zmluvnými stranami a</w:t>
      </w:r>
      <w:r w:rsidRPr="004842F0">
        <w:rPr>
          <w:rFonts w:ascii="Cambria" w:hAnsi="Cambria" w:cs="Calibri"/>
          <w:sz w:val="22"/>
        </w:rPr>
        <w:t> </w:t>
      </w:r>
      <w:r w:rsidRPr="004842F0">
        <w:rPr>
          <w:rFonts w:ascii="Cambria" w:hAnsi="Cambria" w:cs="Arial"/>
          <w:sz w:val="22"/>
        </w:rPr>
        <w:t>trv</w:t>
      </w:r>
      <w:r w:rsidRPr="004842F0">
        <w:rPr>
          <w:rFonts w:ascii="Cambria" w:hAnsi="Cambria" w:cs="Proba Pro"/>
          <w:sz w:val="22"/>
        </w:rPr>
        <w:t>á</w:t>
      </w:r>
      <w:r w:rsidRPr="004842F0">
        <w:rPr>
          <w:rFonts w:ascii="Cambria" w:hAnsi="Cambria" w:cs="Arial"/>
          <w:sz w:val="22"/>
        </w:rPr>
        <w:t xml:space="preserve"> </w:t>
      </w:r>
    </w:p>
    <w:p w14:paraId="15724E6F" w14:textId="77777777" w:rsidR="005D7B43" w:rsidRPr="000927A4" w:rsidRDefault="00862FF2" w:rsidP="008F7EF6">
      <w:pPr>
        <w:widowControl w:val="0"/>
        <w:numPr>
          <w:ilvl w:val="3"/>
          <w:numId w:val="16"/>
        </w:numPr>
        <w:spacing w:before="0" w:after="120" w:line="240" w:lineRule="auto"/>
        <w:jc w:val="both"/>
        <w:rPr>
          <w:rFonts w:ascii="Cambria" w:hAnsi="Cambria" w:cs="Arial"/>
          <w:sz w:val="22"/>
        </w:rPr>
      </w:pPr>
      <w:r w:rsidRPr="000927A4">
        <w:rPr>
          <w:rFonts w:ascii="Cambria" w:hAnsi="Cambria" w:cs="Arial"/>
          <w:sz w:val="22"/>
        </w:rPr>
        <w:t xml:space="preserve">po dobu </w:t>
      </w:r>
      <w:r w:rsidRPr="000927A4">
        <w:rPr>
          <w:rFonts w:ascii="Cambria" w:hAnsi="Cambria" w:cs="Arial"/>
          <w:b/>
          <w:bCs/>
          <w:sz w:val="22"/>
        </w:rPr>
        <w:t>šesťdesiat (60) mesiacov</w:t>
      </w:r>
      <w:r w:rsidR="005D7B43" w:rsidRPr="000927A4">
        <w:rPr>
          <w:rFonts w:ascii="Cambria" w:hAnsi="Cambria" w:cs="Arial"/>
          <w:b/>
          <w:bCs/>
          <w:sz w:val="22"/>
        </w:rPr>
        <w:t xml:space="preserve"> </w:t>
      </w:r>
      <w:r w:rsidR="005D7B43" w:rsidRPr="000927A4">
        <w:rPr>
          <w:rFonts w:ascii="Cambria" w:hAnsi="Cambria" w:cs="Arial"/>
          <w:sz w:val="22"/>
        </w:rPr>
        <w:t>na stavebné časti Diela; a</w:t>
      </w:r>
    </w:p>
    <w:p w14:paraId="770B5E41" w14:textId="77777777" w:rsidR="005D7B43" w:rsidRPr="003C1267" w:rsidRDefault="005D7B43" w:rsidP="008F7EF6">
      <w:pPr>
        <w:widowControl w:val="0"/>
        <w:numPr>
          <w:ilvl w:val="3"/>
          <w:numId w:val="16"/>
        </w:numPr>
        <w:spacing w:before="0" w:after="120" w:line="240" w:lineRule="auto"/>
        <w:jc w:val="both"/>
        <w:rPr>
          <w:rFonts w:ascii="Cambria" w:hAnsi="Cambria" w:cs="Arial"/>
          <w:sz w:val="22"/>
        </w:rPr>
      </w:pPr>
      <w:r w:rsidRPr="000927A4">
        <w:rPr>
          <w:rFonts w:ascii="Cambria" w:hAnsi="Cambria" w:cs="Arial"/>
          <w:sz w:val="22"/>
        </w:rPr>
        <w:t>po dobu</w:t>
      </w:r>
      <w:r w:rsidRPr="000927A4">
        <w:rPr>
          <w:rFonts w:ascii="Cambria" w:hAnsi="Cambria" w:cs="Arial"/>
          <w:b/>
          <w:bCs/>
          <w:sz w:val="22"/>
        </w:rPr>
        <w:t xml:space="preserve"> dvadsaťštyri (24) mesiacov </w:t>
      </w:r>
      <w:r w:rsidRPr="000927A4">
        <w:rPr>
          <w:rFonts w:ascii="Cambria" w:hAnsi="Cambria" w:cs="Arial"/>
          <w:sz w:val="22"/>
        </w:rPr>
        <w:t>na technologické</w:t>
      </w:r>
      <w:r w:rsidRPr="003C1267">
        <w:rPr>
          <w:rFonts w:ascii="Cambria" w:hAnsi="Cambria" w:cs="Arial"/>
          <w:sz w:val="22"/>
        </w:rPr>
        <w:t xml:space="preserve"> časti Diela</w:t>
      </w:r>
    </w:p>
    <w:p w14:paraId="58C0AFBA" w14:textId="23D64DCA" w:rsidR="00862FF2" w:rsidRPr="004842F0" w:rsidRDefault="00862FF2" w:rsidP="003C1267">
      <w:pPr>
        <w:widowControl w:val="0"/>
        <w:spacing w:before="0" w:after="120" w:line="240" w:lineRule="auto"/>
        <w:ind w:left="709"/>
        <w:jc w:val="both"/>
        <w:rPr>
          <w:rFonts w:ascii="Cambria" w:hAnsi="Cambria" w:cs="Arial"/>
          <w:sz w:val="22"/>
        </w:rPr>
      </w:pPr>
      <w:r w:rsidRPr="004842F0">
        <w:rPr>
          <w:rFonts w:ascii="Cambria" w:hAnsi="Cambria" w:cs="Arial"/>
          <w:sz w:val="22"/>
        </w:rPr>
        <w:t>(</w:t>
      </w:r>
      <w:r w:rsidR="005D7B43">
        <w:rPr>
          <w:rFonts w:ascii="Cambria" w:hAnsi="Cambria" w:cs="Arial"/>
          <w:sz w:val="22"/>
        </w:rPr>
        <w:t xml:space="preserve">každá z uvedených záručných dôb </w:t>
      </w:r>
      <w:r w:rsidRPr="004842F0">
        <w:rPr>
          <w:rFonts w:ascii="Cambria" w:hAnsi="Cambria" w:cs="Arial"/>
          <w:sz w:val="22"/>
        </w:rPr>
        <w:t>ďalej aj ako „</w:t>
      </w:r>
      <w:r w:rsidRPr="004842F0">
        <w:rPr>
          <w:rFonts w:ascii="Cambria" w:hAnsi="Cambria" w:cs="Arial"/>
          <w:b/>
          <w:sz w:val="22"/>
        </w:rPr>
        <w:t>Záručná doba</w:t>
      </w:r>
      <w:r w:rsidRPr="004842F0">
        <w:rPr>
          <w:rFonts w:ascii="Cambria" w:hAnsi="Cambria" w:cs="Arial"/>
          <w:sz w:val="22"/>
        </w:rPr>
        <w:t>“).</w:t>
      </w:r>
      <w:bookmarkEnd w:id="64"/>
    </w:p>
    <w:p w14:paraId="73225326" w14:textId="554693CF"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Zmluvné strany sa dohodli, že aby bolo Dielo</w:t>
      </w:r>
      <w:r w:rsidR="00F14E9B">
        <w:rPr>
          <w:rFonts w:ascii="Cambria" w:hAnsi="Cambria" w:cs="Arial"/>
          <w:sz w:val="22"/>
        </w:rPr>
        <w:t xml:space="preserve"> resp. ktorákoľvek jeho časť</w:t>
      </w:r>
      <w:r w:rsidRPr="004842F0">
        <w:rPr>
          <w:rFonts w:ascii="Cambria" w:hAnsi="Cambria" w:cs="Arial"/>
          <w:sz w:val="22"/>
        </w:rPr>
        <w:t xml:space="preserve"> a</w:t>
      </w:r>
      <w:r w:rsidRPr="004842F0">
        <w:rPr>
          <w:rFonts w:ascii="Cambria" w:hAnsi="Cambria" w:cs="Calibri"/>
          <w:sz w:val="22"/>
        </w:rPr>
        <w:t> </w:t>
      </w:r>
      <w:r w:rsidRPr="004842F0">
        <w:rPr>
          <w:rFonts w:ascii="Cambria" w:hAnsi="Cambria" w:cs="Arial"/>
          <w:sz w:val="22"/>
        </w:rPr>
        <w:t>Dokument</w:t>
      </w:r>
      <w:r w:rsidRPr="004842F0">
        <w:rPr>
          <w:rFonts w:ascii="Cambria" w:hAnsi="Cambria" w:cs="Proba Pro"/>
          <w:sz w:val="22"/>
        </w:rPr>
        <w:t>á</w:t>
      </w:r>
      <w:r w:rsidRPr="004842F0">
        <w:rPr>
          <w:rFonts w:ascii="Cambria" w:hAnsi="Cambria" w:cs="Arial"/>
          <w:sz w:val="22"/>
        </w:rPr>
        <w:t>cia Zhotovite</w:t>
      </w:r>
      <w:r w:rsidRPr="004842F0">
        <w:rPr>
          <w:rFonts w:ascii="Cambria" w:hAnsi="Cambria" w:cs="Proba Pro"/>
          <w:sz w:val="22"/>
        </w:rPr>
        <w:t>ľ</w:t>
      </w:r>
      <w:r w:rsidRPr="004842F0">
        <w:rPr>
          <w:rFonts w:ascii="Cambria" w:hAnsi="Cambria" w:cs="Arial"/>
          <w:sz w:val="22"/>
        </w:rPr>
        <w:t>a po</w:t>
      </w:r>
      <w:r w:rsidRPr="004842F0">
        <w:rPr>
          <w:rFonts w:ascii="Cambria" w:hAnsi="Cambria" w:cs="Proba Pro"/>
          <w:sz w:val="22"/>
        </w:rPr>
        <w:t>č</w:t>
      </w:r>
      <w:r w:rsidRPr="004842F0">
        <w:rPr>
          <w:rFonts w:ascii="Cambria" w:hAnsi="Cambria" w:cs="Arial"/>
          <w:sz w:val="22"/>
        </w:rPr>
        <w:t>as celej Z</w:t>
      </w:r>
      <w:r w:rsidRPr="004842F0">
        <w:rPr>
          <w:rFonts w:ascii="Cambria" w:hAnsi="Cambria" w:cs="Proba Pro"/>
          <w:sz w:val="22"/>
        </w:rPr>
        <w:t>á</w:t>
      </w:r>
      <w:r w:rsidRPr="004842F0">
        <w:rPr>
          <w:rFonts w:ascii="Cambria" w:hAnsi="Cambria" w:cs="Arial"/>
          <w:sz w:val="22"/>
        </w:rPr>
        <w:t>ru</w:t>
      </w:r>
      <w:r w:rsidRPr="004842F0">
        <w:rPr>
          <w:rFonts w:ascii="Cambria" w:hAnsi="Cambria" w:cs="Proba Pro"/>
          <w:sz w:val="22"/>
        </w:rPr>
        <w:t>č</w:t>
      </w:r>
      <w:r w:rsidRPr="004842F0">
        <w:rPr>
          <w:rFonts w:ascii="Cambria" w:hAnsi="Cambria" w:cs="Arial"/>
          <w:sz w:val="22"/>
        </w:rPr>
        <w:t>nej doby v</w:t>
      </w:r>
      <w:r w:rsidRPr="004842F0">
        <w:rPr>
          <w:rFonts w:ascii="Cambria" w:hAnsi="Cambria" w:cs="Calibri"/>
          <w:sz w:val="22"/>
        </w:rPr>
        <w:t> </w:t>
      </w:r>
      <w:r w:rsidRPr="004842F0">
        <w:rPr>
          <w:rFonts w:ascii="Cambria" w:hAnsi="Cambria" w:cs="Arial"/>
          <w:sz w:val="22"/>
        </w:rPr>
        <w:t>s</w:t>
      </w:r>
      <w:r w:rsidRPr="004842F0">
        <w:rPr>
          <w:rFonts w:ascii="Cambria" w:hAnsi="Cambria" w:cs="Proba Pro"/>
          <w:sz w:val="22"/>
        </w:rPr>
        <w:t>ú</w:t>
      </w:r>
      <w:r w:rsidRPr="004842F0">
        <w:rPr>
          <w:rFonts w:ascii="Cambria" w:hAnsi="Cambria" w:cs="Arial"/>
          <w:sz w:val="22"/>
        </w:rPr>
        <w:t>lade so Zmluvou, Objednávateľ je oprávnený požadovať a</w:t>
      </w:r>
      <w:r w:rsidRPr="004842F0">
        <w:rPr>
          <w:rFonts w:ascii="Cambria" w:hAnsi="Cambria" w:cs="Calibri"/>
          <w:sz w:val="22"/>
        </w:rPr>
        <w:t> </w:t>
      </w:r>
      <w:r w:rsidRPr="004842F0">
        <w:rPr>
          <w:rFonts w:ascii="Cambria" w:hAnsi="Cambria" w:cs="Arial"/>
          <w:sz w:val="22"/>
        </w:rPr>
        <w:t>Zhotovite</w:t>
      </w:r>
      <w:r w:rsidRPr="004842F0">
        <w:rPr>
          <w:rFonts w:ascii="Cambria" w:hAnsi="Cambria" w:cs="Proba Pro"/>
          <w:sz w:val="22"/>
        </w:rPr>
        <w:t>ľ</w:t>
      </w:r>
      <w:r w:rsidRPr="004842F0">
        <w:rPr>
          <w:rFonts w:ascii="Cambria" w:hAnsi="Cambria" w:cs="Arial"/>
          <w:sz w:val="22"/>
        </w:rPr>
        <w:t xml:space="preserve"> je povinn</w:t>
      </w:r>
      <w:r w:rsidRPr="004842F0">
        <w:rPr>
          <w:rFonts w:ascii="Cambria" w:hAnsi="Cambria" w:cs="Proba Pro"/>
          <w:sz w:val="22"/>
        </w:rPr>
        <w:t>ý</w:t>
      </w:r>
      <w:r w:rsidRPr="004842F0">
        <w:rPr>
          <w:rFonts w:ascii="Cambria" w:hAnsi="Cambria" w:cs="Arial"/>
          <w:sz w:val="22"/>
        </w:rPr>
        <w:t xml:space="preserve"> vykona</w:t>
      </w:r>
      <w:r w:rsidRPr="004842F0">
        <w:rPr>
          <w:rFonts w:ascii="Cambria" w:hAnsi="Cambria" w:cs="Proba Pro"/>
          <w:sz w:val="22"/>
        </w:rPr>
        <w:t>ť</w:t>
      </w:r>
      <w:r w:rsidRPr="004842F0">
        <w:rPr>
          <w:rFonts w:ascii="Cambria" w:hAnsi="Cambria" w:cs="Arial"/>
          <w:sz w:val="22"/>
        </w:rPr>
        <w:t xml:space="preserve"> v</w:t>
      </w:r>
      <w:r w:rsidRPr="004842F0">
        <w:rPr>
          <w:rFonts w:ascii="Cambria" w:hAnsi="Cambria" w:cs="Proba Pro"/>
          <w:sz w:val="22"/>
        </w:rPr>
        <w:t>š</w:t>
      </w:r>
      <w:r w:rsidRPr="004842F0">
        <w:rPr>
          <w:rFonts w:ascii="Cambria" w:hAnsi="Cambria" w:cs="Arial"/>
          <w:sz w:val="22"/>
        </w:rPr>
        <w:t>etky pr</w:t>
      </w:r>
      <w:r w:rsidRPr="004842F0">
        <w:rPr>
          <w:rFonts w:ascii="Cambria" w:hAnsi="Cambria" w:cs="Proba Pro"/>
          <w:sz w:val="22"/>
        </w:rPr>
        <w:t>á</w:t>
      </w:r>
      <w:r w:rsidRPr="004842F0">
        <w:rPr>
          <w:rFonts w:ascii="Cambria" w:hAnsi="Cambria" w:cs="Arial"/>
          <w:sz w:val="22"/>
        </w:rPr>
        <w:t>ce k</w:t>
      </w:r>
      <w:r w:rsidRPr="004842F0">
        <w:rPr>
          <w:rFonts w:ascii="Cambria" w:hAnsi="Cambria" w:cs="Calibri"/>
          <w:sz w:val="22"/>
        </w:rPr>
        <w:t> </w:t>
      </w:r>
      <w:r w:rsidRPr="004842F0">
        <w:rPr>
          <w:rFonts w:ascii="Cambria" w:hAnsi="Cambria" w:cs="Arial"/>
          <w:sz w:val="22"/>
        </w:rPr>
        <w:t>odstr</w:t>
      </w:r>
      <w:r w:rsidRPr="004842F0">
        <w:rPr>
          <w:rFonts w:ascii="Cambria" w:hAnsi="Cambria" w:cs="Proba Pro"/>
          <w:sz w:val="22"/>
        </w:rPr>
        <w:t>á</w:t>
      </w:r>
      <w:r w:rsidRPr="004842F0">
        <w:rPr>
          <w:rFonts w:ascii="Cambria" w:hAnsi="Cambria" w:cs="Arial"/>
          <w:sz w:val="22"/>
        </w:rPr>
        <w:t>neniu v</w:t>
      </w:r>
      <w:r w:rsidRPr="004842F0">
        <w:rPr>
          <w:rFonts w:ascii="Cambria" w:hAnsi="Cambria" w:cs="Proba Pro"/>
          <w:sz w:val="22"/>
        </w:rPr>
        <w:t>á</w:t>
      </w:r>
      <w:r w:rsidRPr="004842F0">
        <w:rPr>
          <w:rFonts w:ascii="Cambria" w:hAnsi="Cambria" w:cs="Arial"/>
          <w:sz w:val="22"/>
        </w:rPr>
        <w:t>d Diela a</w:t>
      </w:r>
      <w:r w:rsidRPr="004842F0">
        <w:rPr>
          <w:rFonts w:ascii="Cambria" w:hAnsi="Cambria" w:cs="Calibri"/>
          <w:sz w:val="22"/>
        </w:rPr>
        <w:t> </w:t>
      </w:r>
      <w:r w:rsidRPr="004842F0">
        <w:rPr>
          <w:rFonts w:ascii="Cambria" w:hAnsi="Cambria" w:cs="Arial"/>
          <w:sz w:val="22"/>
        </w:rPr>
        <w:t>Dokument</w:t>
      </w:r>
      <w:r w:rsidRPr="004842F0">
        <w:rPr>
          <w:rFonts w:ascii="Cambria" w:hAnsi="Cambria" w:cs="Proba Pro"/>
          <w:sz w:val="22"/>
        </w:rPr>
        <w:t>á</w:t>
      </w:r>
      <w:r w:rsidRPr="004842F0">
        <w:rPr>
          <w:rFonts w:ascii="Cambria" w:hAnsi="Cambria" w:cs="Arial"/>
          <w:sz w:val="22"/>
        </w:rPr>
        <w:t>cie Zhotovite</w:t>
      </w:r>
      <w:r w:rsidRPr="004842F0">
        <w:rPr>
          <w:rFonts w:ascii="Cambria" w:hAnsi="Cambria" w:cs="Proba Pro"/>
          <w:sz w:val="22"/>
        </w:rPr>
        <w:t>ľ</w:t>
      </w:r>
      <w:r w:rsidRPr="004842F0">
        <w:rPr>
          <w:rFonts w:ascii="Cambria" w:hAnsi="Cambria" w:cs="Arial"/>
          <w:sz w:val="22"/>
        </w:rPr>
        <w:t>a ozn</w:t>
      </w:r>
      <w:r w:rsidRPr="004842F0">
        <w:rPr>
          <w:rFonts w:ascii="Cambria" w:hAnsi="Cambria" w:cs="Proba Pro"/>
          <w:sz w:val="22"/>
        </w:rPr>
        <w:t>á</w:t>
      </w:r>
      <w:r w:rsidRPr="004842F0">
        <w:rPr>
          <w:rFonts w:ascii="Cambria" w:hAnsi="Cambria" w:cs="Arial"/>
          <w:sz w:val="22"/>
        </w:rPr>
        <w:t>men</w:t>
      </w:r>
      <w:r w:rsidRPr="004842F0">
        <w:rPr>
          <w:rFonts w:ascii="Cambria" w:hAnsi="Cambria" w:cs="Proba Pro"/>
          <w:sz w:val="22"/>
        </w:rPr>
        <w:t>ý</w:t>
      </w:r>
      <w:r w:rsidRPr="004842F0">
        <w:rPr>
          <w:rFonts w:ascii="Cambria" w:hAnsi="Cambria" w:cs="Arial"/>
          <w:sz w:val="22"/>
        </w:rPr>
        <w:t>ch Objedn</w:t>
      </w:r>
      <w:r w:rsidRPr="004842F0">
        <w:rPr>
          <w:rFonts w:ascii="Cambria" w:hAnsi="Cambria" w:cs="Proba Pro"/>
          <w:sz w:val="22"/>
        </w:rPr>
        <w:t>á</w:t>
      </w:r>
      <w:r w:rsidRPr="004842F0">
        <w:rPr>
          <w:rFonts w:ascii="Cambria" w:hAnsi="Cambria" w:cs="Arial"/>
          <w:sz w:val="22"/>
        </w:rPr>
        <w:t>vateľom. Zhotoviteľ je povinný všetky tieto vady odstrániť a</w:t>
      </w:r>
      <w:r w:rsidRPr="004842F0">
        <w:rPr>
          <w:rFonts w:ascii="Cambria" w:hAnsi="Cambria" w:cs="Calibri"/>
          <w:sz w:val="22"/>
        </w:rPr>
        <w:t> </w:t>
      </w:r>
      <w:r w:rsidRPr="004842F0">
        <w:rPr>
          <w:rFonts w:ascii="Cambria" w:hAnsi="Cambria" w:cs="Arial"/>
          <w:sz w:val="22"/>
        </w:rPr>
        <w:t>v</w:t>
      </w:r>
      <w:r w:rsidRPr="004842F0">
        <w:rPr>
          <w:rFonts w:ascii="Cambria" w:hAnsi="Cambria" w:cs="Proba Pro"/>
          <w:sz w:val="22"/>
        </w:rPr>
        <w:t>š</w:t>
      </w:r>
      <w:r w:rsidRPr="004842F0">
        <w:rPr>
          <w:rFonts w:ascii="Cambria" w:hAnsi="Cambria" w:cs="Arial"/>
          <w:sz w:val="22"/>
        </w:rPr>
        <w:t>etky pr</w:t>
      </w:r>
      <w:r w:rsidRPr="004842F0">
        <w:rPr>
          <w:rFonts w:ascii="Cambria" w:hAnsi="Cambria" w:cs="Proba Pro"/>
          <w:sz w:val="22"/>
        </w:rPr>
        <w:t>á</w:t>
      </w:r>
      <w:r w:rsidRPr="004842F0">
        <w:rPr>
          <w:rFonts w:ascii="Cambria" w:hAnsi="Cambria" w:cs="Arial"/>
          <w:sz w:val="22"/>
        </w:rPr>
        <w:t>ce vykona</w:t>
      </w:r>
      <w:r w:rsidRPr="004842F0">
        <w:rPr>
          <w:rFonts w:ascii="Cambria" w:hAnsi="Cambria" w:cs="Proba Pro"/>
          <w:sz w:val="22"/>
        </w:rPr>
        <w:t>ť</w:t>
      </w:r>
      <w:r w:rsidRPr="004842F0">
        <w:rPr>
          <w:rFonts w:ascii="Cambria" w:hAnsi="Cambria" w:cs="Arial"/>
          <w:sz w:val="22"/>
        </w:rPr>
        <w:t xml:space="preserve"> na svoje n</w:t>
      </w:r>
      <w:r w:rsidRPr="004842F0">
        <w:rPr>
          <w:rFonts w:ascii="Cambria" w:hAnsi="Cambria" w:cs="Proba Pro"/>
          <w:sz w:val="22"/>
        </w:rPr>
        <w:t>á</w:t>
      </w:r>
      <w:r w:rsidRPr="004842F0">
        <w:rPr>
          <w:rFonts w:ascii="Cambria" w:hAnsi="Cambria" w:cs="Arial"/>
          <w:sz w:val="22"/>
        </w:rPr>
        <w:t>klady a</w:t>
      </w:r>
      <w:r w:rsidRPr="004842F0">
        <w:rPr>
          <w:rFonts w:ascii="Cambria" w:hAnsi="Cambria" w:cs="Calibri"/>
          <w:sz w:val="22"/>
        </w:rPr>
        <w:t> </w:t>
      </w:r>
      <w:r w:rsidRPr="004842F0">
        <w:rPr>
          <w:rFonts w:ascii="Cambria" w:hAnsi="Cambria" w:cs="Arial"/>
          <w:sz w:val="22"/>
        </w:rPr>
        <w:t>riziko.</w:t>
      </w:r>
    </w:p>
    <w:p w14:paraId="06DCDE2E"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Zhotoviteľ zodpovedá za vady, ktoré má Dielo v</w:t>
      </w:r>
      <w:r w:rsidRPr="004842F0">
        <w:rPr>
          <w:rFonts w:ascii="Cambria" w:hAnsi="Cambria" w:cs="Calibri"/>
          <w:sz w:val="22"/>
        </w:rPr>
        <w:t> </w:t>
      </w:r>
      <w:r w:rsidRPr="004842F0">
        <w:rPr>
          <w:rFonts w:ascii="Cambria" w:hAnsi="Cambria" w:cs="Arial"/>
          <w:sz w:val="22"/>
        </w:rPr>
        <w:t>okamihu prechodu nebezpe</w:t>
      </w:r>
      <w:r w:rsidRPr="004842F0">
        <w:rPr>
          <w:rFonts w:ascii="Cambria" w:hAnsi="Cambria" w:cs="Proba Pro"/>
          <w:sz w:val="22"/>
        </w:rPr>
        <w:t>č</w:t>
      </w:r>
      <w:r w:rsidRPr="004842F0">
        <w:rPr>
          <w:rFonts w:ascii="Cambria" w:hAnsi="Cambria" w:cs="Arial"/>
          <w:sz w:val="22"/>
        </w:rPr>
        <w:t>enstva na Objednávateľa, aj keď sa vada stane zjavnou až po tejto dobe. Zhotoviteľ zodpovedá takisto za akúkoľvek vadu, ktorá vznikne po dobe prechodu nebezpečenstva na Objednávateľa, ak je spôsobená porušením povinností Zhotoviteľa.</w:t>
      </w:r>
    </w:p>
    <w:p w14:paraId="62444A79" w14:textId="5F378C93"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Zhotoviteľ určuje, ako zodpovednú osobu na oznamovanie vád a</w:t>
      </w:r>
      <w:r w:rsidRPr="004842F0">
        <w:rPr>
          <w:rFonts w:ascii="Cambria" w:hAnsi="Cambria" w:cs="Calibri"/>
          <w:sz w:val="22"/>
        </w:rPr>
        <w:t> </w:t>
      </w:r>
      <w:r w:rsidRPr="004842F0">
        <w:rPr>
          <w:rFonts w:ascii="Cambria" w:hAnsi="Cambria" w:cs="Arial"/>
          <w:sz w:val="22"/>
        </w:rPr>
        <w:t>havarijn</w:t>
      </w:r>
      <w:r w:rsidRPr="004842F0">
        <w:rPr>
          <w:rFonts w:ascii="Cambria" w:hAnsi="Cambria" w:cs="Proba Pro"/>
          <w:sz w:val="22"/>
        </w:rPr>
        <w:t>ý</w:t>
      </w:r>
      <w:r w:rsidRPr="004842F0">
        <w:rPr>
          <w:rFonts w:ascii="Cambria" w:hAnsi="Cambria" w:cs="Arial"/>
          <w:sz w:val="22"/>
        </w:rPr>
        <w:t>ch udalost</w:t>
      </w:r>
      <w:r w:rsidRPr="004842F0">
        <w:rPr>
          <w:rFonts w:ascii="Cambria" w:hAnsi="Cambria" w:cs="Proba Pro"/>
          <w:sz w:val="22"/>
        </w:rPr>
        <w:t>í</w:t>
      </w:r>
      <w:r w:rsidRPr="004842F0">
        <w:rPr>
          <w:rFonts w:ascii="Cambria" w:hAnsi="Cambria" w:cs="Arial"/>
          <w:sz w:val="22"/>
        </w:rPr>
        <w:t xml:space="preserve"> [</w:t>
      </w:r>
      <w:r w:rsidRPr="004842F0">
        <w:rPr>
          <w:rFonts w:ascii="Cambria" w:hAnsi="Cambria" w:cs="Arial"/>
          <w:i/>
          <w:sz w:val="22"/>
          <w:highlight w:val="lightGray"/>
        </w:rPr>
        <w:t>meno a priezvisko</w:t>
      </w:r>
      <w:r w:rsidRPr="004842F0">
        <w:rPr>
          <w:rFonts w:ascii="Cambria" w:hAnsi="Cambria" w:cs="Arial"/>
          <w:sz w:val="22"/>
        </w:rPr>
        <w:t>], tel. číslo.[</w:t>
      </w:r>
      <w:r w:rsidRPr="004842F0">
        <w:rPr>
          <w:rFonts w:ascii="Cambria" w:hAnsi="Cambria" w:cs="Arial"/>
          <w:i/>
          <w:sz w:val="22"/>
          <w:highlight w:val="lightGray"/>
        </w:rPr>
        <w:t>doplní uchádzač</w:t>
      </w:r>
      <w:r w:rsidRPr="004842F0">
        <w:rPr>
          <w:rFonts w:ascii="Cambria" w:hAnsi="Cambria" w:cs="Arial"/>
          <w:sz w:val="22"/>
        </w:rPr>
        <w:t xml:space="preserve">], </w:t>
      </w:r>
      <w:proofErr w:type="spellStart"/>
      <w:r w:rsidRPr="004842F0">
        <w:rPr>
          <w:rFonts w:ascii="Cambria" w:hAnsi="Cambria" w:cs="Arial"/>
          <w:sz w:val="22"/>
        </w:rPr>
        <w:t>E-Mail</w:t>
      </w:r>
      <w:proofErr w:type="spellEnd"/>
      <w:r w:rsidRPr="004842F0">
        <w:rPr>
          <w:rFonts w:ascii="Cambria" w:hAnsi="Cambria" w:cs="Arial"/>
          <w:sz w:val="22"/>
        </w:rPr>
        <w:t>: [</w:t>
      </w:r>
      <w:r w:rsidRPr="004842F0">
        <w:rPr>
          <w:rFonts w:ascii="Cambria" w:hAnsi="Cambria" w:cs="Arial"/>
          <w:i/>
          <w:sz w:val="22"/>
          <w:highlight w:val="lightGray"/>
        </w:rPr>
        <w:t>doplní uchádzač</w:t>
      </w:r>
      <w:r w:rsidRPr="004842F0">
        <w:rPr>
          <w:rFonts w:ascii="Cambria" w:hAnsi="Cambria" w:cs="Arial"/>
          <w:sz w:val="22"/>
        </w:rPr>
        <w:t>]. Objednávateľ sa zaväzuje, že prípadnú požiadavku na odstránenie vady uplatní bezodkladne po jej zistení písomne, a to zaslaním emailu na vyššie uvedenú emailovú adresu. Na odstránenie bežných vád zistených a</w:t>
      </w:r>
      <w:r w:rsidRPr="004842F0">
        <w:rPr>
          <w:rFonts w:ascii="Cambria" w:hAnsi="Cambria" w:cs="Calibri"/>
          <w:sz w:val="22"/>
        </w:rPr>
        <w:t> </w:t>
      </w:r>
      <w:r w:rsidRPr="004842F0">
        <w:rPr>
          <w:rFonts w:ascii="Cambria" w:hAnsi="Cambria" w:cs="Arial"/>
          <w:sz w:val="22"/>
        </w:rPr>
        <w:t>reklamovan</w:t>
      </w:r>
      <w:r w:rsidRPr="004842F0">
        <w:rPr>
          <w:rFonts w:ascii="Cambria" w:hAnsi="Cambria" w:cs="Proba Pro"/>
          <w:sz w:val="22"/>
        </w:rPr>
        <w:t>ý</w:t>
      </w:r>
      <w:r w:rsidRPr="004842F0">
        <w:rPr>
          <w:rFonts w:ascii="Cambria" w:hAnsi="Cambria" w:cs="Arial"/>
          <w:sz w:val="22"/>
        </w:rPr>
        <w:t>ch Objednávateľom v</w:t>
      </w:r>
      <w:r w:rsidRPr="004842F0">
        <w:rPr>
          <w:rFonts w:ascii="Cambria" w:hAnsi="Cambria" w:cs="Calibri"/>
          <w:sz w:val="22"/>
        </w:rPr>
        <w:t> </w:t>
      </w:r>
      <w:r w:rsidRPr="004842F0">
        <w:rPr>
          <w:rFonts w:ascii="Cambria" w:hAnsi="Cambria" w:cs="Arial"/>
          <w:sz w:val="22"/>
        </w:rPr>
        <w:t>Záručnej dobe nastúpi Zhotoviteľ v</w:t>
      </w:r>
      <w:r w:rsidRPr="004842F0">
        <w:rPr>
          <w:rFonts w:ascii="Cambria" w:hAnsi="Cambria" w:cs="Calibri"/>
          <w:sz w:val="22"/>
        </w:rPr>
        <w:t> </w:t>
      </w:r>
      <w:r w:rsidRPr="004842F0">
        <w:rPr>
          <w:rFonts w:ascii="Cambria" w:hAnsi="Cambria" w:cs="Arial"/>
          <w:sz w:val="22"/>
        </w:rPr>
        <w:t>lehote do štyridsaťosem (48) hodín od oznámenia Objednávateľom. V</w:t>
      </w:r>
      <w:r w:rsidRPr="004842F0">
        <w:rPr>
          <w:rFonts w:ascii="Cambria" w:hAnsi="Cambria" w:cs="Calibri"/>
          <w:sz w:val="22"/>
        </w:rPr>
        <w:t> </w:t>
      </w:r>
      <w:r w:rsidRPr="004842F0">
        <w:rPr>
          <w:rFonts w:ascii="Cambria" w:hAnsi="Cambria" w:cs="Arial"/>
          <w:sz w:val="22"/>
        </w:rPr>
        <w:t>takom pr</w:t>
      </w:r>
      <w:r w:rsidRPr="004842F0">
        <w:rPr>
          <w:rFonts w:ascii="Cambria" w:hAnsi="Cambria" w:cs="Proba Pro"/>
          <w:sz w:val="22"/>
        </w:rPr>
        <w:t>í</w:t>
      </w:r>
      <w:r w:rsidRPr="004842F0">
        <w:rPr>
          <w:rFonts w:ascii="Cambria" w:hAnsi="Cambria" w:cs="Arial"/>
          <w:sz w:val="22"/>
        </w:rPr>
        <w:t>pade je Zhotovite</w:t>
      </w:r>
      <w:r w:rsidRPr="004842F0">
        <w:rPr>
          <w:rFonts w:ascii="Cambria" w:hAnsi="Cambria" w:cs="Proba Pro"/>
          <w:sz w:val="22"/>
        </w:rPr>
        <w:t>ľ</w:t>
      </w:r>
      <w:r w:rsidRPr="004842F0">
        <w:rPr>
          <w:rFonts w:ascii="Cambria" w:hAnsi="Cambria" w:cs="Arial"/>
          <w:sz w:val="22"/>
        </w:rPr>
        <w:t xml:space="preserve"> povinn</w:t>
      </w:r>
      <w:r w:rsidRPr="004842F0">
        <w:rPr>
          <w:rFonts w:ascii="Cambria" w:hAnsi="Cambria" w:cs="Proba Pro"/>
          <w:sz w:val="22"/>
        </w:rPr>
        <w:t>ý</w:t>
      </w:r>
      <w:r w:rsidRPr="004842F0">
        <w:rPr>
          <w:rFonts w:ascii="Cambria" w:hAnsi="Cambria" w:cs="Arial"/>
          <w:sz w:val="22"/>
        </w:rPr>
        <w:t xml:space="preserve"> odstr</w:t>
      </w:r>
      <w:r w:rsidRPr="004842F0">
        <w:rPr>
          <w:rFonts w:ascii="Cambria" w:hAnsi="Cambria" w:cs="Proba Pro"/>
          <w:sz w:val="22"/>
        </w:rPr>
        <w:t>á</w:t>
      </w:r>
      <w:r w:rsidRPr="004842F0">
        <w:rPr>
          <w:rFonts w:ascii="Cambria" w:hAnsi="Cambria" w:cs="Arial"/>
          <w:sz w:val="22"/>
        </w:rPr>
        <w:t>nenie vady vykona</w:t>
      </w:r>
      <w:r w:rsidRPr="004842F0">
        <w:rPr>
          <w:rFonts w:ascii="Cambria" w:hAnsi="Cambria" w:cs="Proba Pro"/>
          <w:sz w:val="22"/>
        </w:rPr>
        <w:t>ť</w:t>
      </w:r>
      <w:r w:rsidRPr="004842F0">
        <w:rPr>
          <w:rFonts w:ascii="Cambria" w:hAnsi="Cambria" w:cs="Arial"/>
          <w:sz w:val="22"/>
        </w:rPr>
        <w:t xml:space="preserve"> bezodkladne, najnesk</w:t>
      </w:r>
      <w:r w:rsidRPr="004842F0">
        <w:rPr>
          <w:rFonts w:ascii="Cambria" w:hAnsi="Cambria" w:cs="Proba Pro"/>
          <w:sz w:val="22"/>
        </w:rPr>
        <w:t>ô</w:t>
      </w:r>
      <w:r w:rsidRPr="004842F0">
        <w:rPr>
          <w:rFonts w:ascii="Cambria" w:hAnsi="Cambria" w:cs="Arial"/>
          <w:sz w:val="22"/>
        </w:rPr>
        <w:t>r v</w:t>
      </w:r>
      <w:r w:rsidRPr="004842F0">
        <w:rPr>
          <w:rFonts w:ascii="Cambria" w:hAnsi="Cambria" w:cs="Proba Pro"/>
          <w:sz w:val="22"/>
        </w:rPr>
        <w:t>š</w:t>
      </w:r>
      <w:r w:rsidRPr="004842F0">
        <w:rPr>
          <w:rFonts w:ascii="Cambria" w:hAnsi="Cambria" w:cs="Arial"/>
          <w:sz w:val="22"/>
        </w:rPr>
        <w:t>ak do siedmich (7) dn</w:t>
      </w:r>
      <w:r w:rsidRPr="004842F0">
        <w:rPr>
          <w:rFonts w:ascii="Cambria" w:hAnsi="Cambria" w:cs="Proba Pro"/>
          <w:sz w:val="22"/>
        </w:rPr>
        <w:t>í</w:t>
      </w:r>
      <w:r w:rsidRPr="004842F0">
        <w:rPr>
          <w:rFonts w:ascii="Cambria" w:hAnsi="Cambria" w:cs="Arial"/>
          <w:sz w:val="22"/>
        </w:rPr>
        <w:t xml:space="preserve"> odo d</w:t>
      </w:r>
      <w:r w:rsidRPr="004842F0">
        <w:rPr>
          <w:rFonts w:ascii="Cambria" w:hAnsi="Cambria" w:cs="Proba Pro"/>
          <w:sz w:val="22"/>
        </w:rPr>
        <w:t>ň</w:t>
      </w:r>
      <w:r w:rsidRPr="004842F0">
        <w:rPr>
          <w:rFonts w:ascii="Cambria" w:hAnsi="Cambria" w:cs="Arial"/>
          <w:sz w:val="22"/>
        </w:rPr>
        <w:t>a doru</w:t>
      </w:r>
      <w:r w:rsidRPr="004842F0">
        <w:rPr>
          <w:rFonts w:ascii="Cambria" w:hAnsi="Cambria" w:cs="Proba Pro"/>
          <w:sz w:val="22"/>
        </w:rPr>
        <w:t>č</w:t>
      </w:r>
      <w:r w:rsidRPr="004842F0">
        <w:rPr>
          <w:rFonts w:ascii="Cambria" w:hAnsi="Cambria" w:cs="Arial"/>
          <w:sz w:val="22"/>
        </w:rPr>
        <w:t>enia po</w:t>
      </w:r>
      <w:r w:rsidRPr="004842F0">
        <w:rPr>
          <w:rFonts w:ascii="Cambria" w:hAnsi="Cambria" w:cs="Proba Pro"/>
          <w:sz w:val="22"/>
        </w:rPr>
        <w:t>ž</w:t>
      </w:r>
      <w:r w:rsidRPr="004842F0">
        <w:rPr>
          <w:rFonts w:ascii="Cambria" w:hAnsi="Cambria" w:cs="Arial"/>
          <w:sz w:val="22"/>
        </w:rPr>
        <w:t>iadavky na odstr</w:t>
      </w:r>
      <w:r w:rsidRPr="004842F0">
        <w:rPr>
          <w:rFonts w:ascii="Cambria" w:hAnsi="Cambria" w:cs="Proba Pro"/>
          <w:sz w:val="22"/>
        </w:rPr>
        <w:t>á</w:t>
      </w:r>
      <w:r w:rsidRPr="004842F0">
        <w:rPr>
          <w:rFonts w:ascii="Cambria" w:hAnsi="Cambria" w:cs="Arial"/>
          <w:sz w:val="22"/>
        </w:rPr>
        <w:t>nenie vady, pokia</w:t>
      </w:r>
      <w:r w:rsidRPr="004842F0">
        <w:rPr>
          <w:rFonts w:ascii="Cambria" w:hAnsi="Cambria" w:cs="Proba Pro"/>
          <w:sz w:val="22"/>
        </w:rPr>
        <w:t>ľ</w:t>
      </w:r>
      <w:r w:rsidRPr="004842F0">
        <w:rPr>
          <w:rFonts w:ascii="Cambria" w:hAnsi="Cambria" w:cs="Arial"/>
          <w:sz w:val="22"/>
        </w:rPr>
        <w:t xml:space="preserve"> sa s</w:t>
      </w:r>
      <w:r w:rsidRPr="004842F0">
        <w:rPr>
          <w:rFonts w:ascii="Cambria" w:hAnsi="Cambria" w:cs="Calibri"/>
          <w:sz w:val="22"/>
        </w:rPr>
        <w:t> </w:t>
      </w:r>
      <w:r w:rsidRPr="004842F0">
        <w:rPr>
          <w:rFonts w:ascii="Cambria" w:hAnsi="Cambria" w:cs="Arial"/>
          <w:sz w:val="22"/>
        </w:rPr>
        <w:t>Objedn</w:t>
      </w:r>
      <w:r w:rsidRPr="004842F0">
        <w:rPr>
          <w:rFonts w:ascii="Cambria" w:hAnsi="Cambria" w:cs="Proba Pro"/>
          <w:sz w:val="22"/>
        </w:rPr>
        <w:t>á</w:t>
      </w:r>
      <w:r w:rsidRPr="004842F0">
        <w:rPr>
          <w:rFonts w:ascii="Cambria" w:hAnsi="Cambria" w:cs="Arial"/>
          <w:sz w:val="22"/>
        </w:rPr>
        <w:t>vate</w:t>
      </w:r>
      <w:r w:rsidRPr="004842F0">
        <w:rPr>
          <w:rFonts w:ascii="Cambria" w:hAnsi="Cambria" w:cs="Proba Pro"/>
          <w:sz w:val="22"/>
        </w:rPr>
        <w:t>ľ</w:t>
      </w:r>
      <w:r w:rsidRPr="004842F0">
        <w:rPr>
          <w:rFonts w:ascii="Cambria" w:hAnsi="Cambria" w:cs="Arial"/>
          <w:sz w:val="22"/>
        </w:rPr>
        <w:t>om nedohodne na inej lehote</w:t>
      </w:r>
      <w:r w:rsidR="00A44D44">
        <w:rPr>
          <w:rFonts w:ascii="Cambria" w:hAnsi="Cambria" w:cs="Arial"/>
          <w:sz w:val="22"/>
        </w:rPr>
        <w:t xml:space="preserve"> alebo pokiaľ objektívne nie je možné vadu odstrániť ani pri vynaložení odbornej starostlivosti </w:t>
      </w:r>
      <w:r w:rsidR="00775F0C">
        <w:rPr>
          <w:rFonts w:ascii="Cambria" w:hAnsi="Cambria" w:cs="Arial"/>
          <w:sz w:val="22"/>
        </w:rPr>
        <w:t>v tejto lehote, tak v lehote na to primeranej</w:t>
      </w:r>
      <w:r w:rsidRPr="004842F0">
        <w:rPr>
          <w:rFonts w:ascii="Cambria" w:hAnsi="Cambria" w:cs="Arial"/>
          <w:sz w:val="22"/>
        </w:rPr>
        <w:t xml:space="preserve">. </w:t>
      </w:r>
    </w:p>
    <w:p w14:paraId="70E9F3E6" w14:textId="493AAB1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Zhotoviteľ znáša všetky náklady spojené s</w:t>
      </w:r>
      <w:r w:rsidRPr="004842F0">
        <w:rPr>
          <w:rFonts w:ascii="Cambria" w:hAnsi="Cambria" w:cs="Calibri"/>
          <w:sz w:val="22"/>
        </w:rPr>
        <w:t> </w:t>
      </w:r>
      <w:r w:rsidRPr="004842F0">
        <w:rPr>
          <w:rFonts w:ascii="Cambria" w:hAnsi="Cambria" w:cs="Arial"/>
          <w:sz w:val="22"/>
        </w:rPr>
        <w:t>odstr</w:t>
      </w:r>
      <w:r w:rsidRPr="004842F0">
        <w:rPr>
          <w:rFonts w:ascii="Cambria" w:hAnsi="Cambria" w:cs="Proba Pro"/>
          <w:sz w:val="22"/>
        </w:rPr>
        <w:t>á</w:t>
      </w:r>
      <w:r w:rsidRPr="004842F0">
        <w:rPr>
          <w:rFonts w:ascii="Cambria" w:hAnsi="Cambria" w:cs="Arial"/>
          <w:sz w:val="22"/>
        </w:rPr>
        <w:t>nen</w:t>
      </w:r>
      <w:r w:rsidRPr="004842F0">
        <w:rPr>
          <w:rFonts w:ascii="Cambria" w:hAnsi="Cambria" w:cs="Proba Pro"/>
          <w:sz w:val="22"/>
        </w:rPr>
        <w:t>í</w:t>
      </w:r>
      <w:r w:rsidRPr="004842F0">
        <w:rPr>
          <w:rFonts w:ascii="Cambria" w:hAnsi="Cambria" w:cs="Arial"/>
          <w:sz w:val="22"/>
        </w:rPr>
        <w:t>m vád Diela. Záručná doba neplynie po dobu, po ktorú Objednávateľ nemôže užívať Dielo resp. časť Diela pre jeho vady, za ktoré zodpovedá Zhotoviteľ.</w:t>
      </w:r>
      <w:r w:rsidR="0091037A" w:rsidRPr="0091037A">
        <w:t xml:space="preserve"> </w:t>
      </w:r>
      <w:r w:rsidR="0091037A" w:rsidRPr="0091037A">
        <w:rPr>
          <w:rFonts w:ascii="Cambria" w:hAnsi="Cambria" w:cs="Arial"/>
          <w:sz w:val="22"/>
        </w:rPr>
        <w:t xml:space="preserve">Plynutie </w:t>
      </w:r>
      <w:r w:rsidR="0091037A">
        <w:rPr>
          <w:rFonts w:ascii="Cambria" w:hAnsi="Cambria" w:cs="Arial"/>
          <w:sz w:val="22"/>
        </w:rPr>
        <w:t>Z</w:t>
      </w:r>
      <w:r w:rsidR="0091037A" w:rsidRPr="0091037A">
        <w:rPr>
          <w:rFonts w:ascii="Cambria" w:hAnsi="Cambria" w:cs="Arial"/>
          <w:sz w:val="22"/>
        </w:rPr>
        <w:t xml:space="preserve">áručnej doby na časti Diela, pri ktorých sa odstraňujú vady, sa prerušuje a opätovne začína plynúť až dňom nasledujúcim po dni odstránenia vady </w:t>
      </w:r>
      <w:r w:rsidR="00FB4E2A">
        <w:rPr>
          <w:rFonts w:ascii="Cambria" w:hAnsi="Cambria" w:cs="Arial"/>
          <w:sz w:val="22"/>
        </w:rPr>
        <w:t>Z</w:t>
      </w:r>
      <w:r w:rsidR="0091037A">
        <w:rPr>
          <w:rFonts w:ascii="Cambria" w:hAnsi="Cambria" w:cs="Arial"/>
          <w:sz w:val="22"/>
        </w:rPr>
        <w:t>hotoviteľom</w:t>
      </w:r>
      <w:r w:rsidR="0091037A" w:rsidRPr="0091037A">
        <w:rPr>
          <w:rFonts w:ascii="Cambria" w:hAnsi="Cambria" w:cs="Arial"/>
          <w:sz w:val="22"/>
        </w:rPr>
        <w:t xml:space="preserve">. U tých vád, ktorých oprava je možná len výmenou veci alebo ich nahradením, začína </w:t>
      </w:r>
      <w:r w:rsidR="0091037A">
        <w:rPr>
          <w:rFonts w:ascii="Cambria" w:hAnsi="Cambria" w:cs="Arial"/>
          <w:sz w:val="22"/>
        </w:rPr>
        <w:t>opätovne Z</w:t>
      </w:r>
      <w:r w:rsidR="0091037A" w:rsidRPr="0091037A">
        <w:rPr>
          <w:rFonts w:ascii="Cambria" w:hAnsi="Cambria" w:cs="Arial"/>
          <w:sz w:val="22"/>
        </w:rPr>
        <w:t>áručná doba plynúť dňom nasledujúcim po dni</w:t>
      </w:r>
      <w:r w:rsidR="00FB4E2A">
        <w:rPr>
          <w:rFonts w:ascii="Cambria" w:hAnsi="Cambria" w:cs="Arial"/>
          <w:sz w:val="22"/>
        </w:rPr>
        <w:t xml:space="preserve"> ich výmeny alebo nahradenia</w:t>
      </w:r>
      <w:r w:rsidR="0091037A" w:rsidRPr="0091037A">
        <w:rPr>
          <w:rFonts w:ascii="Cambria" w:hAnsi="Cambria" w:cs="Arial"/>
          <w:sz w:val="22"/>
        </w:rPr>
        <w:t>.</w:t>
      </w:r>
    </w:p>
    <w:p w14:paraId="68D82B51" w14:textId="5E7456A1" w:rsidR="00E31FD1" w:rsidRPr="004842F0" w:rsidRDefault="00E31FD1" w:rsidP="00426C94">
      <w:pPr>
        <w:numPr>
          <w:ilvl w:val="2"/>
          <w:numId w:val="16"/>
        </w:numPr>
        <w:spacing w:before="0" w:after="120" w:line="240" w:lineRule="auto"/>
        <w:jc w:val="both"/>
        <w:rPr>
          <w:rFonts w:ascii="Cambria" w:hAnsi="Cambria" w:cs="Arial"/>
          <w:sz w:val="22"/>
        </w:rPr>
      </w:pPr>
      <w:bookmarkStart w:id="65" w:name="_Ref488313177"/>
      <w:r w:rsidRPr="004842F0">
        <w:rPr>
          <w:rFonts w:ascii="Cambria" w:hAnsi="Cambria" w:cs="Arial"/>
          <w:sz w:val="22"/>
        </w:rPr>
        <w:lastRenderedPageBreak/>
        <w:t>V</w:t>
      </w:r>
      <w:r w:rsidRPr="004842F0">
        <w:rPr>
          <w:rFonts w:ascii="Cambria" w:hAnsi="Cambria" w:cs="Calibri"/>
          <w:sz w:val="22"/>
        </w:rPr>
        <w:t> </w:t>
      </w:r>
      <w:r w:rsidRPr="004842F0">
        <w:rPr>
          <w:rFonts w:ascii="Cambria" w:hAnsi="Cambria" w:cs="Arial"/>
          <w:sz w:val="22"/>
        </w:rPr>
        <w:t>pr</w:t>
      </w:r>
      <w:r w:rsidRPr="004842F0">
        <w:rPr>
          <w:rFonts w:ascii="Cambria" w:hAnsi="Cambria" w:cs="Proba Pro"/>
          <w:sz w:val="22"/>
        </w:rPr>
        <w:t>í</w:t>
      </w:r>
      <w:r w:rsidRPr="004842F0">
        <w:rPr>
          <w:rFonts w:ascii="Cambria" w:hAnsi="Cambria" w:cs="Arial"/>
          <w:sz w:val="22"/>
        </w:rPr>
        <w:t xml:space="preserve">pade, </w:t>
      </w:r>
      <w:r w:rsidRPr="004842F0">
        <w:rPr>
          <w:rFonts w:ascii="Cambria" w:hAnsi="Cambria" w:cs="Proba Pro"/>
          <w:sz w:val="22"/>
        </w:rPr>
        <w:t>ž</w:t>
      </w:r>
      <w:r w:rsidRPr="004842F0">
        <w:rPr>
          <w:rFonts w:ascii="Cambria" w:hAnsi="Cambria" w:cs="Arial"/>
          <w:sz w:val="22"/>
        </w:rPr>
        <w:t>e Zhotovite</w:t>
      </w:r>
      <w:r w:rsidRPr="004842F0">
        <w:rPr>
          <w:rFonts w:ascii="Cambria" w:hAnsi="Cambria" w:cs="Proba Pro"/>
          <w:sz w:val="22"/>
        </w:rPr>
        <w:t>ľ</w:t>
      </w:r>
      <w:r w:rsidRPr="004842F0">
        <w:rPr>
          <w:rFonts w:ascii="Cambria" w:hAnsi="Cambria" w:cs="Arial"/>
          <w:sz w:val="22"/>
        </w:rPr>
        <w:t xml:space="preserve"> neodstra</w:t>
      </w:r>
      <w:r w:rsidRPr="004842F0">
        <w:rPr>
          <w:rFonts w:ascii="Cambria" w:hAnsi="Cambria" w:cs="Proba Pro"/>
          <w:sz w:val="22"/>
        </w:rPr>
        <w:t>ň</w:t>
      </w:r>
      <w:r w:rsidRPr="004842F0">
        <w:rPr>
          <w:rFonts w:ascii="Cambria" w:hAnsi="Cambria" w:cs="Arial"/>
          <w:sz w:val="22"/>
        </w:rPr>
        <w:t>uje oznámené (reklamované) vady riadne a včas, t. j. za podmienok a v</w:t>
      </w:r>
      <w:r w:rsidRPr="004842F0">
        <w:rPr>
          <w:rFonts w:ascii="Cambria" w:hAnsi="Cambria" w:cs="Calibri"/>
          <w:sz w:val="22"/>
        </w:rPr>
        <w:t> </w:t>
      </w:r>
      <w:r w:rsidRPr="004842F0">
        <w:rPr>
          <w:rFonts w:ascii="Cambria" w:hAnsi="Cambria" w:cs="Arial"/>
          <w:sz w:val="22"/>
        </w:rPr>
        <w:t>lehot</w:t>
      </w:r>
      <w:r w:rsidRPr="004842F0">
        <w:rPr>
          <w:rFonts w:ascii="Cambria" w:hAnsi="Cambria" w:cs="Proba Pro"/>
          <w:sz w:val="22"/>
        </w:rPr>
        <w:t>á</w:t>
      </w:r>
      <w:r w:rsidRPr="004842F0">
        <w:rPr>
          <w:rFonts w:ascii="Cambria" w:hAnsi="Cambria" w:cs="Arial"/>
          <w:sz w:val="22"/>
        </w:rPr>
        <w:t>ch poskytnut</w:t>
      </w:r>
      <w:r w:rsidRPr="004842F0">
        <w:rPr>
          <w:rFonts w:ascii="Cambria" w:hAnsi="Cambria" w:cs="Proba Pro"/>
          <w:sz w:val="22"/>
        </w:rPr>
        <w:t>ý</w:t>
      </w:r>
      <w:r w:rsidRPr="004842F0">
        <w:rPr>
          <w:rFonts w:ascii="Cambria" w:hAnsi="Cambria" w:cs="Arial"/>
          <w:sz w:val="22"/>
        </w:rPr>
        <w:t>ch Objedn</w:t>
      </w:r>
      <w:r w:rsidRPr="004842F0">
        <w:rPr>
          <w:rFonts w:ascii="Cambria" w:hAnsi="Cambria" w:cs="Proba Pro"/>
          <w:sz w:val="22"/>
        </w:rPr>
        <w:t>á</w:t>
      </w:r>
      <w:r w:rsidRPr="004842F0">
        <w:rPr>
          <w:rFonts w:ascii="Cambria" w:hAnsi="Cambria" w:cs="Arial"/>
          <w:sz w:val="22"/>
        </w:rPr>
        <w:t>vate</w:t>
      </w:r>
      <w:r w:rsidRPr="004842F0">
        <w:rPr>
          <w:rFonts w:ascii="Cambria" w:hAnsi="Cambria" w:cs="Proba Pro"/>
          <w:sz w:val="22"/>
        </w:rPr>
        <w:t>ľ</w:t>
      </w:r>
      <w:r w:rsidRPr="004842F0">
        <w:rPr>
          <w:rFonts w:ascii="Cambria" w:hAnsi="Cambria" w:cs="Arial"/>
          <w:sz w:val="22"/>
        </w:rPr>
        <w:t>om alebo ak Zhotovite</w:t>
      </w:r>
      <w:r w:rsidRPr="004842F0">
        <w:rPr>
          <w:rFonts w:ascii="Cambria" w:hAnsi="Cambria" w:cs="Proba Pro"/>
          <w:sz w:val="22"/>
        </w:rPr>
        <w:t>ľ</w:t>
      </w:r>
      <w:r w:rsidRPr="004842F0">
        <w:rPr>
          <w:rFonts w:ascii="Cambria" w:hAnsi="Cambria" w:cs="Arial"/>
          <w:sz w:val="22"/>
        </w:rPr>
        <w:t xml:space="preserve"> za</w:t>
      </w:r>
      <w:r w:rsidRPr="004842F0">
        <w:rPr>
          <w:rFonts w:ascii="Cambria" w:hAnsi="Cambria" w:cs="Proba Pro"/>
          <w:sz w:val="22"/>
        </w:rPr>
        <w:t>č</w:t>
      </w:r>
      <w:r w:rsidRPr="004842F0">
        <w:rPr>
          <w:rFonts w:ascii="Cambria" w:hAnsi="Cambria" w:cs="Arial"/>
          <w:sz w:val="22"/>
        </w:rPr>
        <w:t>ne vady odstra</w:t>
      </w:r>
      <w:r w:rsidRPr="004842F0">
        <w:rPr>
          <w:rFonts w:ascii="Cambria" w:hAnsi="Cambria" w:cs="Proba Pro"/>
          <w:sz w:val="22"/>
        </w:rPr>
        <w:t>ň</w:t>
      </w:r>
      <w:r w:rsidRPr="004842F0">
        <w:rPr>
          <w:rFonts w:ascii="Cambria" w:hAnsi="Cambria" w:cs="Arial"/>
          <w:sz w:val="22"/>
        </w:rPr>
        <w:t>ova</w:t>
      </w:r>
      <w:r w:rsidRPr="004842F0">
        <w:rPr>
          <w:rFonts w:ascii="Cambria" w:hAnsi="Cambria" w:cs="Proba Pro"/>
          <w:sz w:val="22"/>
        </w:rPr>
        <w:t>ť</w:t>
      </w:r>
      <w:r w:rsidRPr="004842F0">
        <w:rPr>
          <w:rFonts w:ascii="Cambria" w:hAnsi="Cambria" w:cs="Arial"/>
          <w:sz w:val="22"/>
        </w:rPr>
        <w:t>, ale neodstraňuje ich riadne, resp. Objednávateľ môže odôvodnene predpokladať, že vady nebudú odstránené riadne a</w:t>
      </w:r>
      <w:r w:rsidRPr="004842F0">
        <w:rPr>
          <w:rFonts w:ascii="Cambria" w:hAnsi="Cambria" w:cs="Calibri"/>
          <w:sz w:val="22"/>
        </w:rPr>
        <w:t> </w:t>
      </w:r>
      <w:r w:rsidRPr="004842F0">
        <w:rPr>
          <w:rFonts w:ascii="Cambria" w:hAnsi="Cambria" w:cs="Arial"/>
          <w:sz w:val="22"/>
        </w:rPr>
        <w:t xml:space="preserve">včas, má Objednávateľ právo odstrániť vady a nedorobky sám alebo ich nechať odstrániť treťou osobou na náklady Zhotoviteľa. </w:t>
      </w:r>
    </w:p>
    <w:p w14:paraId="4802A422" w14:textId="1A0FA918" w:rsidR="00E31FD1" w:rsidRPr="004842F0" w:rsidRDefault="00E31FD1"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 xml:space="preserve">Náklady, ktoré Objednávateľ vynaložil na odstraňovanie </w:t>
      </w:r>
      <w:proofErr w:type="spellStart"/>
      <w:r w:rsidRPr="004842F0">
        <w:rPr>
          <w:rFonts w:ascii="Cambria" w:hAnsi="Cambria" w:cs="Arial"/>
          <w:sz w:val="22"/>
        </w:rPr>
        <w:t>vadného</w:t>
      </w:r>
      <w:proofErr w:type="spellEnd"/>
      <w:r w:rsidRPr="004842F0">
        <w:rPr>
          <w:rFonts w:ascii="Cambria" w:hAnsi="Cambria" w:cs="Arial"/>
          <w:sz w:val="22"/>
        </w:rPr>
        <w:t xml:space="preserve"> plnenia Zhotoviteľa, je Objednávateľ oprávnený uplatniť si u</w:t>
      </w:r>
      <w:r w:rsidRPr="004842F0">
        <w:rPr>
          <w:rFonts w:ascii="Cambria" w:hAnsi="Cambria" w:cs="Calibri"/>
          <w:sz w:val="22"/>
        </w:rPr>
        <w:t> </w:t>
      </w:r>
      <w:r w:rsidRPr="004842F0">
        <w:rPr>
          <w:rFonts w:ascii="Cambria" w:hAnsi="Cambria" w:cs="Arial"/>
          <w:sz w:val="22"/>
        </w:rPr>
        <w:t xml:space="preserve">Zhotoviteľa formou zľavy </w:t>
      </w:r>
      <w:r w:rsidR="00253B86">
        <w:rPr>
          <w:rFonts w:ascii="Cambria" w:hAnsi="Cambria" w:cs="Arial"/>
          <w:sz w:val="22"/>
        </w:rPr>
        <w:t>zo Zmluvnej ceny</w:t>
      </w:r>
      <w:r w:rsidRPr="004842F0">
        <w:rPr>
          <w:rFonts w:ascii="Cambria" w:hAnsi="Cambria" w:cs="Arial"/>
          <w:sz w:val="22"/>
        </w:rPr>
        <w:t xml:space="preserve"> do v</w:t>
      </w:r>
      <w:r w:rsidRPr="004842F0">
        <w:rPr>
          <w:rFonts w:ascii="Cambria" w:hAnsi="Cambria" w:cs="Proba Pro"/>
          <w:sz w:val="22"/>
        </w:rPr>
        <w:t>ýš</w:t>
      </w:r>
      <w:r w:rsidRPr="004842F0">
        <w:rPr>
          <w:rFonts w:ascii="Cambria" w:hAnsi="Cambria" w:cs="Arial"/>
          <w:sz w:val="22"/>
        </w:rPr>
        <w:t>ky n</w:t>
      </w:r>
      <w:r w:rsidRPr="004842F0">
        <w:rPr>
          <w:rFonts w:ascii="Cambria" w:hAnsi="Cambria" w:cs="Proba Pro"/>
          <w:sz w:val="22"/>
        </w:rPr>
        <w:t>á</w:t>
      </w:r>
      <w:r w:rsidRPr="004842F0">
        <w:rPr>
          <w:rFonts w:ascii="Cambria" w:hAnsi="Cambria" w:cs="Arial"/>
          <w:sz w:val="22"/>
        </w:rPr>
        <w:t xml:space="preserve">kladov, ktoré Objednávateľ vynaložil na odstraňovanie vád za Zhotoviteľa podľa tohto bodu </w:t>
      </w:r>
      <w:r w:rsidR="00253B86">
        <w:rPr>
          <w:rFonts w:ascii="Cambria" w:hAnsi="Cambria" w:cs="Arial"/>
          <w:sz w:val="22"/>
        </w:rPr>
        <w:fldChar w:fldCharType="begin"/>
      </w:r>
      <w:r w:rsidR="00253B86">
        <w:rPr>
          <w:rFonts w:ascii="Cambria" w:hAnsi="Cambria" w:cs="Arial"/>
          <w:sz w:val="22"/>
        </w:rPr>
        <w:instrText xml:space="preserve"> REF _Ref19798429 \r \h </w:instrText>
      </w:r>
      <w:r w:rsidR="00253B86">
        <w:rPr>
          <w:rFonts w:ascii="Cambria" w:hAnsi="Cambria" w:cs="Arial"/>
          <w:sz w:val="22"/>
        </w:rPr>
      </w:r>
      <w:r w:rsidR="00253B86">
        <w:rPr>
          <w:rFonts w:ascii="Cambria" w:hAnsi="Cambria" w:cs="Arial"/>
          <w:sz w:val="22"/>
        </w:rPr>
        <w:fldChar w:fldCharType="separate"/>
      </w:r>
      <w:r w:rsidR="00EE7B40">
        <w:rPr>
          <w:rFonts w:ascii="Cambria" w:hAnsi="Cambria" w:cs="Arial"/>
          <w:sz w:val="22"/>
        </w:rPr>
        <w:t>4.3</w:t>
      </w:r>
      <w:r w:rsidR="00253B86">
        <w:rPr>
          <w:rFonts w:ascii="Cambria" w:hAnsi="Cambria" w:cs="Arial"/>
          <w:sz w:val="22"/>
        </w:rPr>
        <w:fldChar w:fldCharType="end"/>
      </w:r>
      <w:r w:rsidR="00253B86">
        <w:rPr>
          <w:rFonts w:ascii="Cambria" w:hAnsi="Cambria" w:cs="Arial"/>
          <w:sz w:val="22"/>
        </w:rPr>
        <w:t xml:space="preserve"> Zmluvy</w:t>
      </w:r>
      <w:r w:rsidRPr="004842F0">
        <w:rPr>
          <w:rFonts w:ascii="Cambria" w:hAnsi="Cambria" w:cs="Arial"/>
          <w:sz w:val="22"/>
        </w:rPr>
        <w:t>.</w:t>
      </w:r>
    </w:p>
    <w:p w14:paraId="5A3EA6A1" w14:textId="56637404" w:rsidR="00862FF2" w:rsidRPr="004842F0" w:rsidRDefault="00862FF2" w:rsidP="00426C94">
      <w:pPr>
        <w:numPr>
          <w:ilvl w:val="1"/>
          <w:numId w:val="16"/>
        </w:numPr>
        <w:spacing w:before="0" w:after="120" w:line="240" w:lineRule="auto"/>
        <w:jc w:val="both"/>
        <w:rPr>
          <w:rFonts w:ascii="Cambria" w:hAnsi="Cambria" w:cs="Arial"/>
          <w:b/>
          <w:sz w:val="22"/>
        </w:rPr>
      </w:pPr>
      <w:bookmarkStart w:id="66" w:name="_Ref19798749"/>
      <w:r w:rsidRPr="004842F0">
        <w:rPr>
          <w:rFonts w:ascii="Cambria" w:hAnsi="Cambria" w:cs="Arial"/>
          <w:b/>
          <w:sz w:val="22"/>
        </w:rPr>
        <w:t>Práva duševného vlastníctva a</w:t>
      </w:r>
      <w:r w:rsidRPr="004842F0">
        <w:rPr>
          <w:rFonts w:ascii="Cambria" w:hAnsi="Cambria" w:cs="Calibri"/>
          <w:b/>
          <w:sz w:val="22"/>
        </w:rPr>
        <w:t> </w:t>
      </w:r>
      <w:r w:rsidRPr="004842F0">
        <w:rPr>
          <w:rFonts w:ascii="Cambria" w:hAnsi="Cambria" w:cs="Arial"/>
          <w:b/>
          <w:sz w:val="22"/>
        </w:rPr>
        <w:t>softwarové vybavenie a podpora</w:t>
      </w:r>
      <w:bookmarkEnd w:id="65"/>
      <w:bookmarkEnd w:id="66"/>
    </w:p>
    <w:p w14:paraId="2028291F" w14:textId="1F80DC96" w:rsidR="0040089E" w:rsidRPr="0040089E" w:rsidRDefault="0040089E" w:rsidP="00426C94">
      <w:pPr>
        <w:numPr>
          <w:ilvl w:val="2"/>
          <w:numId w:val="16"/>
        </w:numPr>
        <w:spacing w:before="0" w:after="120" w:line="240" w:lineRule="auto"/>
        <w:jc w:val="both"/>
        <w:rPr>
          <w:rFonts w:ascii="Cambria" w:hAnsi="Cambria" w:cs="Arial"/>
          <w:sz w:val="22"/>
        </w:rPr>
      </w:pPr>
      <w:r w:rsidRPr="0040089E">
        <w:rPr>
          <w:rFonts w:ascii="Cambria" w:hAnsi="Cambria" w:cs="Arial"/>
          <w:sz w:val="22"/>
        </w:rPr>
        <w:t xml:space="preserve">Pokiaľ je súčasťou plnenia podľa Zmluvy výsledok tvorivej činnosti autora chránený ako predmet duševného vlastníctva v zmysle ustanovenia § 3 Autorského zákona, </w:t>
      </w:r>
      <w:bookmarkStart w:id="67" w:name="_Hlk4150640"/>
      <w:r w:rsidRPr="0040089E">
        <w:rPr>
          <w:rFonts w:ascii="Cambria" w:hAnsi="Cambria" w:cs="Arial"/>
          <w:sz w:val="22"/>
        </w:rPr>
        <w:t>Zhotoviteľovi zostávajú jeho výhradné osobnostné a majetkové práva podľa Autorského zákona a zároveň Objednávateľovi poskytuje</w:t>
      </w:r>
      <w:bookmarkEnd w:id="67"/>
      <w:r w:rsidRPr="0040089E">
        <w:rPr>
          <w:rFonts w:ascii="Cambria" w:hAnsi="Cambria" w:cs="Arial"/>
          <w:sz w:val="22"/>
        </w:rPr>
        <w:t xml:space="preserve"> časovo a teritoriálne neobmedzenú licenciu (súhlas) na použitie akejkoľvek dokumentácie vytvorenej Zhotoviteľom alebo ktorejkoľvek jej časti na účel vyplývajúci zo Zmluvy v rozsahu prípravy, realizácie, užívania, prevádzky, údržby, opráv či úprav Diela, vrátane vyhotovovania rozmnoženín, zmien a spracovania takejto dokumentácie, pričom zmeny a spracovanie dokumentácie a/alebo jej druhov, častí a stupňov sa uskutočnia najmä za účelom vykonania úprav a prác v rozsahu užívania, prevádzky, údržby, opráv či úprav Diela resp. jeho častí. Objednávateľ je oprávnený modifikovať, prepracovať alebo zmeniť takúto dokumentáciu, s čím Zhotoviteľ podpisom tejto Zmluvy vyjadruje svoj súhlas. </w:t>
      </w:r>
      <w:r w:rsidR="008D77EE">
        <w:rPr>
          <w:rFonts w:ascii="Cambria" w:hAnsi="Cambria" w:cs="Arial"/>
          <w:sz w:val="22"/>
        </w:rPr>
        <w:t>Odmena za poskytnutie týchto práv je zahrnutá v Zmluvnej cene.</w:t>
      </w:r>
    </w:p>
    <w:p w14:paraId="62B5DD4A" w14:textId="77777777" w:rsidR="00AE3306" w:rsidRDefault="00862FF2" w:rsidP="00426C94">
      <w:pPr>
        <w:numPr>
          <w:ilvl w:val="2"/>
          <w:numId w:val="16"/>
        </w:numPr>
        <w:spacing w:before="0" w:after="120" w:line="240" w:lineRule="auto"/>
        <w:jc w:val="both"/>
        <w:rPr>
          <w:rFonts w:ascii="Cambria" w:hAnsi="Cambria"/>
          <w:bCs/>
          <w:iCs/>
          <w:sz w:val="22"/>
        </w:rPr>
      </w:pPr>
      <w:r w:rsidRPr="0040089E">
        <w:rPr>
          <w:rFonts w:ascii="Cambria" w:hAnsi="Cambria" w:cs="Arial"/>
          <w:sz w:val="22"/>
        </w:rPr>
        <w:t>Predmetom plnenia podľa tejto Zmluvy je výslovne aj udelenie licencií/sublicencií k počítačovým programom (ak také</w:t>
      </w:r>
      <w:r w:rsidRPr="004842F0">
        <w:rPr>
          <w:rFonts w:ascii="Cambria" w:hAnsi="Cambria"/>
          <w:bCs/>
          <w:iCs/>
          <w:sz w:val="22"/>
        </w:rPr>
        <w:t xml:space="preserve"> sú) dodaným Objednávateľovi v</w:t>
      </w:r>
      <w:r w:rsidRPr="004842F0">
        <w:rPr>
          <w:rFonts w:ascii="Cambria" w:hAnsi="Cambria" w:cs="Calibri"/>
          <w:bCs/>
          <w:iCs/>
          <w:sz w:val="22"/>
        </w:rPr>
        <w:t> </w:t>
      </w:r>
      <w:r w:rsidRPr="004842F0">
        <w:rPr>
          <w:rFonts w:ascii="Cambria" w:hAnsi="Cambria"/>
          <w:bCs/>
          <w:iCs/>
          <w:sz w:val="22"/>
        </w:rPr>
        <w:t xml:space="preserve">zmysle tejto Zmluvy. </w:t>
      </w:r>
    </w:p>
    <w:p w14:paraId="6C1D3C45" w14:textId="77E2C223" w:rsidR="00862FF2" w:rsidRPr="00AE3306" w:rsidRDefault="00AE3306" w:rsidP="00426C94">
      <w:pPr>
        <w:numPr>
          <w:ilvl w:val="2"/>
          <w:numId w:val="16"/>
        </w:numPr>
        <w:spacing w:before="0" w:after="120" w:line="240" w:lineRule="auto"/>
        <w:jc w:val="both"/>
        <w:rPr>
          <w:rFonts w:ascii="Cambria" w:hAnsi="Cambria" w:cs="Arial"/>
          <w:sz w:val="22"/>
        </w:rPr>
      </w:pPr>
      <w:r w:rsidRPr="00AE3306">
        <w:rPr>
          <w:rFonts w:ascii="Cambria" w:hAnsi="Cambria" w:cs="Arial"/>
          <w:sz w:val="22"/>
        </w:rPr>
        <w:t>Zhotoviteľ týmto v súlade s § 72 Autorského zákona ďalej Objednávateľovi udeľuje výslovný predchádzajúci súhlas na udelenie súhlasu tretej osobe na použitie predmetnej dokumentácie v rozsahu udelenej licencie podľa</w:t>
      </w:r>
      <w:r w:rsidR="00543A54">
        <w:rPr>
          <w:rFonts w:ascii="Cambria" w:hAnsi="Cambria" w:cs="Arial"/>
          <w:sz w:val="22"/>
        </w:rPr>
        <w:t xml:space="preserve"> </w:t>
      </w:r>
      <w:r w:rsidR="00543A54">
        <w:rPr>
          <w:rFonts w:ascii="Cambria" w:hAnsi="Cambria" w:cs="Arial"/>
          <w:sz w:val="22"/>
        </w:rPr>
        <w:fldChar w:fldCharType="begin"/>
      </w:r>
      <w:r w:rsidR="00543A54">
        <w:rPr>
          <w:rFonts w:ascii="Cambria" w:hAnsi="Cambria" w:cs="Arial"/>
          <w:sz w:val="22"/>
        </w:rPr>
        <w:instrText xml:space="preserve"> REF _Ref19798749 \r \h </w:instrText>
      </w:r>
      <w:r w:rsidR="00543A54">
        <w:rPr>
          <w:rFonts w:ascii="Cambria" w:hAnsi="Cambria" w:cs="Arial"/>
          <w:sz w:val="22"/>
        </w:rPr>
      </w:r>
      <w:r w:rsidR="00543A54">
        <w:rPr>
          <w:rFonts w:ascii="Cambria" w:hAnsi="Cambria" w:cs="Arial"/>
          <w:sz w:val="22"/>
        </w:rPr>
        <w:fldChar w:fldCharType="separate"/>
      </w:r>
      <w:r w:rsidR="00EE7B40">
        <w:rPr>
          <w:rFonts w:ascii="Cambria" w:hAnsi="Cambria" w:cs="Arial"/>
          <w:sz w:val="22"/>
        </w:rPr>
        <w:t>4.4</w:t>
      </w:r>
      <w:r w:rsidR="00543A54">
        <w:rPr>
          <w:rFonts w:ascii="Cambria" w:hAnsi="Cambria" w:cs="Arial"/>
          <w:sz w:val="22"/>
        </w:rPr>
        <w:fldChar w:fldCharType="end"/>
      </w:r>
      <w:r w:rsidR="00543A54">
        <w:rPr>
          <w:rFonts w:ascii="Cambria" w:hAnsi="Cambria" w:cs="Arial"/>
          <w:sz w:val="22"/>
        </w:rPr>
        <w:t xml:space="preserve"> tejto Zmluvy </w:t>
      </w:r>
      <w:r w:rsidRPr="00AE3306">
        <w:rPr>
          <w:rFonts w:ascii="Cambria" w:hAnsi="Cambria" w:cs="Arial"/>
          <w:sz w:val="22"/>
        </w:rPr>
        <w:t>ako aj na postúpenie licencie tretím osobám</w:t>
      </w:r>
      <w:r>
        <w:rPr>
          <w:rFonts w:ascii="Cambria" w:hAnsi="Cambria" w:cs="Arial"/>
          <w:sz w:val="22"/>
        </w:rPr>
        <w:t>.</w:t>
      </w:r>
    </w:p>
    <w:p w14:paraId="389E0DFD" w14:textId="77777777" w:rsidR="00862FF2" w:rsidRPr="004842F0" w:rsidRDefault="00862FF2" w:rsidP="00426C94">
      <w:pPr>
        <w:numPr>
          <w:ilvl w:val="2"/>
          <w:numId w:val="16"/>
        </w:numPr>
        <w:spacing w:before="0" w:after="120" w:line="240" w:lineRule="auto"/>
        <w:jc w:val="both"/>
        <w:rPr>
          <w:rFonts w:ascii="Cambria" w:hAnsi="Cambria"/>
          <w:bCs/>
          <w:iCs/>
          <w:sz w:val="22"/>
        </w:rPr>
      </w:pPr>
      <w:r w:rsidRPr="00AE3306">
        <w:rPr>
          <w:rFonts w:ascii="Cambria" w:hAnsi="Cambria" w:cs="Arial"/>
          <w:sz w:val="22"/>
        </w:rPr>
        <w:t>Zhotoviteľ prehlasuje, že dodaním (i) akéhokoľvek softwarového či systémového</w:t>
      </w:r>
      <w:r w:rsidRPr="004842F0">
        <w:rPr>
          <w:rFonts w:ascii="Cambria" w:hAnsi="Cambria"/>
          <w:bCs/>
          <w:iCs/>
          <w:sz w:val="22"/>
        </w:rPr>
        <w:t xml:space="preserve"> vybavenia poskytnutého na základe tejto Zmluvy a (ii) akéhokoľvek technického alebo akéhokoľvek iného zariadenia alebo dokumentácie, ktoré je súčasťou Diela nedochádza k</w:t>
      </w:r>
      <w:r w:rsidRPr="004842F0">
        <w:rPr>
          <w:rFonts w:ascii="Cambria" w:hAnsi="Cambria" w:cs="Calibri"/>
          <w:bCs/>
          <w:iCs/>
          <w:sz w:val="22"/>
        </w:rPr>
        <w:t> </w:t>
      </w:r>
      <w:r w:rsidRPr="004842F0">
        <w:rPr>
          <w:rFonts w:ascii="Cambria" w:hAnsi="Cambria"/>
          <w:bCs/>
          <w:iCs/>
          <w:sz w:val="22"/>
        </w:rPr>
        <w:t>poru</w:t>
      </w:r>
      <w:r w:rsidRPr="004842F0">
        <w:rPr>
          <w:rFonts w:ascii="Cambria" w:hAnsi="Cambria" w:cs="Proba Pro"/>
          <w:bCs/>
          <w:iCs/>
          <w:sz w:val="22"/>
        </w:rPr>
        <w:t>š</w:t>
      </w:r>
      <w:r w:rsidRPr="004842F0">
        <w:rPr>
          <w:rFonts w:ascii="Cambria" w:hAnsi="Cambria"/>
          <w:bCs/>
          <w:iCs/>
          <w:sz w:val="22"/>
        </w:rPr>
        <w:t xml:space="preserve">ovaniu ani ohrozovaniu </w:t>
      </w:r>
      <w:r w:rsidRPr="004842F0">
        <w:rPr>
          <w:rFonts w:ascii="Cambria" w:hAnsi="Cambria" w:cs="Proba Pro"/>
          <w:bCs/>
          <w:iCs/>
          <w:sz w:val="22"/>
        </w:rPr>
        <w:t>ž</w:t>
      </w:r>
      <w:r w:rsidRPr="004842F0">
        <w:rPr>
          <w:rFonts w:ascii="Cambria" w:hAnsi="Cambria"/>
          <w:bCs/>
          <w:iCs/>
          <w:sz w:val="22"/>
        </w:rPr>
        <w:t>iadnych pr</w:t>
      </w:r>
      <w:r w:rsidRPr="004842F0">
        <w:rPr>
          <w:rFonts w:ascii="Cambria" w:hAnsi="Cambria" w:cs="Proba Pro"/>
          <w:bCs/>
          <w:iCs/>
          <w:sz w:val="22"/>
        </w:rPr>
        <w:t>á</w:t>
      </w:r>
      <w:r w:rsidRPr="004842F0">
        <w:rPr>
          <w:rFonts w:ascii="Cambria" w:hAnsi="Cambria"/>
          <w:bCs/>
          <w:iCs/>
          <w:sz w:val="22"/>
        </w:rPr>
        <w:t>v du</w:t>
      </w:r>
      <w:r w:rsidRPr="004842F0">
        <w:rPr>
          <w:rFonts w:ascii="Cambria" w:hAnsi="Cambria" w:cs="Proba Pro"/>
          <w:bCs/>
          <w:iCs/>
          <w:sz w:val="22"/>
        </w:rPr>
        <w:t>š</w:t>
      </w:r>
      <w:r w:rsidRPr="004842F0">
        <w:rPr>
          <w:rFonts w:ascii="Cambria" w:hAnsi="Cambria"/>
          <w:bCs/>
          <w:iCs/>
          <w:sz w:val="22"/>
        </w:rPr>
        <w:t>evn</w:t>
      </w:r>
      <w:r w:rsidRPr="004842F0">
        <w:rPr>
          <w:rFonts w:ascii="Cambria" w:hAnsi="Cambria" w:cs="Proba Pro"/>
          <w:bCs/>
          <w:iCs/>
          <w:sz w:val="22"/>
        </w:rPr>
        <w:t>é</w:t>
      </w:r>
      <w:r w:rsidRPr="004842F0">
        <w:rPr>
          <w:rFonts w:ascii="Cambria" w:hAnsi="Cambria"/>
          <w:bCs/>
          <w:iCs/>
          <w:sz w:val="22"/>
        </w:rPr>
        <w:t>ho vlastn</w:t>
      </w:r>
      <w:r w:rsidRPr="004842F0">
        <w:rPr>
          <w:rFonts w:ascii="Cambria" w:hAnsi="Cambria" w:cs="Proba Pro"/>
          <w:bCs/>
          <w:iCs/>
          <w:sz w:val="22"/>
        </w:rPr>
        <w:t>í</w:t>
      </w:r>
      <w:r w:rsidRPr="004842F0">
        <w:rPr>
          <w:rFonts w:ascii="Cambria" w:hAnsi="Cambria"/>
          <w:bCs/>
          <w:iCs/>
          <w:sz w:val="22"/>
        </w:rPr>
        <w:t>ctva tret</w:t>
      </w:r>
      <w:r w:rsidRPr="004842F0">
        <w:rPr>
          <w:rFonts w:ascii="Cambria" w:hAnsi="Cambria" w:cs="Proba Pro"/>
          <w:bCs/>
          <w:iCs/>
          <w:sz w:val="22"/>
        </w:rPr>
        <w:t>í</w:t>
      </w:r>
      <w:r w:rsidRPr="004842F0">
        <w:rPr>
          <w:rFonts w:ascii="Cambria" w:hAnsi="Cambria"/>
          <w:bCs/>
          <w:iCs/>
          <w:sz w:val="22"/>
        </w:rPr>
        <w:t>ch os</w:t>
      </w:r>
      <w:r w:rsidRPr="004842F0">
        <w:rPr>
          <w:rFonts w:ascii="Cambria" w:hAnsi="Cambria" w:cs="Proba Pro"/>
          <w:bCs/>
          <w:iCs/>
          <w:sz w:val="22"/>
        </w:rPr>
        <w:t>ô</w:t>
      </w:r>
      <w:r w:rsidRPr="004842F0">
        <w:rPr>
          <w:rFonts w:ascii="Cambria" w:hAnsi="Cambria"/>
          <w:bCs/>
          <w:iCs/>
          <w:sz w:val="22"/>
        </w:rPr>
        <w:t>b vr</w:t>
      </w:r>
      <w:r w:rsidRPr="004842F0">
        <w:rPr>
          <w:rFonts w:ascii="Cambria" w:hAnsi="Cambria" w:cs="Proba Pro"/>
          <w:bCs/>
          <w:iCs/>
          <w:sz w:val="22"/>
        </w:rPr>
        <w:t>á</w:t>
      </w:r>
      <w:r w:rsidRPr="004842F0">
        <w:rPr>
          <w:rFonts w:ascii="Cambria" w:hAnsi="Cambria"/>
          <w:bCs/>
          <w:iCs/>
          <w:sz w:val="22"/>
        </w:rPr>
        <w:t>tane pr</w:t>
      </w:r>
      <w:r w:rsidRPr="004842F0">
        <w:rPr>
          <w:rFonts w:ascii="Cambria" w:hAnsi="Cambria" w:cs="Proba Pro"/>
          <w:bCs/>
          <w:iCs/>
          <w:sz w:val="22"/>
        </w:rPr>
        <w:t>á</w:t>
      </w:r>
      <w:r w:rsidRPr="004842F0">
        <w:rPr>
          <w:rFonts w:ascii="Cambria" w:hAnsi="Cambria"/>
          <w:bCs/>
          <w:iCs/>
          <w:sz w:val="22"/>
        </w:rPr>
        <w:t>v priemyseln</w:t>
      </w:r>
      <w:r w:rsidRPr="004842F0">
        <w:rPr>
          <w:rFonts w:ascii="Cambria" w:hAnsi="Cambria" w:cs="Proba Pro"/>
          <w:bCs/>
          <w:iCs/>
          <w:sz w:val="22"/>
        </w:rPr>
        <w:t>é</w:t>
      </w:r>
      <w:r w:rsidRPr="004842F0">
        <w:rPr>
          <w:rFonts w:ascii="Cambria" w:hAnsi="Cambria"/>
          <w:bCs/>
          <w:iCs/>
          <w:sz w:val="22"/>
        </w:rPr>
        <w:t>ho vlastn</w:t>
      </w:r>
      <w:r w:rsidRPr="004842F0">
        <w:rPr>
          <w:rFonts w:ascii="Cambria" w:hAnsi="Cambria" w:cs="Proba Pro"/>
          <w:bCs/>
          <w:iCs/>
          <w:sz w:val="22"/>
        </w:rPr>
        <w:t>í</w:t>
      </w:r>
      <w:r w:rsidRPr="004842F0">
        <w:rPr>
          <w:rFonts w:ascii="Cambria" w:hAnsi="Cambria"/>
          <w:bCs/>
          <w:iCs/>
          <w:sz w:val="22"/>
        </w:rPr>
        <w:t>ctva a</w:t>
      </w:r>
      <w:r w:rsidRPr="004842F0">
        <w:rPr>
          <w:rFonts w:ascii="Cambria" w:hAnsi="Cambria" w:cs="Calibri"/>
          <w:bCs/>
          <w:iCs/>
          <w:sz w:val="22"/>
        </w:rPr>
        <w:t> </w:t>
      </w:r>
      <w:r w:rsidRPr="004842F0">
        <w:rPr>
          <w:rFonts w:ascii="Cambria" w:hAnsi="Cambria"/>
          <w:bCs/>
          <w:iCs/>
          <w:sz w:val="22"/>
        </w:rPr>
        <w:t>in</w:t>
      </w:r>
      <w:r w:rsidRPr="004842F0">
        <w:rPr>
          <w:rFonts w:ascii="Cambria" w:hAnsi="Cambria" w:cs="Proba Pro"/>
          <w:bCs/>
          <w:iCs/>
          <w:sz w:val="22"/>
        </w:rPr>
        <w:t>ý</w:t>
      </w:r>
      <w:r w:rsidRPr="004842F0">
        <w:rPr>
          <w:rFonts w:ascii="Cambria" w:hAnsi="Cambria"/>
          <w:bCs/>
          <w:iCs/>
          <w:sz w:val="22"/>
        </w:rPr>
        <w:t>ch obdobn</w:t>
      </w:r>
      <w:r w:rsidRPr="004842F0">
        <w:rPr>
          <w:rFonts w:ascii="Cambria" w:hAnsi="Cambria" w:cs="Proba Pro"/>
          <w:bCs/>
          <w:iCs/>
          <w:sz w:val="22"/>
        </w:rPr>
        <w:t>ý</w:t>
      </w:r>
      <w:r w:rsidRPr="004842F0">
        <w:rPr>
          <w:rFonts w:ascii="Cambria" w:hAnsi="Cambria"/>
          <w:bCs/>
          <w:iCs/>
          <w:sz w:val="22"/>
        </w:rPr>
        <w:t>ch pr</w:t>
      </w:r>
      <w:r w:rsidRPr="004842F0">
        <w:rPr>
          <w:rFonts w:ascii="Cambria" w:hAnsi="Cambria" w:cs="Proba Pro"/>
          <w:bCs/>
          <w:iCs/>
          <w:sz w:val="22"/>
        </w:rPr>
        <w:t>á</w:t>
      </w:r>
      <w:r w:rsidRPr="004842F0">
        <w:rPr>
          <w:rFonts w:ascii="Cambria" w:hAnsi="Cambria"/>
          <w:bCs/>
          <w:iCs/>
          <w:sz w:val="22"/>
        </w:rPr>
        <w:t>v. Zhotovite</w:t>
      </w:r>
      <w:r w:rsidRPr="004842F0">
        <w:rPr>
          <w:rFonts w:ascii="Cambria" w:hAnsi="Cambria" w:cs="Proba Pro"/>
          <w:bCs/>
          <w:iCs/>
          <w:sz w:val="22"/>
        </w:rPr>
        <w:t>ľ</w:t>
      </w:r>
      <w:r w:rsidRPr="004842F0">
        <w:rPr>
          <w:rFonts w:ascii="Cambria" w:hAnsi="Cambria"/>
          <w:bCs/>
          <w:iCs/>
          <w:sz w:val="22"/>
        </w:rPr>
        <w:t xml:space="preserve"> od</w:t>
      </w:r>
      <w:r w:rsidRPr="004842F0">
        <w:rPr>
          <w:rFonts w:ascii="Cambria" w:hAnsi="Cambria" w:cs="Proba Pro"/>
          <w:bCs/>
          <w:iCs/>
          <w:sz w:val="22"/>
        </w:rPr>
        <w:t>š</w:t>
      </w:r>
      <w:r w:rsidRPr="004842F0">
        <w:rPr>
          <w:rFonts w:ascii="Cambria" w:hAnsi="Cambria"/>
          <w:bCs/>
          <w:iCs/>
          <w:sz w:val="22"/>
        </w:rPr>
        <w:t>kodn</w:t>
      </w:r>
      <w:r w:rsidRPr="004842F0">
        <w:rPr>
          <w:rFonts w:ascii="Cambria" w:hAnsi="Cambria" w:cs="Proba Pro"/>
          <w:bCs/>
          <w:iCs/>
          <w:sz w:val="22"/>
        </w:rPr>
        <w:t>í</w:t>
      </w:r>
      <w:r w:rsidRPr="004842F0">
        <w:rPr>
          <w:rFonts w:ascii="Cambria" w:hAnsi="Cambria"/>
          <w:bCs/>
          <w:iCs/>
          <w:sz w:val="22"/>
        </w:rPr>
        <w:t xml:space="preserve"> a ochr</w:t>
      </w:r>
      <w:r w:rsidRPr="004842F0">
        <w:rPr>
          <w:rFonts w:ascii="Cambria" w:hAnsi="Cambria" w:cs="Proba Pro"/>
          <w:bCs/>
          <w:iCs/>
          <w:sz w:val="22"/>
        </w:rPr>
        <w:t>á</w:t>
      </w:r>
      <w:r w:rsidRPr="004842F0">
        <w:rPr>
          <w:rFonts w:ascii="Cambria" w:hAnsi="Cambria"/>
          <w:bCs/>
          <w:iCs/>
          <w:sz w:val="22"/>
        </w:rPr>
        <w:t>ni Objedn</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a pred ak</w:t>
      </w:r>
      <w:r w:rsidRPr="004842F0">
        <w:rPr>
          <w:rFonts w:ascii="Cambria" w:hAnsi="Cambria" w:cs="Proba Pro"/>
          <w:bCs/>
          <w:iCs/>
          <w:sz w:val="22"/>
        </w:rPr>
        <w:t>ý</w:t>
      </w:r>
      <w:r w:rsidRPr="004842F0">
        <w:rPr>
          <w:rFonts w:ascii="Cambria" w:hAnsi="Cambria"/>
          <w:bCs/>
          <w:iCs/>
          <w:sz w:val="22"/>
        </w:rPr>
        <w:t>miko</w:t>
      </w:r>
      <w:r w:rsidRPr="004842F0">
        <w:rPr>
          <w:rFonts w:ascii="Cambria" w:hAnsi="Cambria" w:cs="Proba Pro"/>
          <w:bCs/>
          <w:iCs/>
          <w:sz w:val="22"/>
        </w:rPr>
        <w:t>ľ</w:t>
      </w:r>
      <w:r w:rsidRPr="004842F0">
        <w:rPr>
          <w:rFonts w:ascii="Cambria" w:hAnsi="Cambria"/>
          <w:bCs/>
          <w:iCs/>
          <w:sz w:val="22"/>
        </w:rPr>
        <w:t>vek prípadnými nárokmi tretích strán voči Objednávateľovi v</w:t>
      </w:r>
      <w:r w:rsidRPr="004842F0">
        <w:rPr>
          <w:rFonts w:ascii="Cambria" w:hAnsi="Cambria" w:cs="Calibri"/>
          <w:bCs/>
          <w:iCs/>
          <w:sz w:val="22"/>
        </w:rPr>
        <w:t> </w:t>
      </w:r>
      <w:r w:rsidRPr="004842F0">
        <w:rPr>
          <w:rFonts w:ascii="Cambria" w:hAnsi="Cambria"/>
          <w:bCs/>
          <w:iCs/>
          <w:sz w:val="22"/>
        </w:rPr>
        <w:t>s</w:t>
      </w:r>
      <w:r w:rsidRPr="004842F0">
        <w:rPr>
          <w:rFonts w:ascii="Cambria" w:hAnsi="Cambria" w:cs="Proba Pro"/>
          <w:bCs/>
          <w:iCs/>
          <w:sz w:val="22"/>
        </w:rPr>
        <w:t>ú</w:t>
      </w:r>
      <w:r w:rsidRPr="004842F0">
        <w:rPr>
          <w:rFonts w:ascii="Cambria" w:hAnsi="Cambria"/>
          <w:bCs/>
          <w:iCs/>
          <w:sz w:val="22"/>
        </w:rPr>
        <w:t>vislosti s</w:t>
      </w:r>
      <w:r w:rsidRPr="004842F0">
        <w:rPr>
          <w:rFonts w:ascii="Cambria" w:hAnsi="Cambria" w:cs="Calibri"/>
          <w:bCs/>
          <w:iCs/>
          <w:sz w:val="22"/>
        </w:rPr>
        <w:t> </w:t>
      </w:r>
      <w:r w:rsidRPr="004842F0">
        <w:rPr>
          <w:rFonts w:ascii="Cambria" w:hAnsi="Cambria"/>
          <w:bCs/>
          <w:iCs/>
          <w:sz w:val="22"/>
        </w:rPr>
        <w:t>in</w:t>
      </w:r>
      <w:r w:rsidRPr="004842F0">
        <w:rPr>
          <w:rFonts w:ascii="Cambria" w:hAnsi="Cambria" w:cs="Proba Pro"/>
          <w:bCs/>
          <w:iCs/>
          <w:sz w:val="22"/>
        </w:rPr>
        <w:t>š</w:t>
      </w:r>
      <w:r w:rsidRPr="004842F0">
        <w:rPr>
          <w:rFonts w:ascii="Cambria" w:hAnsi="Cambria"/>
          <w:bCs/>
          <w:iCs/>
          <w:sz w:val="22"/>
        </w:rPr>
        <w:t>tal</w:t>
      </w:r>
      <w:r w:rsidRPr="004842F0">
        <w:rPr>
          <w:rFonts w:ascii="Cambria" w:hAnsi="Cambria" w:cs="Proba Pro"/>
          <w:bCs/>
          <w:iCs/>
          <w:sz w:val="22"/>
        </w:rPr>
        <w:t>á</w:t>
      </w:r>
      <w:r w:rsidRPr="004842F0">
        <w:rPr>
          <w:rFonts w:ascii="Cambria" w:hAnsi="Cambria"/>
          <w:bCs/>
          <w:iCs/>
          <w:sz w:val="22"/>
        </w:rPr>
        <w:t>ciou a</w:t>
      </w:r>
      <w:r w:rsidRPr="004842F0">
        <w:rPr>
          <w:rFonts w:ascii="Cambria" w:hAnsi="Cambria" w:cs="Calibri"/>
          <w:bCs/>
          <w:iCs/>
          <w:sz w:val="22"/>
        </w:rPr>
        <w:t> </w:t>
      </w:r>
      <w:r w:rsidRPr="004842F0">
        <w:rPr>
          <w:rFonts w:ascii="Cambria" w:hAnsi="Cambria"/>
          <w:bCs/>
          <w:iCs/>
          <w:sz w:val="22"/>
        </w:rPr>
        <w:t>prev</w:t>
      </w:r>
      <w:r w:rsidRPr="004842F0">
        <w:rPr>
          <w:rFonts w:ascii="Cambria" w:hAnsi="Cambria" w:cs="Proba Pro"/>
          <w:bCs/>
          <w:iCs/>
          <w:sz w:val="22"/>
        </w:rPr>
        <w:t>á</w:t>
      </w:r>
      <w:r w:rsidRPr="004842F0">
        <w:rPr>
          <w:rFonts w:ascii="Cambria" w:hAnsi="Cambria"/>
          <w:bCs/>
          <w:iCs/>
          <w:sz w:val="22"/>
        </w:rPr>
        <w:t>dzkou Diela.</w:t>
      </w:r>
    </w:p>
    <w:p w14:paraId="228B848B" w14:textId="77777777"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t>Zhotoviteľ sa zaväzuje, že zabezpečí akékoľvek a</w:t>
      </w:r>
      <w:r w:rsidRPr="004842F0">
        <w:rPr>
          <w:rFonts w:ascii="Cambria" w:hAnsi="Cambria" w:cs="Calibri"/>
          <w:bCs/>
          <w:iCs/>
          <w:sz w:val="22"/>
        </w:rPr>
        <w:t> </w:t>
      </w:r>
      <w:r w:rsidRPr="004842F0">
        <w:rPr>
          <w:rFonts w:ascii="Cambria" w:hAnsi="Cambria"/>
          <w:bCs/>
          <w:iCs/>
          <w:sz w:val="22"/>
        </w:rPr>
        <w:t>v</w:t>
      </w:r>
      <w:r w:rsidRPr="004842F0">
        <w:rPr>
          <w:rFonts w:ascii="Cambria" w:hAnsi="Cambria" w:cs="Proba Pro"/>
          <w:bCs/>
          <w:iCs/>
          <w:sz w:val="22"/>
        </w:rPr>
        <w:t>š</w:t>
      </w:r>
      <w:r w:rsidRPr="004842F0">
        <w:rPr>
          <w:rFonts w:ascii="Cambria" w:hAnsi="Cambria"/>
          <w:bCs/>
          <w:iCs/>
          <w:sz w:val="22"/>
        </w:rPr>
        <w:t>etky potrebn</w:t>
      </w:r>
      <w:r w:rsidRPr="004842F0">
        <w:rPr>
          <w:rFonts w:ascii="Cambria" w:hAnsi="Cambria" w:cs="Proba Pro"/>
          <w:bCs/>
          <w:iCs/>
          <w:sz w:val="22"/>
        </w:rPr>
        <w:t>é</w:t>
      </w:r>
      <w:r w:rsidRPr="004842F0">
        <w:rPr>
          <w:rFonts w:ascii="Cambria" w:hAnsi="Cambria"/>
          <w:bCs/>
          <w:iCs/>
          <w:sz w:val="22"/>
        </w:rPr>
        <w:t xml:space="preserve"> licencie </w:t>
      </w:r>
      <w:r w:rsidRPr="004842F0">
        <w:rPr>
          <w:rFonts w:ascii="Cambria" w:hAnsi="Cambria" w:cs="Proba Pro"/>
          <w:bCs/>
          <w:iCs/>
          <w:sz w:val="22"/>
        </w:rPr>
        <w:t>č</w:t>
      </w:r>
      <w:r w:rsidRPr="004842F0">
        <w:rPr>
          <w:rFonts w:ascii="Cambria" w:hAnsi="Cambria"/>
          <w:bCs/>
          <w:iCs/>
          <w:sz w:val="22"/>
        </w:rPr>
        <w:t>i in</w:t>
      </w:r>
      <w:r w:rsidRPr="004842F0">
        <w:rPr>
          <w:rFonts w:ascii="Cambria" w:hAnsi="Cambria" w:cs="Proba Pro"/>
          <w:bCs/>
          <w:iCs/>
          <w:sz w:val="22"/>
        </w:rPr>
        <w:t>é</w:t>
      </w:r>
      <w:r w:rsidRPr="004842F0">
        <w:rPr>
          <w:rFonts w:ascii="Cambria" w:hAnsi="Cambria"/>
          <w:bCs/>
          <w:iCs/>
          <w:sz w:val="22"/>
        </w:rPr>
        <w:t xml:space="preserve"> s</w:t>
      </w:r>
      <w:r w:rsidRPr="004842F0">
        <w:rPr>
          <w:rFonts w:ascii="Cambria" w:hAnsi="Cambria" w:cs="Proba Pro"/>
          <w:bCs/>
          <w:iCs/>
          <w:sz w:val="22"/>
        </w:rPr>
        <w:t>ú</w:t>
      </w:r>
      <w:r w:rsidRPr="004842F0">
        <w:rPr>
          <w:rFonts w:ascii="Cambria" w:hAnsi="Cambria"/>
          <w:bCs/>
          <w:iCs/>
          <w:sz w:val="22"/>
        </w:rPr>
        <w:t>hlasy od ak</w:t>
      </w:r>
      <w:r w:rsidRPr="004842F0">
        <w:rPr>
          <w:rFonts w:ascii="Cambria" w:hAnsi="Cambria" w:cs="Proba Pro"/>
          <w:bCs/>
          <w:iCs/>
          <w:sz w:val="22"/>
        </w:rPr>
        <w:t>ý</w:t>
      </w:r>
      <w:r w:rsidRPr="004842F0">
        <w:rPr>
          <w:rFonts w:ascii="Cambria" w:hAnsi="Cambria"/>
          <w:bCs/>
          <w:iCs/>
          <w:sz w:val="22"/>
        </w:rPr>
        <w:t>chko</w:t>
      </w:r>
      <w:r w:rsidRPr="004842F0">
        <w:rPr>
          <w:rFonts w:ascii="Cambria" w:hAnsi="Cambria" w:cs="Proba Pro"/>
          <w:bCs/>
          <w:iCs/>
          <w:sz w:val="22"/>
        </w:rPr>
        <w:t>ľ</w:t>
      </w:r>
      <w:r w:rsidRPr="004842F0">
        <w:rPr>
          <w:rFonts w:ascii="Cambria" w:hAnsi="Cambria"/>
          <w:bCs/>
          <w:iCs/>
          <w:sz w:val="22"/>
        </w:rPr>
        <w:t>vek, v</w:t>
      </w:r>
      <w:r w:rsidRPr="004842F0">
        <w:rPr>
          <w:rFonts w:ascii="Cambria" w:hAnsi="Cambria" w:cs="Proba Pro"/>
          <w:bCs/>
          <w:iCs/>
          <w:sz w:val="22"/>
        </w:rPr>
        <w:t>ý</w:t>
      </w:r>
      <w:r w:rsidRPr="004842F0">
        <w:rPr>
          <w:rFonts w:ascii="Cambria" w:hAnsi="Cambria"/>
          <w:bCs/>
          <w:iCs/>
          <w:sz w:val="22"/>
        </w:rPr>
        <w:t>robcov a</w:t>
      </w:r>
      <w:r w:rsidRPr="004842F0">
        <w:rPr>
          <w:rFonts w:ascii="Cambria" w:hAnsi="Cambria" w:cs="Calibri"/>
          <w:bCs/>
          <w:iCs/>
          <w:sz w:val="22"/>
        </w:rPr>
        <w:t> </w:t>
      </w:r>
      <w:r w:rsidRPr="004842F0">
        <w:rPr>
          <w:rFonts w:ascii="Cambria" w:hAnsi="Cambria"/>
          <w:bCs/>
          <w:iCs/>
          <w:sz w:val="22"/>
        </w:rPr>
        <w:t>prev</w:t>
      </w:r>
      <w:r w:rsidRPr="004842F0">
        <w:rPr>
          <w:rFonts w:ascii="Cambria" w:hAnsi="Cambria" w:cs="Proba Pro"/>
          <w:bCs/>
          <w:iCs/>
          <w:sz w:val="22"/>
        </w:rPr>
        <w:t>á</w:t>
      </w:r>
      <w:r w:rsidRPr="004842F0">
        <w:rPr>
          <w:rFonts w:ascii="Cambria" w:hAnsi="Cambria"/>
          <w:bCs/>
          <w:iCs/>
          <w:sz w:val="22"/>
        </w:rPr>
        <w:t>dzkovate</w:t>
      </w:r>
      <w:r w:rsidRPr="004842F0">
        <w:rPr>
          <w:rFonts w:ascii="Cambria" w:hAnsi="Cambria" w:cs="Proba Pro"/>
          <w:bCs/>
          <w:iCs/>
          <w:sz w:val="22"/>
        </w:rPr>
        <w:t>ľ</w:t>
      </w:r>
      <w:r w:rsidRPr="004842F0">
        <w:rPr>
          <w:rFonts w:ascii="Cambria" w:hAnsi="Cambria"/>
          <w:bCs/>
          <w:iCs/>
          <w:sz w:val="22"/>
        </w:rPr>
        <w:t>ov syst</w:t>
      </w:r>
      <w:r w:rsidRPr="004842F0">
        <w:rPr>
          <w:rFonts w:ascii="Cambria" w:hAnsi="Cambria" w:cs="Proba Pro"/>
          <w:bCs/>
          <w:iCs/>
          <w:sz w:val="22"/>
        </w:rPr>
        <w:t>é</w:t>
      </w:r>
      <w:r w:rsidRPr="004842F0">
        <w:rPr>
          <w:rFonts w:ascii="Cambria" w:hAnsi="Cambria"/>
          <w:bCs/>
          <w:iCs/>
          <w:sz w:val="22"/>
        </w:rPr>
        <w:t>mov,</w:t>
      </w:r>
      <w:r w:rsidRPr="004842F0">
        <w:rPr>
          <w:rFonts w:ascii="Cambria" w:hAnsi="Cambria" w:cs="Calibri"/>
          <w:bCs/>
          <w:iCs/>
          <w:sz w:val="22"/>
        </w:rPr>
        <w:t> </w:t>
      </w:r>
      <w:r w:rsidRPr="004842F0">
        <w:rPr>
          <w:rFonts w:ascii="Cambria" w:hAnsi="Cambria"/>
          <w:bCs/>
          <w:iCs/>
          <w:sz w:val="22"/>
        </w:rPr>
        <w:t>softwarov, zariadení Diela, či akýchkoľvek iných osôb, potrebné pre prevádzkovanie Diela.</w:t>
      </w:r>
    </w:p>
    <w:p w14:paraId="5D6895F8" w14:textId="77777777"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t>Objednávateľ prevzatím Diela nepreberá žiadnu zodpovednosť za prípadne porušenie akýchkoľvek majetkových a/alebo autorských a priemyselných práv tretích osôb Zhotoviteľom v</w:t>
      </w:r>
      <w:r w:rsidRPr="004842F0">
        <w:rPr>
          <w:rFonts w:ascii="Cambria" w:hAnsi="Cambria" w:cs="Calibri"/>
          <w:bCs/>
          <w:iCs/>
          <w:sz w:val="22"/>
        </w:rPr>
        <w:t> </w:t>
      </w:r>
      <w:r w:rsidRPr="004842F0">
        <w:rPr>
          <w:rFonts w:ascii="Cambria" w:hAnsi="Cambria"/>
          <w:bCs/>
          <w:iCs/>
          <w:sz w:val="22"/>
        </w:rPr>
        <w:t>s</w:t>
      </w:r>
      <w:r w:rsidRPr="004842F0">
        <w:rPr>
          <w:rFonts w:ascii="Cambria" w:hAnsi="Cambria" w:cs="Proba Pro"/>
          <w:bCs/>
          <w:iCs/>
          <w:sz w:val="22"/>
        </w:rPr>
        <w:t>ú</w:t>
      </w:r>
      <w:r w:rsidRPr="004842F0">
        <w:rPr>
          <w:rFonts w:ascii="Cambria" w:hAnsi="Cambria"/>
          <w:bCs/>
          <w:iCs/>
          <w:sz w:val="22"/>
        </w:rPr>
        <w:t>vislosti s plnen</w:t>
      </w:r>
      <w:r w:rsidRPr="004842F0">
        <w:rPr>
          <w:rFonts w:ascii="Cambria" w:hAnsi="Cambria" w:cs="Proba Pro"/>
          <w:bCs/>
          <w:iCs/>
          <w:sz w:val="22"/>
        </w:rPr>
        <w:t>í</w:t>
      </w:r>
      <w:r w:rsidRPr="004842F0">
        <w:rPr>
          <w:rFonts w:ascii="Cambria" w:hAnsi="Cambria"/>
          <w:bCs/>
          <w:iCs/>
          <w:sz w:val="22"/>
        </w:rPr>
        <w:t xml:space="preserve"> tejto Zmluvy. </w:t>
      </w:r>
    </w:p>
    <w:p w14:paraId="104E4442" w14:textId="77777777" w:rsidR="00862FF2" w:rsidRPr="004842F0" w:rsidRDefault="00862FF2" w:rsidP="00426C94">
      <w:pPr>
        <w:numPr>
          <w:ilvl w:val="2"/>
          <w:numId w:val="16"/>
        </w:numPr>
        <w:spacing w:before="0" w:after="120" w:line="240" w:lineRule="auto"/>
        <w:jc w:val="both"/>
        <w:rPr>
          <w:rFonts w:ascii="Cambria" w:hAnsi="Cambria" w:cs="Arial"/>
          <w:b/>
          <w:sz w:val="22"/>
        </w:rPr>
      </w:pPr>
      <w:r w:rsidRPr="004842F0">
        <w:rPr>
          <w:rFonts w:ascii="Cambria" w:hAnsi="Cambria"/>
          <w:bCs/>
          <w:iCs/>
          <w:sz w:val="22"/>
        </w:rPr>
        <w:t>Zhotoviteľ sa zaväzuje Objednávateľ odškodniť pred každým nárokom tretej osoby z</w:t>
      </w:r>
      <w:r w:rsidRPr="004842F0">
        <w:rPr>
          <w:rFonts w:ascii="Cambria" w:hAnsi="Cambria" w:cs="Calibri"/>
          <w:bCs/>
          <w:iCs/>
          <w:sz w:val="22"/>
        </w:rPr>
        <w:t> </w:t>
      </w:r>
      <w:r w:rsidRPr="004842F0">
        <w:rPr>
          <w:rFonts w:ascii="Cambria" w:hAnsi="Cambria"/>
          <w:bCs/>
          <w:iCs/>
          <w:sz w:val="22"/>
        </w:rPr>
        <w:t>poru</w:t>
      </w:r>
      <w:r w:rsidRPr="004842F0">
        <w:rPr>
          <w:rFonts w:ascii="Cambria" w:hAnsi="Cambria" w:cs="Proba Pro"/>
          <w:bCs/>
          <w:iCs/>
          <w:sz w:val="22"/>
        </w:rPr>
        <w:t>š</w:t>
      </w:r>
      <w:r w:rsidRPr="004842F0">
        <w:rPr>
          <w:rFonts w:ascii="Cambria" w:hAnsi="Cambria"/>
          <w:bCs/>
          <w:iCs/>
          <w:sz w:val="22"/>
        </w:rPr>
        <w:t>enia ak</w:t>
      </w:r>
      <w:r w:rsidRPr="004842F0">
        <w:rPr>
          <w:rFonts w:ascii="Cambria" w:hAnsi="Cambria" w:cs="Proba Pro"/>
          <w:bCs/>
          <w:iCs/>
          <w:sz w:val="22"/>
        </w:rPr>
        <w:t>é</w:t>
      </w:r>
      <w:r w:rsidRPr="004842F0">
        <w:rPr>
          <w:rFonts w:ascii="Cambria" w:hAnsi="Cambria"/>
          <w:bCs/>
          <w:iCs/>
          <w:sz w:val="22"/>
        </w:rPr>
        <w:t>hoko</w:t>
      </w:r>
      <w:r w:rsidRPr="004842F0">
        <w:rPr>
          <w:rFonts w:ascii="Cambria" w:hAnsi="Cambria" w:cs="Proba Pro"/>
          <w:bCs/>
          <w:iCs/>
          <w:sz w:val="22"/>
        </w:rPr>
        <w:t>ľ</w:t>
      </w:r>
      <w:r w:rsidRPr="004842F0">
        <w:rPr>
          <w:rFonts w:ascii="Cambria" w:hAnsi="Cambria"/>
          <w:bCs/>
          <w:iCs/>
          <w:sz w:val="22"/>
        </w:rPr>
        <w:t>vek patentov</w:t>
      </w:r>
      <w:r w:rsidRPr="004842F0">
        <w:rPr>
          <w:rFonts w:ascii="Cambria" w:hAnsi="Cambria" w:cs="Proba Pro"/>
          <w:bCs/>
          <w:iCs/>
          <w:sz w:val="22"/>
        </w:rPr>
        <w:t>é</w:t>
      </w:r>
      <w:r w:rsidRPr="004842F0">
        <w:rPr>
          <w:rFonts w:ascii="Cambria" w:hAnsi="Cambria"/>
          <w:bCs/>
          <w:iCs/>
          <w:sz w:val="22"/>
        </w:rPr>
        <w:t>ho pr</w:t>
      </w:r>
      <w:r w:rsidRPr="004842F0">
        <w:rPr>
          <w:rFonts w:ascii="Cambria" w:hAnsi="Cambria" w:cs="Proba Pro"/>
          <w:bCs/>
          <w:iCs/>
          <w:sz w:val="22"/>
        </w:rPr>
        <w:t>á</w:t>
      </w:r>
      <w:r w:rsidRPr="004842F0">
        <w:rPr>
          <w:rFonts w:ascii="Cambria" w:hAnsi="Cambria"/>
          <w:bCs/>
          <w:iCs/>
          <w:sz w:val="22"/>
        </w:rPr>
        <w:t>va, registrovaného návrhu, autorského práva, ochrannej známky, obchodného záväzku, obchodného tajomstva, alebo iných duševných a</w:t>
      </w:r>
      <w:r w:rsidRPr="004842F0">
        <w:rPr>
          <w:rFonts w:ascii="Cambria" w:hAnsi="Cambria" w:cs="Calibri"/>
          <w:bCs/>
          <w:iCs/>
          <w:sz w:val="22"/>
        </w:rPr>
        <w:t> </w:t>
      </w:r>
      <w:r w:rsidRPr="004842F0">
        <w:rPr>
          <w:rFonts w:ascii="Cambria" w:hAnsi="Cambria"/>
          <w:bCs/>
          <w:iCs/>
          <w:sz w:val="22"/>
        </w:rPr>
        <w:t>priemyseln</w:t>
      </w:r>
      <w:r w:rsidRPr="004842F0">
        <w:rPr>
          <w:rFonts w:ascii="Cambria" w:hAnsi="Cambria" w:cs="Proba Pro"/>
          <w:bCs/>
          <w:iCs/>
          <w:sz w:val="22"/>
        </w:rPr>
        <w:t>ý</w:t>
      </w:r>
      <w:r w:rsidRPr="004842F0">
        <w:rPr>
          <w:rFonts w:ascii="Cambria" w:hAnsi="Cambria"/>
          <w:bCs/>
          <w:iCs/>
          <w:sz w:val="22"/>
        </w:rPr>
        <w:t>ch pr</w:t>
      </w:r>
      <w:r w:rsidRPr="004842F0">
        <w:rPr>
          <w:rFonts w:ascii="Cambria" w:hAnsi="Cambria" w:cs="Proba Pro"/>
          <w:bCs/>
          <w:iCs/>
          <w:sz w:val="22"/>
        </w:rPr>
        <w:t>á</w:t>
      </w:r>
      <w:r w:rsidRPr="004842F0">
        <w:rPr>
          <w:rFonts w:ascii="Cambria" w:hAnsi="Cambria"/>
          <w:bCs/>
          <w:iCs/>
          <w:sz w:val="22"/>
        </w:rPr>
        <w:t>v s</w:t>
      </w:r>
      <w:r w:rsidRPr="004842F0">
        <w:rPr>
          <w:rFonts w:ascii="Cambria" w:hAnsi="Cambria" w:cs="Proba Pro"/>
          <w:bCs/>
          <w:iCs/>
          <w:sz w:val="22"/>
        </w:rPr>
        <w:t>ú</w:t>
      </w:r>
      <w:r w:rsidRPr="004842F0">
        <w:rPr>
          <w:rFonts w:ascii="Cambria" w:hAnsi="Cambria"/>
          <w:bCs/>
          <w:iCs/>
          <w:sz w:val="22"/>
        </w:rPr>
        <w:t>visiacich s Dielom, ktorý vznikne z</w:t>
      </w:r>
      <w:r w:rsidRPr="004842F0">
        <w:rPr>
          <w:rFonts w:ascii="Cambria" w:hAnsi="Cambria" w:cs="Calibri"/>
          <w:bCs/>
          <w:iCs/>
          <w:sz w:val="22"/>
        </w:rPr>
        <w:t> </w:t>
      </w:r>
      <w:r w:rsidRPr="004842F0">
        <w:rPr>
          <w:rFonts w:ascii="Cambria" w:hAnsi="Cambria"/>
          <w:bCs/>
          <w:iCs/>
          <w:sz w:val="22"/>
        </w:rPr>
        <w:t>alebo v</w:t>
      </w:r>
      <w:r w:rsidRPr="004842F0">
        <w:rPr>
          <w:rFonts w:ascii="Cambria" w:hAnsi="Cambria" w:cs="Calibri"/>
          <w:bCs/>
          <w:iCs/>
          <w:sz w:val="22"/>
        </w:rPr>
        <w:t> </w:t>
      </w:r>
      <w:r w:rsidRPr="004842F0">
        <w:rPr>
          <w:rFonts w:ascii="Cambria" w:hAnsi="Cambria"/>
          <w:bCs/>
          <w:iCs/>
          <w:sz w:val="22"/>
        </w:rPr>
        <w:t>s</w:t>
      </w:r>
      <w:r w:rsidRPr="004842F0">
        <w:rPr>
          <w:rFonts w:ascii="Cambria" w:hAnsi="Cambria" w:cs="Proba Pro"/>
          <w:bCs/>
          <w:iCs/>
          <w:sz w:val="22"/>
        </w:rPr>
        <w:t>ú</w:t>
      </w:r>
      <w:r w:rsidRPr="004842F0">
        <w:rPr>
          <w:rFonts w:ascii="Cambria" w:hAnsi="Cambria"/>
          <w:bCs/>
          <w:iCs/>
          <w:sz w:val="22"/>
        </w:rPr>
        <w:t>vislosti s</w:t>
      </w:r>
      <w:r w:rsidRPr="004842F0">
        <w:rPr>
          <w:rFonts w:ascii="Cambria" w:hAnsi="Cambria" w:cs="Calibri"/>
          <w:bCs/>
          <w:iCs/>
          <w:sz w:val="22"/>
        </w:rPr>
        <w:t> </w:t>
      </w:r>
      <w:r w:rsidRPr="004842F0">
        <w:rPr>
          <w:rFonts w:ascii="Cambria" w:hAnsi="Cambria"/>
          <w:bCs/>
          <w:iCs/>
          <w:sz w:val="22"/>
        </w:rPr>
        <w:t>Dokument</w:t>
      </w:r>
      <w:r w:rsidRPr="004842F0">
        <w:rPr>
          <w:rFonts w:ascii="Cambria" w:hAnsi="Cambria" w:cs="Proba Pro"/>
          <w:bCs/>
          <w:iCs/>
          <w:sz w:val="22"/>
        </w:rPr>
        <w:t>á</w:t>
      </w:r>
      <w:r w:rsidRPr="004842F0">
        <w:rPr>
          <w:rFonts w:ascii="Cambria" w:hAnsi="Cambria"/>
          <w:bCs/>
          <w:iCs/>
          <w:sz w:val="22"/>
        </w:rPr>
        <w:t>ciou Zhotovite</w:t>
      </w:r>
      <w:r w:rsidRPr="004842F0">
        <w:rPr>
          <w:rFonts w:ascii="Cambria" w:hAnsi="Cambria" w:cs="Proba Pro"/>
          <w:bCs/>
          <w:iCs/>
          <w:sz w:val="22"/>
        </w:rPr>
        <w:t>ľ</w:t>
      </w:r>
      <w:r w:rsidRPr="004842F0">
        <w:rPr>
          <w:rFonts w:ascii="Cambria" w:hAnsi="Cambria"/>
          <w:bCs/>
          <w:iCs/>
          <w:sz w:val="22"/>
        </w:rPr>
        <w:t>a, v</w:t>
      </w:r>
      <w:r w:rsidRPr="004842F0">
        <w:rPr>
          <w:rFonts w:ascii="Cambria" w:hAnsi="Cambria" w:cs="Proba Pro"/>
          <w:bCs/>
          <w:iCs/>
          <w:sz w:val="22"/>
        </w:rPr>
        <w:t>ý</w:t>
      </w:r>
      <w:r w:rsidRPr="004842F0">
        <w:rPr>
          <w:rFonts w:ascii="Cambria" w:hAnsi="Cambria"/>
          <w:bCs/>
          <w:iCs/>
          <w:sz w:val="22"/>
        </w:rPr>
        <w:t>robou alebo vyhotoven</w:t>
      </w:r>
      <w:r w:rsidRPr="004842F0">
        <w:rPr>
          <w:rFonts w:ascii="Cambria" w:hAnsi="Cambria" w:cs="Proba Pro"/>
          <w:bCs/>
          <w:iCs/>
          <w:sz w:val="22"/>
        </w:rPr>
        <w:t>í</w:t>
      </w:r>
      <w:r w:rsidRPr="004842F0">
        <w:rPr>
          <w:rFonts w:ascii="Cambria" w:hAnsi="Cambria"/>
          <w:bCs/>
          <w:iCs/>
          <w:sz w:val="22"/>
        </w:rPr>
        <w:t>m Diela alebo používaním Diela Objednávateľom. Zhotoviteľ v</w:t>
      </w:r>
      <w:r w:rsidRPr="004842F0">
        <w:rPr>
          <w:rFonts w:ascii="Cambria" w:hAnsi="Cambria" w:cs="Calibri"/>
          <w:bCs/>
          <w:iCs/>
          <w:sz w:val="22"/>
        </w:rPr>
        <w:t> </w:t>
      </w:r>
      <w:r w:rsidRPr="004842F0">
        <w:rPr>
          <w:rFonts w:ascii="Cambria" w:hAnsi="Cambria"/>
          <w:bCs/>
          <w:iCs/>
          <w:sz w:val="22"/>
        </w:rPr>
        <w:t>plnej miere zodpoved</w:t>
      </w:r>
      <w:r w:rsidRPr="004842F0">
        <w:rPr>
          <w:rFonts w:ascii="Cambria" w:hAnsi="Cambria" w:cs="Proba Pro"/>
          <w:bCs/>
          <w:iCs/>
          <w:sz w:val="22"/>
        </w:rPr>
        <w:t>á</w:t>
      </w:r>
      <w:r w:rsidRPr="004842F0">
        <w:rPr>
          <w:rFonts w:ascii="Cambria" w:hAnsi="Cambria"/>
          <w:bCs/>
          <w:iCs/>
          <w:sz w:val="22"/>
        </w:rPr>
        <w:t xml:space="preserve"> za </w:t>
      </w:r>
      <w:r w:rsidRPr="004842F0">
        <w:rPr>
          <w:rFonts w:ascii="Cambria" w:hAnsi="Cambria" w:cs="Proba Pro"/>
          <w:bCs/>
          <w:iCs/>
          <w:sz w:val="22"/>
        </w:rPr>
        <w:t>š</w:t>
      </w:r>
      <w:r w:rsidRPr="004842F0">
        <w:rPr>
          <w:rFonts w:ascii="Cambria" w:hAnsi="Cambria"/>
          <w:bCs/>
          <w:iCs/>
          <w:sz w:val="22"/>
        </w:rPr>
        <w:t>kodu, ktor</w:t>
      </w:r>
      <w:r w:rsidRPr="004842F0">
        <w:rPr>
          <w:rFonts w:ascii="Cambria" w:hAnsi="Cambria" w:cs="Proba Pro"/>
          <w:bCs/>
          <w:iCs/>
          <w:sz w:val="22"/>
        </w:rPr>
        <w:t>á</w:t>
      </w:r>
      <w:r w:rsidRPr="004842F0">
        <w:rPr>
          <w:rFonts w:ascii="Cambria" w:hAnsi="Cambria"/>
          <w:bCs/>
          <w:iCs/>
          <w:sz w:val="22"/>
        </w:rPr>
        <w:t xml:space="preserve"> Objedn</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ovi vznikne v</w:t>
      </w:r>
      <w:r w:rsidRPr="004842F0">
        <w:rPr>
          <w:rFonts w:ascii="Cambria" w:hAnsi="Cambria" w:cs="Calibri"/>
          <w:bCs/>
          <w:iCs/>
          <w:sz w:val="22"/>
        </w:rPr>
        <w:t> </w:t>
      </w:r>
      <w:r w:rsidRPr="004842F0">
        <w:rPr>
          <w:rFonts w:ascii="Cambria" w:hAnsi="Cambria"/>
          <w:bCs/>
          <w:iCs/>
          <w:sz w:val="22"/>
        </w:rPr>
        <w:t>s</w:t>
      </w:r>
      <w:r w:rsidRPr="004842F0">
        <w:rPr>
          <w:rFonts w:ascii="Cambria" w:hAnsi="Cambria" w:cs="Proba Pro"/>
          <w:bCs/>
          <w:iCs/>
          <w:sz w:val="22"/>
        </w:rPr>
        <w:t>ú</w:t>
      </w:r>
      <w:r w:rsidRPr="004842F0">
        <w:rPr>
          <w:rFonts w:ascii="Cambria" w:hAnsi="Cambria"/>
          <w:bCs/>
          <w:iCs/>
          <w:sz w:val="22"/>
        </w:rPr>
        <w:t>vislosti s</w:t>
      </w:r>
      <w:r w:rsidRPr="004842F0">
        <w:rPr>
          <w:rFonts w:ascii="Cambria" w:hAnsi="Cambria" w:cs="Calibri"/>
          <w:bCs/>
          <w:iCs/>
          <w:sz w:val="22"/>
        </w:rPr>
        <w:t> </w:t>
      </w:r>
      <w:r w:rsidRPr="004842F0">
        <w:rPr>
          <w:rFonts w:ascii="Cambria" w:hAnsi="Cambria"/>
          <w:bCs/>
          <w:iCs/>
          <w:sz w:val="22"/>
        </w:rPr>
        <w:t>poru</w:t>
      </w:r>
      <w:r w:rsidRPr="004842F0">
        <w:rPr>
          <w:rFonts w:ascii="Cambria" w:hAnsi="Cambria" w:cs="Proba Pro"/>
          <w:bCs/>
          <w:iCs/>
          <w:sz w:val="22"/>
        </w:rPr>
        <w:t>š</w:t>
      </w:r>
      <w:r w:rsidRPr="004842F0">
        <w:rPr>
          <w:rFonts w:ascii="Cambria" w:hAnsi="Cambria"/>
          <w:bCs/>
          <w:iCs/>
          <w:sz w:val="22"/>
        </w:rPr>
        <w:t>en</w:t>
      </w:r>
      <w:r w:rsidRPr="004842F0">
        <w:rPr>
          <w:rFonts w:ascii="Cambria" w:hAnsi="Cambria" w:cs="Proba Pro"/>
          <w:bCs/>
          <w:iCs/>
          <w:sz w:val="22"/>
        </w:rPr>
        <w:t>í</w:t>
      </w:r>
      <w:r w:rsidRPr="004842F0">
        <w:rPr>
          <w:rFonts w:ascii="Cambria" w:hAnsi="Cambria"/>
          <w:bCs/>
          <w:iCs/>
          <w:sz w:val="22"/>
        </w:rPr>
        <w:t>m ak</w:t>
      </w:r>
      <w:r w:rsidRPr="004842F0">
        <w:rPr>
          <w:rFonts w:ascii="Cambria" w:hAnsi="Cambria" w:cs="Proba Pro"/>
          <w:bCs/>
          <w:iCs/>
          <w:sz w:val="22"/>
        </w:rPr>
        <w:t>ý</w:t>
      </w:r>
      <w:r w:rsidRPr="004842F0">
        <w:rPr>
          <w:rFonts w:ascii="Cambria" w:hAnsi="Cambria"/>
          <w:bCs/>
          <w:iCs/>
          <w:sz w:val="22"/>
        </w:rPr>
        <w:t>chko</w:t>
      </w:r>
      <w:r w:rsidRPr="004842F0">
        <w:rPr>
          <w:rFonts w:ascii="Cambria" w:hAnsi="Cambria" w:cs="Proba Pro"/>
          <w:bCs/>
          <w:iCs/>
          <w:sz w:val="22"/>
        </w:rPr>
        <w:t>ľ</w:t>
      </w:r>
      <w:r w:rsidRPr="004842F0">
        <w:rPr>
          <w:rFonts w:ascii="Cambria" w:hAnsi="Cambria"/>
          <w:bCs/>
          <w:iCs/>
          <w:sz w:val="22"/>
        </w:rPr>
        <w:t>vek povinnost</w:t>
      </w:r>
      <w:r w:rsidRPr="004842F0">
        <w:rPr>
          <w:rFonts w:ascii="Cambria" w:hAnsi="Cambria" w:cs="Proba Pro"/>
          <w:bCs/>
          <w:iCs/>
          <w:sz w:val="22"/>
        </w:rPr>
        <w:t>í</w:t>
      </w:r>
      <w:r w:rsidRPr="004842F0">
        <w:rPr>
          <w:rFonts w:ascii="Cambria" w:hAnsi="Cambria"/>
          <w:bCs/>
          <w:iCs/>
          <w:sz w:val="22"/>
        </w:rPr>
        <w:t xml:space="preserve"> Zhotovite</w:t>
      </w:r>
      <w:r w:rsidRPr="004842F0">
        <w:rPr>
          <w:rFonts w:ascii="Cambria" w:hAnsi="Cambria" w:cs="Proba Pro"/>
          <w:bCs/>
          <w:iCs/>
          <w:sz w:val="22"/>
        </w:rPr>
        <w:t>ľ</w:t>
      </w:r>
      <w:r w:rsidRPr="004842F0">
        <w:rPr>
          <w:rFonts w:ascii="Cambria" w:hAnsi="Cambria"/>
          <w:bCs/>
          <w:iCs/>
          <w:sz w:val="22"/>
        </w:rPr>
        <w:t>a pod</w:t>
      </w:r>
      <w:r w:rsidRPr="004842F0">
        <w:rPr>
          <w:rFonts w:ascii="Cambria" w:hAnsi="Cambria" w:cs="Proba Pro"/>
          <w:bCs/>
          <w:iCs/>
          <w:sz w:val="22"/>
        </w:rPr>
        <w:t>ľ</w:t>
      </w:r>
      <w:r w:rsidRPr="004842F0">
        <w:rPr>
          <w:rFonts w:ascii="Cambria" w:hAnsi="Cambria"/>
          <w:bCs/>
          <w:iCs/>
          <w:sz w:val="22"/>
        </w:rPr>
        <w:t xml:space="preserve">a tohto </w:t>
      </w:r>
      <w:r w:rsidRPr="004842F0">
        <w:rPr>
          <w:rFonts w:ascii="Cambria" w:hAnsi="Cambria" w:cs="Proba Pro"/>
          <w:bCs/>
          <w:iCs/>
          <w:sz w:val="22"/>
        </w:rPr>
        <w:t>bodu</w:t>
      </w:r>
      <w:r w:rsidRPr="004842F0">
        <w:rPr>
          <w:rFonts w:ascii="Cambria" w:hAnsi="Cambria"/>
          <w:bCs/>
          <w:iCs/>
          <w:sz w:val="22"/>
        </w:rPr>
        <w:t xml:space="preserve"> Zmluvy.</w:t>
      </w:r>
    </w:p>
    <w:p w14:paraId="259D4071" w14:textId="77777777" w:rsidR="00862FF2" w:rsidRPr="004842F0" w:rsidRDefault="00862FF2" w:rsidP="00426C94">
      <w:pPr>
        <w:numPr>
          <w:ilvl w:val="1"/>
          <w:numId w:val="16"/>
        </w:numPr>
        <w:spacing w:before="0" w:after="120" w:line="240" w:lineRule="auto"/>
        <w:jc w:val="both"/>
        <w:rPr>
          <w:rFonts w:ascii="Cambria" w:hAnsi="Cambria" w:cs="Arial"/>
          <w:b/>
          <w:sz w:val="22"/>
        </w:rPr>
      </w:pPr>
      <w:r w:rsidRPr="004842F0">
        <w:rPr>
          <w:rFonts w:ascii="Cambria" w:hAnsi="Cambria" w:cs="Arial"/>
          <w:b/>
          <w:sz w:val="22"/>
        </w:rPr>
        <w:lastRenderedPageBreak/>
        <w:t>Zmluvné sankcie</w:t>
      </w:r>
    </w:p>
    <w:p w14:paraId="1CBDE5D3" w14:textId="77777777"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t>V</w:t>
      </w:r>
      <w:r w:rsidRPr="004842F0">
        <w:rPr>
          <w:rFonts w:ascii="Cambria" w:hAnsi="Cambria" w:cs="Calibri"/>
          <w:bCs/>
          <w:iCs/>
          <w:sz w:val="22"/>
        </w:rPr>
        <w:t> </w:t>
      </w:r>
      <w:r w:rsidRPr="004842F0">
        <w:rPr>
          <w:rFonts w:ascii="Cambria" w:hAnsi="Cambria"/>
          <w:bCs/>
          <w:iCs/>
          <w:sz w:val="22"/>
        </w:rPr>
        <w:t>pr</w:t>
      </w:r>
      <w:r w:rsidRPr="004842F0">
        <w:rPr>
          <w:rFonts w:ascii="Cambria" w:hAnsi="Cambria" w:cs="Proba Pro"/>
          <w:bCs/>
          <w:iCs/>
          <w:sz w:val="22"/>
        </w:rPr>
        <w:t>í</w:t>
      </w:r>
      <w:r w:rsidRPr="004842F0">
        <w:rPr>
          <w:rFonts w:ascii="Cambria" w:hAnsi="Cambria"/>
          <w:bCs/>
          <w:iCs/>
          <w:sz w:val="22"/>
        </w:rPr>
        <w:t xml:space="preserve">pade, </w:t>
      </w:r>
      <w:r w:rsidRPr="004842F0">
        <w:rPr>
          <w:rFonts w:ascii="Cambria" w:hAnsi="Cambria" w:cs="Proba Pro"/>
          <w:bCs/>
          <w:iCs/>
          <w:sz w:val="22"/>
        </w:rPr>
        <w:t>ž</w:t>
      </w:r>
      <w:r w:rsidRPr="004842F0">
        <w:rPr>
          <w:rFonts w:ascii="Cambria" w:hAnsi="Cambria"/>
          <w:bCs/>
          <w:iCs/>
          <w:sz w:val="22"/>
        </w:rPr>
        <w:t>e nastane niektor</w:t>
      </w:r>
      <w:r w:rsidRPr="004842F0">
        <w:rPr>
          <w:rFonts w:ascii="Cambria" w:hAnsi="Cambria" w:cs="Proba Pro"/>
          <w:bCs/>
          <w:iCs/>
          <w:sz w:val="22"/>
        </w:rPr>
        <w:t>á</w:t>
      </w:r>
      <w:r w:rsidRPr="004842F0">
        <w:rPr>
          <w:rFonts w:ascii="Cambria" w:hAnsi="Cambria"/>
          <w:bCs/>
          <w:iCs/>
          <w:sz w:val="22"/>
        </w:rPr>
        <w:t xml:space="preserve"> z</w:t>
      </w:r>
      <w:r w:rsidRPr="004842F0">
        <w:rPr>
          <w:rFonts w:ascii="Cambria" w:hAnsi="Cambria" w:cs="Calibri"/>
          <w:bCs/>
          <w:iCs/>
          <w:sz w:val="22"/>
        </w:rPr>
        <w:t> </w:t>
      </w:r>
      <w:r w:rsidRPr="004842F0">
        <w:rPr>
          <w:rFonts w:ascii="Cambria" w:hAnsi="Cambria"/>
          <w:bCs/>
          <w:iCs/>
          <w:sz w:val="22"/>
        </w:rPr>
        <w:t>ni</w:t>
      </w:r>
      <w:r w:rsidRPr="004842F0">
        <w:rPr>
          <w:rFonts w:ascii="Cambria" w:hAnsi="Cambria" w:cs="Proba Pro"/>
          <w:bCs/>
          <w:iCs/>
          <w:sz w:val="22"/>
        </w:rPr>
        <w:t>žš</w:t>
      </w:r>
      <w:r w:rsidRPr="004842F0">
        <w:rPr>
          <w:rFonts w:ascii="Cambria" w:hAnsi="Cambria"/>
          <w:bCs/>
          <w:iCs/>
          <w:sz w:val="22"/>
        </w:rPr>
        <w:t>ie uveden</w:t>
      </w:r>
      <w:r w:rsidRPr="004842F0">
        <w:rPr>
          <w:rFonts w:ascii="Cambria" w:hAnsi="Cambria" w:cs="Proba Pro"/>
          <w:bCs/>
          <w:iCs/>
          <w:sz w:val="22"/>
        </w:rPr>
        <w:t>ý</w:t>
      </w:r>
      <w:r w:rsidRPr="004842F0">
        <w:rPr>
          <w:rFonts w:ascii="Cambria" w:hAnsi="Cambria"/>
          <w:bCs/>
          <w:iCs/>
          <w:sz w:val="22"/>
        </w:rPr>
        <w:t>ch okolnost</w:t>
      </w:r>
      <w:r w:rsidRPr="004842F0">
        <w:rPr>
          <w:rFonts w:ascii="Cambria" w:hAnsi="Cambria" w:cs="Proba Pro"/>
          <w:bCs/>
          <w:iCs/>
          <w:sz w:val="22"/>
        </w:rPr>
        <w:t>í</w:t>
      </w:r>
      <w:r w:rsidRPr="004842F0">
        <w:rPr>
          <w:rFonts w:ascii="Cambria" w:hAnsi="Cambria"/>
          <w:bCs/>
          <w:iCs/>
          <w:sz w:val="22"/>
        </w:rPr>
        <w:t xml:space="preserve"> m</w:t>
      </w:r>
      <w:r w:rsidRPr="004842F0">
        <w:rPr>
          <w:rFonts w:ascii="Cambria" w:hAnsi="Cambria" w:cs="Proba Pro"/>
          <w:bCs/>
          <w:iCs/>
          <w:sz w:val="22"/>
        </w:rPr>
        <w:t>á</w:t>
      </w:r>
      <w:r w:rsidRPr="004842F0">
        <w:rPr>
          <w:rFonts w:ascii="Cambria" w:hAnsi="Cambria"/>
          <w:bCs/>
          <w:iCs/>
          <w:sz w:val="22"/>
        </w:rPr>
        <w:t xml:space="preserve"> Objedn</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 xml:space="preserve"> na z</w:t>
      </w:r>
      <w:r w:rsidRPr="004842F0">
        <w:rPr>
          <w:rFonts w:ascii="Cambria" w:hAnsi="Cambria" w:cs="Proba Pro"/>
          <w:bCs/>
          <w:iCs/>
          <w:sz w:val="22"/>
        </w:rPr>
        <w:t>á</w:t>
      </w:r>
      <w:r w:rsidRPr="004842F0">
        <w:rPr>
          <w:rFonts w:ascii="Cambria" w:hAnsi="Cambria"/>
          <w:bCs/>
          <w:iCs/>
          <w:sz w:val="22"/>
        </w:rPr>
        <w:t>klade fakt</w:t>
      </w:r>
      <w:r w:rsidRPr="004842F0">
        <w:rPr>
          <w:rFonts w:ascii="Cambria" w:hAnsi="Cambria" w:cs="Proba Pro"/>
          <w:bCs/>
          <w:iCs/>
          <w:sz w:val="22"/>
        </w:rPr>
        <w:t>ú</w:t>
      </w:r>
      <w:r w:rsidRPr="004842F0">
        <w:rPr>
          <w:rFonts w:ascii="Cambria" w:hAnsi="Cambria"/>
          <w:bCs/>
          <w:iCs/>
          <w:sz w:val="22"/>
        </w:rPr>
        <w:t>ry n</w:t>
      </w:r>
      <w:r w:rsidRPr="004842F0">
        <w:rPr>
          <w:rFonts w:ascii="Cambria" w:hAnsi="Cambria" w:cs="Proba Pro"/>
          <w:bCs/>
          <w:iCs/>
          <w:sz w:val="22"/>
        </w:rPr>
        <w:t>á</w:t>
      </w:r>
      <w:r w:rsidRPr="004842F0">
        <w:rPr>
          <w:rFonts w:ascii="Cambria" w:hAnsi="Cambria"/>
          <w:bCs/>
          <w:iCs/>
          <w:sz w:val="22"/>
        </w:rPr>
        <w:t>rok po</w:t>
      </w:r>
      <w:r w:rsidRPr="004842F0">
        <w:rPr>
          <w:rFonts w:ascii="Cambria" w:hAnsi="Cambria" w:cs="Proba Pro"/>
          <w:bCs/>
          <w:iCs/>
          <w:sz w:val="22"/>
        </w:rPr>
        <w:t>ž</w:t>
      </w:r>
      <w:r w:rsidRPr="004842F0">
        <w:rPr>
          <w:rFonts w:ascii="Cambria" w:hAnsi="Cambria"/>
          <w:bCs/>
          <w:iCs/>
          <w:sz w:val="22"/>
        </w:rPr>
        <w:t>adova</w:t>
      </w:r>
      <w:r w:rsidRPr="004842F0">
        <w:rPr>
          <w:rFonts w:ascii="Cambria" w:hAnsi="Cambria" w:cs="Proba Pro"/>
          <w:bCs/>
          <w:iCs/>
          <w:sz w:val="22"/>
        </w:rPr>
        <w:t>ť</w:t>
      </w:r>
      <w:r w:rsidRPr="004842F0">
        <w:rPr>
          <w:rFonts w:ascii="Cambria" w:hAnsi="Cambria"/>
          <w:bCs/>
          <w:iCs/>
          <w:sz w:val="22"/>
        </w:rPr>
        <w:t xml:space="preserve"> od Zhotovite</w:t>
      </w:r>
      <w:r w:rsidRPr="004842F0">
        <w:rPr>
          <w:rFonts w:ascii="Cambria" w:hAnsi="Cambria" w:cs="Proba Pro"/>
          <w:bCs/>
          <w:iCs/>
          <w:sz w:val="22"/>
        </w:rPr>
        <w:t>ľ</w:t>
      </w:r>
      <w:r w:rsidRPr="004842F0">
        <w:rPr>
          <w:rFonts w:ascii="Cambria" w:hAnsi="Cambria"/>
          <w:bCs/>
          <w:iCs/>
          <w:sz w:val="22"/>
        </w:rPr>
        <w:t>a zaplatenie a</w:t>
      </w:r>
      <w:r w:rsidRPr="004842F0">
        <w:rPr>
          <w:rFonts w:ascii="Cambria" w:hAnsi="Cambria" w:cs="Calibri"/>
          <w:bCs/>
          <w:iCs/>
          <w:sz w:val="22"/>
        </w:rPr>
        <w:t> </w:t>
      </w:r>
      <w:r w:rsidRPr="004842F0">
        <w:rPr>
          <w:rFonts w:ascii="Cambria" w:hAnsi="Cambria"/>
          <w:bCs/>
          <w:iCs/>
          <w:sz w:val="22"/>
        </w:rPr>
        <w:t>Zhotovite</w:t>
      </w:r>
      <w:r w:rsidRPr="004842F0">
        <w:rPr>
          <w:rFonts w:ascii="Cambria" w:hAnsi="Cambria" w:cs="Proba Pro"/>
          <w:bCs/>
          <w:iCs/>
          <w:sz w:val="22"/>
        </w:rPr>
        <w:t>ľ</w:t>
      </w:r>
      <w:r w:rsidRPr="004842F0">
        <w:rPr>
          <w:rFonts w:ascii="Cambria" w:hAnsi="Cambria"/>
          <w:bCs/>
          <w:iCs/>
          <w:sz w:val="22"/>
        </w:rPr>
        <w:t xml:space="preserve"> je v</w:t>
      </w:r>
      <w:r w:rsidRPr="004842F0">
        <w:rPr>
          <w:rFonts w:ascii="Cambria" w:hAnsi="Cambria" w:cs="Calibri"/>
          <w:bCs/>
          <w:iCs/>
          <w:sz w:val="22"/>
        </w:rPr>
        <w:t> </w:t>
      </w:r>
      <w:r w:rsidRPr="004842F0">
        <w:rPr>
          <w:rFonts w:ascii="Cambria" w:hAnsi="Cambria"/>
          <w:bCs/>
          <w:iCs/>
          <w:sz w:val="22"/>
        </w:rPr>
        <w:t>pr</w:t>
      </w:r>
      <w:r w:rsidRPr="004842F0">
        <w:rPr>
          <w:rFonts w:ascii="Cambria" w:hAnsi="Cambria" w:cs="Proba Pro"/>
          <w:bCs/>
          <w:iCs/>
          <w:sz w:val="22"/>
        </w:rPr>
        <w:t>í</w:t>
      </w:r>
      <w:r w:rsidRPr="004842F0">
        <w:rPr>
          <w:rFonts w:ascii="Cambria" w:hAnsi="Cambria"/>
          <w:bCs/>
          <w:iCs/>
          <w:sz w:val="22"/>
        </w:rPr>
        <w:t>pade uplatnenia tak</w:t>
      </w:r>
      <w:r w:rsidRPr="004842F0">
        <w:rPr>
          <w:rFonts w:ascii="Cambria" w:hAnsi="Cambria" w:cs="Proba Pro"/>
          <w:bCs/>
          <w:iCs/>
          <w:sz w:val="22"/>
        </w:rPr>
        <w:t>é</w:t>
      </w:r>
      <w:r w:rsidRPr="004842F0">
        <w:rPr>
          <w:rFonts w:ascii="Cambria" w:hAnsi="Cambria"/>
          <w:bCs/>
          <w:iCs/>
          <w:sz w:val="22"/>
        </w:rPr>
        <w:t>ho n</w:t>
      </w:r>
      <w:r w:rsidRPr="004842F0">
        <w:rPr>
          <w:rFonts w:ascii="Cambria" w:hAnsi="Cambria" w:cs="Proba Pro"/>
          <w:bCs/>
          <w:iCs/>
          <w:sz w:val="22"/>
        </w:rPr>
        <w:t>á</w:t>
      </w:r>
      <w:r w:rsidRPr="004842F0">
        <w:rPr>
          <w:rFonts w:ascii="Cambria" w:hAnsi="Cambria"/>
          <w:bCs/>
          <w:iCs/>
          <w:sz w:val="22"/>
        </w:rPr>
        <w:t>roku zo strany Objedn</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a povinn</w:t>
      </w:r>
      <w:r w:rsidRPr="004842F0">
        <w:rPr>
          <w:rFonts w:ascii="Cambria" w:hAnsi="Cambria" w:cs="Proba Pro"/>
          <w:bCs/>
          <w:iCs/>
          <w:sz w:val="22"/>
        </w:rPr>
        <w:t>ý</w:t>
      </w:r>
      <w:r w:rsidRPr="004842F0">
        <w:rPr>
          <w:rFonts w:ascii="Cambria" w:hAnsi="Cambria"/>
          <w:bCs/>
          <w:iCs/>
          <w:sz w:val="22"/>
        </w:rPr>
        <w:t xml:space="preserve"> Objedn</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ovi zaplati</w:t>
      </w:r>
      <w:r w:rsidRPr="004842F0">
        <w:rPr>
          <w:rFonts w:ascii="Cambria" w:hAnsi="Cambria" w:cs="Proba Pro"/>
          <w:bCs/>
          <w:iCs/>
          <w:sz w:val="22"/>
        </w:rPr>
        <w:t>ť</w:t>
      </w:r>
      <w:r w:rsidRPr="004842F0">
        <w:rPr>
          <w:rFonts w:ascii="Cambria" w:hAnsi="Cambria"/>
          <w:bCs/>
          <w:iCs/>
          <w:sz w:val="22"/>
        </w:rPr>
        <w:t xml:space="preserve"> nasledovn</w:t>
      </w:r>
      <w:r w:rsidRPr="004842F0">
        <w:rPr>
          <w:rFonts w:ascii="Cambria" w:hAnsi="Cambria" w:cs="Proba Pro"/>
          <w:bCs/>
          <w:iCs/>
          <w:sz w:val="22"/>
        </w:rPr>
        <w:t>é</w:t>
      </w:r>
      <w:r w:rsidRPr="004842F0">
        <w:rPr>
          <w:rFonts w:ascii="Cambria" w:hAnsi="Cambria"/>
          <w:bCs/>
          <w:iCs/>
          <w:sz w:val="22"/>
        </w:rPr>
        <w:t xml:space="preserve"> zmluvn</w:t>
      </w:r>
      <w:r w:rsidRPr="004842F0">
        <w:rPr>
          <w:rFonts w:ascii="Cambria" w:hAnsi="Cambria" w:cs="Proba Pro"/>
          <w:bCs/>
          <w:iCs/>
          <w:sz w:val="22"/>
        </w:rPr>
        <w:t>é</w:t>
      </w:r>
      <w:r w:rsidRPr="004842F0">
        <w:rPr>
          <w:rFonts w:ascii="Cambria" w:hAnsi="Cambria"/>
          <w:bCs/>
          <w:iCs/>
          <w:sz w:val="22"/>
        </w:rPr>
        <w:t xml:space="preserve"> pokuty (pre vyl</w:t>
      </w:r>
      <w:r w:rsidRPr="004842F0">
        <w:rPr>
          <w:rFonts w:ascii="Cambria" w:hAnsi="Cambria" w:cs="Proba Pro"/>
          <w:bCs/>
          <w:iCs/>
          <w:sz w:val="22"/>
        </w:rPr>
        <w:t>úč</w:t>
      </w:r>
      <w:r w:rsidRPr="004842F0">
        <w:rPr>
          <w:rFonts w:ascii="Cambria" w:hAnsi="Cambria"/>
          <w:bCs/>
          <w:iCs/>
          <w:sz w:val="22"/>
        </w:rPr>
        <w:t>enie pochybnost</w:t>
      </w:r>
      <w:r w:rsidRPr="004842F0">
        <w:rPr>
          <w:rFonts w:ascii="Cambria" w:hAnsi="Cambria" w:cs="Proba Pro"/>
          <w:bCs/>
          <w:iCs/>
          <w:sz w:val="22"/>
        </w:rPr>
        <w:t>í</w:t>
      </w:r>
      <w:r w:rsidRPr="004842F0">
        <w:rPr>
          <w:rFonts w:ascii="Cambria" w:hAnsi="Cambria"/>
          <w:bCs/>
          <w:iCs/>
          <w:sz w:val="22"/>
        </w:rPr>
        <w:t>, pre ka</w:t>
      </w:r>
      <w:r w:rsidRPr="004842F0">
        <w:rPr>
          <w:rFonts w:ascii="Cambria" w:hAnsi="Cambria" w:cs="Proba Pro"/>
          <w:bCs/>
          <w:iCs/>
          <w:sz w:val="22"/>
        </w:rPr>
        <w:t>ž</w:t>
      </w:r>
      <w:r w:rsidRPr="004842F0">
        <w:rPr>
          <w:rFonts w:ascii="Cambria" w:hAnsi="Cambria"/>
          <w:bCs/>
          <w:iCs/>
          <w:sz w:val="22"/>
        </w:rPr>
        <w:t>d</w:t>
      </w:r>
      <w:r w:rsidRPr="004842F0">
        <w:rPr>
          <w:rFonts w:ascii="Cambria" w:hAnsi="Cambria" w:cs="Proba Pro"/>
          <w:bCs/>
          <w:iCs/>
          <w:sz w:val="22"/>
        </w:rPr>
        <w:t>ý</w:t>
      </w:r>
      <w:r w:rsidRPr="004842F0">
        <w:rPr>
          <w:rFonts w:ascii="Cambria" w:hAnsi="Cambria"/>
          <w:bCs/>
          <w:iCs/>
          <w:sz w:val="22"/>
        </w:rPr>
        <w:t xml:space="preserve"> pr</w:t>
      </w:r>
      <w:r w:rsidRPr="004842F0">
        <w:rPr>
          <w:rFonts w:ascii="Cambria" w:hAnsi="Cambria" w:cs="Proba Pro"/>
          <w:bCs/>
          <w:iCs/>
          <w:sz w:val="22"/>
        </w:rPr>
        <w:t>í</w:t>
      </w:r>
      <w:r w:rsidRPr="004842F0">
        <w:rPr>
          <w:rFonts w:ascii="Cambria" w:hAnsi="Cambria"/>
          <w:bCs/>
          <w:iCs/>
          <w:sz w:val="22"/>
        </w:rPr>
        <w:t>pad, kedy nastane ak</w:t>
      </w:r>
      <w:r w:rsidRPr="004842F0">
        <w:rPr>
          <w:rFonts w:ascii="Cambria" w:hAnsi="Cambria" w:cs="Proba Pro"/>
          <w:bCs/>
          <w:iCs/>
          <w:sz w:val="22"/>
        </w:rPr>
        <w:t>á</w:t>
      </w:r>
      <w:r w:rsidRPr="004842F0">
        <w:rPr>
          <w:rFonts w:ascii="Cambria" w:hAnsi="Cambria"/>
          <w:bCs/>
          <w:iCs/>
          <w:sz w:val="22"/>
        </w:rPr>
        <w:t>ko</w:t>
      </w:r>
      <w:r w:rsidRPr="004842F0">
        <w:rPr>
          <w:rFonts w:ascii="Cambria" w:hAnsi="Cambria" w:cs="Proba Pro"/>
          <w:bCs/>
          <w:iCs/>
          <w:sz w:val="22"/>
        </w:rPr>
        <w:t>ľ</w:t>
      </w:r>
      <w:r w:rsidRPr="004842F0">
        <w:rPr>
          <w:rFonts w:ascii="Cambria" w:hAnsi="Cambria"/>
          <w:bCs/>
          <w:iCs/>
          <w:sz w:val="22"/>
        </w:rPr>
        <w:t>vek z</w:t>
      </w:r>
      <w:r w:rsidRPr="004842F0">
        <w:rPr>
          <w:rFonts w:ascii="Cambria" w:hAnsi="Cambria" w:cs="Calibri"/>
          <w:bCs/>
          <w:iCs/>
          <w:sz w:val="22"/>
        </w:rPr>
        <w:t> </w:t>
      </w:r>
      <w:r w:rsidRPr="004842F0">
        <w:rPr>
          <w:rFonts w:ascii="Cambria" w:hAnsi="Cambria"/>
          <w:bCs/>
          <w:iCs/>
          <w:sz w:val="22"/>
        </w:rPr>
        <w:t>ni</w:t>
      </w:r>
      <w:r w:rsidRPr="004842F0">
        <w:rPr>
          <w:rFonts w:ascii="Cambria" w:hAnsi="Cambria" w:cs="Proba Pro"/>
          <w:bCs/>
          <w:iCs/>
          <w:sz w:val="22"/>
        </w:rPr>
        <w:t>žš</w:t>
      </w:r>
      <w:r w:rsidRPr="004842F0">
        <w:rPr>
          <w:rFonts w:ascii="Cambria" w:hAnsi="Cambria"/>
          <w:bCs/>
          <w:iCs/>
          <w:sz w:val="22"/>
        </w:rPr>
        <w:t>ie uveden</w:t>
      </w:r>
      <w:r w:rsidRPr="004842F0">
        <w:rPr>
          <w:rFonts w:ascii="Cambria" w:hAnsi="Cambria" w:cs="Proba Pro"/>
          <w:bCs/>
          <w:iCs/>
          <w:sz w:val="22"/>
        </w:rPr>
        <w:t>ý</w:t>
      </w:r>
      <w:r w:rsidRPr="004842F0">
        <w:rPr>
          <w:rFonts w:ascii="Cambria" w:hAnsi="Cambria"/>
          <w:bCs/>
          <w:iCs/>
          <w:sz w:val="22"/>
        </w:rPr>
        <w:t>ch okolnost</w:t>
      </w:r>
      <w:r w:rsidRPr="004842F0">
        <w:rPr>
          <w:rFonts w:ascii="Cambria" w:hAnsi="Cambria" w:cs="Proba Pro"/>
          <w:bCs/>
          <w:iCs/>
          <w:sz w:val="22"/>
        </w:rPr>
        <w:t>í</w:t>
      </w:r>
      <w:r w:rsidRPr="004842F0">
        <w:rPr>
          <w:rFonts w:ascii="Cambria" w:hAnsi="Cambria"/>
          <w:bCs/>
          <w:iCs/>
          <w:sz w:val="22"/>
        </w:rPr>
        <w:t>, t. j. kedyko</w:t>
      </w:r>
      <w:r w:rsidRPr="004842F0">
        <w:rPr>
          <w:rFonts w:ascii="Cambria" w:hAnsi="Cambria" w:cs="Proba Pro"/>
          <w:bCs/>
          <w:iCs/>
          <w:sz w:val="22"/>
        </w:rPr>
        <w:t>ľ</w:t>
      </w:r>
      <w:r w:rsidRPr="004842F0">
        <w:rPr>
          <w:rFonts w:ascii="Cambria" w:hAnsi="Cambria"/>
          <w:bCs/>
          <w:iCs/>
          <w:sz w:val="22"/>
        </w:rPr>
        <w:t>vek aj opakovane):</w:t>
      </w:r>
    </w:p>
    <w:p w14:paraId="62FCAC3A" w14:textId="4D29665A" w:rsidR="00C94980" w:rsidRPr="00C94980" w:rsidRDefault="00C225BB" w:rsidP="00426C94">
      <w:pPr>
        <w:numPr>
          <w:ilvl w:val="3"/>
          <w:numId w:val="16"/>
        </w:numPr>
        <w:spacing w:before="0" w:after="120" w:line="240" w:lineRule="auto"/>
        <w:jc w:val="both"/>
        <w:rPr>
          <w:rFonts w:ascii="Cambria" w:hAnsi="Cambria" w:cs="Arial"/>
          <w:sz w:val="22"/>
        </w:rPr>
      </w:pPr>
      <w:bookmarkStart w:id="68" w:name="_Ref19798953"/>
      <w:r w:rsidRPr="004842F0">
        <w:rPr>
          <w:rFonts w:ascii="Cambria" w:hAnsi="Cambria" w:cs="Arial"/>
          <w:sz w:val="22"/>
        </w:rPr>
        <w:t>V</w:t>
      </w:r>
      <w:r w:rsidRPr="004842F0">
        <w:rPr>
          <w:rFonts w:ascii="Cambria" w:hAnsi="Cambria" w:cs="Calibri"/>
          <w:sz w:val="22"/>
        </w:rPr>
        <w:t> </w:t>
      </w:r>
      <w:r w:rsidRPr="004842F0">
        <w:rPr>
          <w:rFonts w:ascii="Cambria" w:hAnsi="Cambria" w:cs="Arial"/>
          <w:sz w:val="22"/>
        </w:rPr>
        <w:t>prípade omeškania Zhotoviteľa s</w:t>
      </w:r>
      <w:r w:rsidR="00C94980">
        <w:rPr>
          <w:rFonts w:ascii="Cambria" w:hAnsi="Cambria" w:cs="Calibri"/>
          <w:sz w:val="22"/>
        </w:rPr>
        <w:t xml:space="preserve"> vykonaním </w:t>
      </w:r>
      <w:r w:rsidR="00E20477">
        <w:rPr>
          <w:rFonts w:ascii="Cambria" w:hAnsi="Cambria" w:cs="Calibri"/>
          <w:sz w:val="22"/>
        </w:rPr>
        <w:t xml:space="preserve">Diela alebo jeho časti </w:t>
      </w:r>
      <w:r w:rsidR="00641C58">
        <w:rPr>
          <w:rFonts w:ascii="Cambria" w:hAnsi="Cambria" w:cs="Calibri"/>
          <w:sz w:val="22"/>
        </w:rPr>
        <w:t xml:space="preserve">v príslušnej Lehote </w:t>
      </w:r>
      <w:r w:rsidR="00E20477">
        <w:rPr>
          <w:rFonts w:ascii="Cambria" w:hAnsi="Cambria" w:cs="Calibri"/>
          <w:sz w:val="22"/>
        </w:rPr>
        <w:t xml:space="preserve">plnenia podľa bodu </w:t>
      </w:r>
      <w:r w:rsidR="00E20477">
        <w:rPr>
          <w:rFonts w:ascii="Cambria" w:hAnsi="Cambria" w:cs="Calibri"/>
          <w:sz w:val="22"/>
        </w:rPr>
        <w:fldChar w:fldCharType="begin"/>
      </w:r>
      <w:r w:rsidR="00E20477">
        <w:rPr>
          <w:rFonts w:ascii="Cambria" w:hAnsi="Cambria" w:cs="Calibri"/>
          <w:sz w:val="22"/>
        </w:rPr>
        <w:instrText xml:space="preserve"> REF _Ref19793288 \r \h </w:instrText>
      </w:r>
      <w:r w:rsidR="00E20477">
        <w:rPr>
          <w:rFonts w:ascii="Cambria" w:hAnsi="Cambria" w:cs="Calibri"/>
          <w:sz w:val="22"/>
        </w:rPr>
      </w:r>
      <w:r w:rsidR="00E20477">
        <w:rPr>
          <w:rFonts w:ascii="Cambria" w:hAnsi="Cambria" w:cs="Calibri"/>
          <w:sz w:val="22"/>
        </w:rPr>
        <w:fldChar w:fldCharType="separate"/>
      </w:r>
      <w:r w:rsidR="00E20477">
        <w:rPr>
          <w:rFonts w:ascii="Cambria" w:hAnsi="Cambria" w:cs="Calibri"/>
          <w:sz w:val="22"/>
        </w:rPr>
        <w:t>3.4.2</w:t>
      </w:r>
      <w:r w:rsidR="00E20477">
        <w:rPr>
          <w:rFonts w:ascii="Cambria" w:hAnsi="Cambria" w:cs="Calibri"/>
          <w:sz w:val="22"/>
        </w:rPr>
        <w:fldChar w:fldCharType="end"/>
      </w:r>
      <w:r w:rsidR="00E20477">
        <w:rPr>
          <w:rFonts w:ascii="Cambria" w:hAnsi="Cambria" w:cs="Calibri"/>
          <w:sz w:val="22"/>
        </w:rPr>
        <w:t xml:space="preserve"> tejto Zmluvy</w:t>
      </w:r>
      <w:r w:rsidR="00641C58">
        <w:rPr>
          <w:rFonts w:ascii="Cambria" w:hAnsi="Cambria" w:cs="Calibri"/>
          <w:sz w:val="22"/>
        </w:rPr>
        <w:t xml:space="preserve"> má Objednávateľ nárok na zaplatenie zmluvnej pokuty vo výške </w:t>
      </w:r>
      <w:r w:rsidR="002C7EF3">
        <w:rPr>
          <w:rFonts w:ascii="Cambria" w:hAnsi="Cambria" w:cs="Calibri"/>
          <w:sz w:val="22"/>
          <w:lang w:val="en-US"/>
        </w:rPr>
        <w:t>0,05</w:t>
      </w:r>
      <w:r w:rsidR="00641C58">
        <w:rPr>
          <w:rFonts w:ascii="Cambria" w:hAnsi="Cambria" w:cs="Calibri"/>
          <w:sz w:val="22"/>
          <w:lang w:val="en-US"/>
        </w:rPr>
        <w:t xml:space="preserve"> </w:t>
      </w:r>
      <w:r w:rsidR="00641C58" w:rsidRPr="004842F0">
        <w:rPr>
          <w:rFonts w:ascii="Cambria" w:hAnsi="Cambria" w:cs="Arial"/>
          <w:sz w:val="22"/>
        </w:rPr>
        <w:t>% zo Zmluvnej ceny</w:t>
      </w:r>
      <w:r w:rsidR="00641C58" w:rsidRPr="00641C58">
        <w:rPr>
          <w:rFonts w:ascii="Cambria" w:hAnsi="Cambria" w:cs="Arial"/>
          <w:sz w:val="22"/>
        </w:rPr>
        <w:t xml:space="preserve"> </w:t>
      </w:r>
      <w:r w:rsidR="00641C58" w:rsidRPr="004842F0">
        <w:rPr>
          <w:rFonts w:ascii="Cambria" w:hAnsi="Cambria" w:cs="Arial"/>
          <w:sz w:val="22"/>
        </w:rPr>
        <w:t>a</w:t>
      </w:r>
      <w:r w:rsidR="00641C58" w:rsidRPr="004842F0">
        <w:rPr>
          <w:rFonts w:ascii="Cambria" w:hAnsi="Cambria" w:cs="Calibri"/>
          <w:sz w:val="22"/>
        </w:rPr>
        <w:t> </w:t>
      </w:r>
      <w:r w:rsidR="00641C58" w:rsidRPr="004842F0">
        <w:rPr>
          <w:rFonts w:ascii="Cambria" w:hAnsi="Cambria" w:cs="Arial"/>
          <w:sz w:val="22"/>
        </w:rPr>
        <w:t>to za každý aj začatý deň omeškania;</w:t>
      </w:r>
      <w:bookmarkEnd w:id="68"/>
    </w:p>
    <w:p w14:paraId="4B6E251F" w14:textId="06E69446" w:rsidR="002C7EF3" w:rsidRDefault="002C7EF3" w:rsidP="002C7EF3">
      <w:pPr>
        <w:numPr>
          <w:ilvl w:val="3"/>
          <w:numId w:val="16"/>
        </w:numPr>
        <w:spacing w:before="0" w:after="120" w:line="240" w:lineRule="auto"/>
        <w:jc w:val="both"/>
        <w:rPr>
          <w:rFonts w:ascii="Cambria" w:hAnsi="Cambria" w:cs="Arial"/>
          <w:sz w:val="22"/>
        </w:rPr>
      </w:pPr>
      <w:r w:rsidRPr="004842F0">
        <w:rPr>
          <w:rFonts w:ascii="Cambria" w:hAnsi="Cambria" w:cs="Arial"/>
          <w:sz w:val="22"/>
        </w:rPr>
        <w:t>V</w:t>
      </w:r>
      <w:r w:rsidRPr="004842F0">
        <w:rPr>
          <w:rFonts w:ascii="Cambria" w:hAnsi="Cambria" w:cs="Calibri"/>
          <w:sz w:val="22"/>
        </w:rPr>
        <w:t> </w:t>
      </w:r>
      <w:r w:rsidRPr="004842F0">
        <w:rPr>
          <w:rFonts w:ascii="Cambria" w:hAnsi="Cambria" w:cs="Arial"/>
          <w:sz w:val="22"/>
        </w:rPr>
        <w:t>prípade omeškania Zhotoviteľa s</w:t>
      </w:r>
      <w:r>
        <w:rPr>
          <w:rFonts w:ascii="Cambria" w:hAnsi="Cambria" w:cs="Calibri"/>
          <w:sz w:val="22"/>
        </w:rPr>
        <w:t xml:space="preserve"> vykonaním ktoréhokoľvek </w:t>
      </w:r>
      <w:ins w:id="69" w:author="Tomas Uricek" w:date="2020-05-20T15:02:00Z">
        <w:r w:rsidR="00CB1560">
          <w:rPr>
            <w:rFonts w:ascii="Cambria" w:hAnsi="Cambria" w:cs="Calibri"/>
            <w:sz w:val="22"/>
          </w:rPr>
          <w:t xml:space="preserve">„združeného“ </w:t>
        </w:r>
      </w:ins>
      <w:r>
        <w:rPr>
          <w:rFonts w:ascii="Cambria" w:hAnsi="Cambria" w:cs="Calibri"/>
          <w:sz w:val="22"/>
        </w:rPr>
        <w:t>plnenia</w:t>
      </w:r>
      <w:ins w:id="70" w:author="Tomas Uricek" w:date="2020-05-20T15:03:00Z">
        <w:r w:rsidR="00CB1560">
          <w:rPr>
            <w:rFonts w:ascii="Cambria" w:hAnsi="Cambria" w:cs="Calibri"/>
            <w:sz w:val="22"/>
          </w:rPr>
          <w:t xml:space="preserve"> (v časovom Harmonograme realizácie Diela (Príloha č. B.5a Súťažných podkladov)</w:t>
        </w:r>
      </w:ins>
      <w:ins w:id="71" w:author="Tomas Uricek" w:date="2020-05-20T15:04:00Z">
        <w:r w:rsidR="0098620C">
          <w:rPr>
            <w:rFonts w:ascii="Cambria" w:hAnsi="Cambria" w:cs="Calibri"/>
            <w:sz w:val="22"/>
          </w:rPr>
          <w:t xml:space="preserve"> podfarbeného tmavomodrou farbou)</w:t>
        </w:r>
      </w:ins>
      <w:r>
        <w:rPr>
          <w:rFonts w:ascii="Cambria" w:hAnsi="Cambria" w:cs="Calibri"/>
          <w:sz w:val="22"/>
        </w:rPr>
        <w:t xml:space="preserve"> v príslušnej lehote v zmysle </w:t>
      </w:r>
      <w:r w:rsidR="0075791A">
        <w:rPr>
          <w:rFonts w:ascii="Cambria" w:hAnsi="Cambria" w:cs="Calibri"/>
          <w:sz w:val="22"/>
        </w:rPr>
        <w:t xml:space="preserve">časového </w:t>
      </w:r>
      <w:r>
        <w:rPr>
          <w:rFonts w:ascii="Cambria" w:hAnsi="Cambria" w:cs="Calibri"/>
          <w:sz w:val="22"/>
        </w:rPr>
        <w:t xml:space="preserve">Harmonogramu </w:t>
      </w:r>
      <w:r w:rsidR="0075791A">
        <w:rPr>
          <w:rFonts w:ascii="Cambria" w:hAnsi="Cambria" w:cs="Calibri"/>
          <w:sz w:val="22"/>
        </w:rPr>
        <w:t xml:space="preserve">realizácie Diela </w:t>
      </w:r>
      <w:r>
        <w:rPr>
          <w:rFonts w:ascii="Cambria" w:hAnsi="Cambria" w:cs="Calibri"/>
          <w:sz w:val="22"/>
        </w:rPr>
        <w:t xml:space="preserve">(okrem plnení podľa písm. </w:t>
      </w:r>
      <w:r>
        <w:rPr>
          <w:rFonts w:ascii="Cambria" w:hAnsi="Cambria" w:cs="Calibri"/>
          <w:sz w:val="22"/>
        </w:rPr>
        <w:fldChar w:fldCharType="begin"/>
      </w:r>
      <w:r>
        <w:rPr>
          <w:rFonts w:ascii="Cambria" w:hAnsi="Cambria" w:cs="Calibri"/>
          <w:sz w:val="22"/>
        </w:rPr>
        <w:instrText xml:space="preserve"> REF _Ref19798953 \r \h </w:instrText>
      </w:r>
      <w:r>
        <w:rPr>
          <w:rFonts w:ascii="Cambria" w:hAnsi="Cambria" w:cs="Calibri"/>
          <w:sz w:val="22"/>
        </w:rPr>
      </w:r>
      <w:r>
        <w:rPr>
          <w:rFonts w:ascii="Cambria" w:hAnsi="Cambria" w:cs="Calibri"/>
          <w:sz w:val="22"/>
        </w:rPr>
        <w:fldChar w:fldCharType="separate"/>
      </w:r>
      <w:r w:rsidR="00EE7B40">
        <w:rPr>
          <w:rFonts w:ascii="Cambria" w:hAnsi="Cambria" w:cs="Calibri"/>
          <w:sz w:val="22"/>
        </w:rPr>
        <w:t>a)</w:t>
      </w:r>
      <w:r>
        <w:rPr>
          <w:rFonts w:ascii="Cambria" w:hAnsi="Cambria" w:cs="Calibri"/>
          <w:sz w:val="22"/>
        </w:rPr>
        <w:fldChar w:fldCharType="end"/>
      </w:r>
      <w:r>
        <w:rPr>
          <w:rFonts w:ascii="Cambria" w:hAnsi="Cambria" w:cs="Calibri"/>
          <w:sz w:val="22"/>
        </w:rPr>
        <w:t xml:space="preserve"> vyššie)  má Objednávateľ nárok na zaplatenie zmluvnej pokuty vo výške </w:t>
      </w:r>
      <w:r w:rsidR="0075791A">
        <w:rPr>
          <w:rFonts w:ascii="Cambria" w:hAnsi="Cambria" w:cs="Calibri"/>
          <w:sz w:val="22"/>
          <w:lang w:val="en-US"/>
        </w:rPr>
        <w:t xml:space="preserve">0,01 </w:t>
      </w:r>
      <w:r w:rsidRPr="004842F0">
        <w:rPr>
          <w:rFonts w:ascii="Cambria" w:hAnsi="Cambria" w:cs="Arial"/>
          <w:sz w:val="22"/>
        </w:rPr>
        <w:t>% zo Zmluvnej ceny</w:t>
      </w:r>
      <w:r w:rsidRPr="00641C58">
        <w:rPr>
          <w:rFonts w:ascii="Cambria" w:hAnsi="Cambria" w:cs="Arial"/>
          <w:sz w:val="22"/>
        </w:rPr>
        <w:t xml:space="preserve"> </w:t>
      </w:r>
      <w:r w:rsidRPr="004842F0">
        <w:rPr>
          <w:rFonts w:ascii="Cambria" w:hAnsi="Cambria" w:cs="Arial"/>
          <w:sz w:val="22"/>
        </w:rPr>
        <w:t>a</w:t>
      </w:r>
      <w:r w:rsidRPr="004842F0">
        <w:rPr>
          <w:rFonts w:ascii="Cambria" w:hAnsi="Cambria" w:cs="Calibri"/>
          <w:sz w:val="22"/>
        </w:rPr>
        <w:t> </w:t>
      </w:r>
      <w:r w:rsidRPr="004842F0">
        <w:rPr>
          <w:rFonts w:ascii="Cambria" w:hAnsi="Cambria" w:cs="Arial"/>
          <w:sz w:val="22"/>
        </w:rPr>
        <w:t>to za každý aj začatý deň omeškania;</w:t>
      </w:r>
    </w:p>
    <w:p w14:paraId="30FC470F" w14:textId="7038F3BA" w:rsidR="00862FF2" w:rsidRPr="004842F0" w:rsidRDefault="00862FF2" w:rsidP="00426C94">
      <w:pPr>
        <w:numPr>
          <w:ilvl w:val="3"/>
          <w:numId w:val="16"/>
        </w:numPr>
        <w:spacing w:before="0" w:after="120" w:line="240" w:lineRule="auto"/>
        <w:jc w:val="both"/>
        <w:rPr>
          <w:rFonts w:ascii="Cambria" w:hAnsi="Cambria" w:cs="Arial"/>
          <w:sz w:val="22"/>
        </w:rPr>
      </w:pPr>
      <w:bookmarkStart w:id="72" w:name="_Ref485124812"/>
      <w:r w:rsidRPr="004842F0">
        <w:rPr>
          <w:rFonts w:ascii="Cambria" w:hAnsi="Cambria" w:cs="Arial"/>
          <w:sz w:val="22"/>
        </w:rPr>
        <w:t>V</w:t>
      </w:r>
      <w:r w:rsidRPr="004842F0">
        <w:rPr>
          <w:rFonts w:ascii="Cambria" w:hAnsi="Cambria" w:cs="Calibri"/>
          <w:sz w:val="22"/>
        </w:rPr>
        <w:t> </w:t>
      </w:r>
      <w:r w:rsidRPr="004842F0">
        <w:rPr>
          <w:rFonts w:ascii="Cambria" w:hAnsi="Cambria" w:cs="Arial"/>
          <w:sz w:val="22"/>
        </w:rPr>
        <w:t>pr</w:t>
      </w:r>
      <w:r w:rsidRPr="004842F0">
        <w:rPr>
          <w:rFonts w:ascii="Cambria" w:hAnsi="Cambria" w:cs="Proba Pro"/>
          <w:sz w:val="22"/>
        </w:rPr>
        <w:t>í</w:t>
      </w:r>
      <w:r w:rsidRPr="004842F0">
        <w:rPr>
          <w:rFonts w:ascii="Cambria" w:hAnsi="Cambria" w:cs="Arial"/>
          <w:sz w:val="22"/>
        </w:rPr>
        <w:t>pade ome</w:t>
      </w:r>
      <w:r w:rsidRPr="004842F0">
        <w:rPr>
          <w:rFonts w:ascii="Cambria" w:hAnsi="Cambria" w:cs="Proba Pro"/>
          <w:sz w:val="22"/>
        </w:rPr>
        <w:t>š</w:t>
      </w:r>
      <w:r w:rsidRPr="004842F0">
        <w:rPr>
          <w:rFonts w:ascii="Cambria" w:hAnsi="Cambria" w:cs="Arial"/>
          <w:sz w:val="22"/>
        </w:rPr>
        <w:t>kania Zhotoviteľa s</w:t>
      </w:r>
      <w:r w:rsidRPr="004842F0">
        <w:rPr>
          <w:rFonts w:ascii="Cambria" w:hAnsi="Cambria" w:cs="Calibri"/>
          <w:sz w:val="22"/>
        </w:rPr>
        <w:t> </w:t>
      </w:r>
      <w:r w:rsidRPr="004842F0">
        <w:rPr>
          <w:rFonts w:ascii="Cambria" w:hAnsi="Cambria" w:cs="Arial"/>
          <w:sz w:val="22"/>
        </w:rPr>
        <w:t>odstr</w:t>
      </w:r>
      <w:r w:rsidRPr="004842F0">
        <w:rPr>
          <w:rFonts w:ascii="Cambria" w:hAnsi="Cambria" w:cs="Proba Pro"/>
          <w:sz w:val="22"/>
        </w:rPr>
        <w:t>á</w:t>
      </w:r>
      <w:r w:rsidRPr="004842F0">
        <w:rPr>
          <w:rFonts w:ascii="Cambria" w:hAnsi="Cambria" w:cs="Arial"/>
          <w:sz w:val="22"/>
        </w:rPr>
        <w:t>nen</w:t>
      </w:r>
      <w:r w:rsidRPr="004842F0">
        <w:rPr>
          <w:rFonts w:ascii="Cambria" w:hAnsi="Cambria" w:cs="Proba Pro"/>
          <w:sz w:val="22"/>
        </w:rPr>
        <w:t>í</w:t>
      </w:r>
      <w:r w:rsidRPr="004842F0">
        <w:rPr>
          <w:rFonts w:ascii="Cambria" w:hAnsi="Cambria" w:cs="Arial"/>
          <w:sz w:val="22"/>
        </w:rPr>
        <w:t>m v</w:t>
      </w:r>
      <w:r w:rsidRPr="004842F0">
        <w:rPr>
          <w:rFonts w:ascii="Cambria" w:hAnsi="Cambria" w:cs="Proba Pro"/>
          <w:sz w:val="22"/>
        </w:rPr>
        <w:t>á</w:t>
      </w:r>
      <w:r w:rsidRPr="004842F0">
        <w:rPr>
          <w:rFonts w:ascii="Cambria" w:hAnsi="Cambria" w:cs="Arial"/>
          <w:sz w:val="22"/>
        </w:rPr>
        <w:t>d Diela pod</w:t>
      </w:r>
      <w:r w:rsidRPr="004842F0">
        <w:rPr>
          <w:rFonts w:ascii="Cambria" w:hAnsi="Cambria" w:cs="Proba Pro"/>
          <w:sz w:val="22"/>
        </w:rPr>
        <w:t>ľ</w:t>
      </w:r>
      <w:r w:rsidRPr="004842F0">
        <w:rPr>
          <w:rFonts w:ascii="Cambria" w:hAnsi="Cambria" w:cs="Arial"/>
          <w:sz w:val="22"/>
        </w:rPr>
        <w:t xml:space="preserve">a bodu </w:t>
      </w:r>
      <w:r w:rsidRPr="004842F0">
        <w:rPr>
          <w:rFonts w:ascii="Cambria" w:hAnsi="Cambria" w:cs="Arial"/>
          <w:sz w:val="22"/>
        </w:rPr>
        <w:fldChar w:fldCharType="begin"/>
      </w:r>
      <w:r w:rsidRPr="004842F0">
        <w:rPr>
          <w:rFonts w:ascii="Cambria" w:hAnsi="Cambria" w:cs="Arial"/>
          <w:sz w:val="22"/>
        </w:rPr>
        <w:instrText xml:space="preserve"> REF _Ref485124722 \r \h  \* MERGEFORMAT </w:instrText>
      </w:r>
      <w:r w:rsidRPr="004842F0">
        <w:rPr>
          <w:rFonts w:ascii="Cambria" w:hAnsi="Cambria" w:cs="Arial"/>
          <w:sz w:val="22"/>
        </w:rPr>
      </w:r>
      <w:r w:rsidRPr="004842F0">
        <w:rPr>
          <w:rFonts w:ascii="Cambria" w:hAnsi="Cambria" w:cs="Arial"/>
          <w:sz w:val="22"/>
        </w:rPr>
        <w:fldChar w:fldCharType="separate"/>
      </w:r>
      <w:r w:rsidR="00EE7B40">
        <w:rPr>
          <w:rFonts w:ascii="Cambria" w:hAnsi="Cambria" w:cs="Arial"/>
          <w:sz w:val="22"/>
        </w:rPr>
        <w:t>3.9.10</w:t>
      </w:r>
      <w:r w:rsidRPr="004842F0">
        <w:rPr>
          <w:rFonts w:ascii="Cambria" w:hAnsi="Cambria" w:cs="Arial"/>
          <w:sz w:val="22"/>
        </w:rPr>
        <w:fldChar w:fldCharType="end"/>
      </w:r>
      <w:r w:rsidRPr="004842F0">
        <w:rPr>
          <w:rFonts w:ascii="Cambria" w:hAnsi="Cambria" w:cs="Arial"/>
          <w:sz w:val="22"/>
        </w:rPr>
        <w:t xml:space="preserve"> tejto Zmluvy má Objednávateľ nárok na zaplatenie zmluvnej pokuty vo výške </w:t>
      </w:r>
      <w:r w:rsidR="00890D79">
        <w:rPr>
          <w:rFonts w:ascii="Cambria" w:hAnsi="Cambria" w:cs="Calibri"/>
          <w:sz w:val="22"/>
          <w:lang w:val="en-US"/>
        </w:rPr>
        <w:t xml:space="preserve">0,01 </w:t>
      </w:r>
      <w:r w:rsidR="000A2FE3" w:rsidRPr="004842F0">
        <w:rPr>
          <w:rFonts w:ascii="Cambria" w:hAnsi="Cambria" w:cs="Arial"/>
          <w:sz w:val="22"/>
        </w:rPr>
        <w:t>% zo Zmluvnej ceny</w:t>
      </w:r>
      <w:r w:rsidR="000A2FE3" w:rsidRPr="00641C58">
        <w:rPr>
          <w:rFonts w:ascii="Cambria" w:hAnsi="Cambria" w:cs="Arial"/>
          <w:sz w:val="22"/>
        </w:rPr>
        <w:t xml:space="preserve"> </w:t>
      </w:r>
      <w:r w:rsidR="000A2FE3" w:rsidRPr="004842F0">
        <w:rPr>
          <w:rFonts w:ascii="Cambria" w:hAnsi="Cambria" w:cs="Arial"/>
          <w:sz w:val="22"/>
        </w:rPr>
        <w:t>a</w:t>
      </w:r>
      <w:r w:rsidR="000A2FE3" w:rsidRPr="004842F0">
        <w:rPr>
          <w:rFonts w:ascii="Cambria" w:hAnsi="Cambria" w:cs="Calibri"/>
          <w:sz w:val="22"/>
        </w:rPr>
        <w:t> </w:t>
      </w:r>
      <w:r w:rsidR="000A2FE3" w:rsidRPr="004842F0">
        <w:rPr>
          <w:rFonts w:ascii="Cambria" w:hAnsi="Cambria" w:cs="Arial"/>
          <w:sz w:val="22"/>
        </w:rPr>
        <w:t>to za každý aj začatý deň omeškania</w:t>
      </w:r>
      <w:r w:rsidRPr="004842F0">
        <w:rPr>
          <w:rFonts w:ascii="Cambria" w:hAnsi="Cambria" w:cs="Arial"/>
          <w:sz w:val="22"/>
        </w:rPr>
        <w:t>;</w:t>
      </w:r>
      <w:bookmarkEnd w:id="72"/>
    </w:p>
    <w:p w14:paraId="593EE928" w14:textId="7B4AF38B" w:rsidR="00862FF2" w:rsidRPr="004842F0" w:rsidRDefault="00862FF2" w:rsidP="00426C94">
      <w:pPr>
        <w:numPr>
          <w:ilvl w:val="3"/>
          <w:numId w:val="16"/>
        </w:numPr>
        <w:spacing w:before="0" w:after="120" w:line="240" w:lineRule="auto"/>
        <w:jc w:val="both"/>
        <w:rPr>
          <w:rFonts w:ascii="Cambria" w:hAnsi="Cambria" w:cs="Arial"/>
          <w:sz w:val="22"/>
        </w:rPr>
      </w:pPr>
      <w:r w:rsidRPr="004842F0">
        <w:rPr>
          <w:rFonts w:ascii="Cambria" w:hAnsi="Cambria" w:cs="Arial"/>
          <w:sz w:val="22"/>
        </w:rPr>
        <w:t>V</w:t>
      </w:r>
      <w:r w:rsidRPr="004842F0">
        <w:rPr>
          <w:rFonts w:ascii="Cambria" w:hAnsi="Cambria" w:cs="Calibri"/>
          <w:color w:val="000000"/>
          <w:sz w:val="22"/>
        </w:rPr>
        <w:t> </w:t>
      </w:r>
      <w:r w:rsidRPr="004842F0">
        <w:rPr>
          <w:rFonts w:ascii="Cambria" w:hAnsi="Cambria" w:cs="Arial"/>
          <w:color w:val="000000"/>
          <w:sz w:val="22"/>
        </w:rPr>
        <w:t>pr</w:t>
      </w:r>
      <w:r w:rsidRPr="004842F0">
        <w:rPr>
          <w:rFonts w:ascii="Cambria" w:hAnsi="Cambria" w:cs="Proba Pro"/>
          <w:color w:val="000000"/>
          <w:sz w:val="22"/>
        </w:rPr>
        <w:t>í</w:t>
      </w:r>
      <w:r w:rsidRPr="004842F0">
        <w:rPr>
          <w:rFonts w:ascii="Cambria" w:hAnsi="Cambria" w:cs="Arial"/>
          <w:color w:val="000000"/>
          <w:sz w:val="22"/>
        </w:rPr>
        <w:t xml:space="preserve">pade, ak </w:t>
      </w:r>
      <w:r w:rsidRPr="004842F0">
        <w:rPr>
          <w:rFonts w:ascii="Cambria" w:hAnsi="Cambria" w:cs="Arial"/>
          <w:sz w:val="22"/>
        </w:rPr>
        <w:t>Zhotoviteľ</w:t>
      </w:r>
      <w:r w:rsidRPr="004842F0">
        <w:rPr>
          <w:rFonts w:ascii="Cambria" w:hAnsi="Cambria" w:cs="Arial"/>
          <w:color w:val="000000"/>
          <w:sz w:val="22"/>
        </w:rPr>
        <w:t xml:space="preserve"> zadá určitú časť plnenia tejto Zmluvy Subdodávateľovi v</w:t>
      </w:r>
      <w:r w:rsidRPr="004842F0">
        <w:rPr>
          <w:rFonts w:ascii="Cambria" w:hAnsi="Cambria" w:cs="Calibri"/>
          <w:color w:val="000000"/>
          <w:sz w:val="22"/>
        </w:rPr>
        <w:t> </w:t>
      </w:r>
      <w:r w:rsidRPr="004842F0">
        <w:rPr>
          <w:rFonts w:ascii="Cambria" w:hAnsi="Cambria" w:cs="Arial"/>
          <w:color w:val="000000"/>
          <w:sz w:val="22"/>
        </w:rPr>
        <w:t>rozpore s</w:t>
      </w:r>
      <w:r w:rsidRPr="004842F0">
        <w:rPr>
          <w:rFonts w:ascii="Cambria" w:hAnsi="Cambria" w:cs="Calibri"/>
          <w:color w:val="000000"/>
          <w:sz w:val="22"/>
        </w:rPr>
        <w:t> </w:t>
      </w:r>
      <w:r w:rsidRPr="004842F0">
        <w:rPr>
          <w:rFonts w:ascii="Cambria" w:hAnsi="Cambria" w:cs="Arial"/>
          <w:color w:val="000000"/>
          <w:sz w:val="22"/>
        </w:rPr>
        <w:t>postupom pod</w:t>
      </w:r>
      <w:r w:rsidRPr="004842F0">
        <w:rPr>
          <w:rFonts w:ascii="Cambria" w:hAnsi="Cambria" w:cs="Proba Pro"/>
          <w:color w:val="000000"/>
          <w:sz w:val="22"/>
        </w:rPr>
        <w:t>ľ</w:t>
      </w:r>
      <w:r w:rsidRPr="004842F0">
        <w:rPr>
          <w:rFonts w:ascii="Cambria" w:hAnsi="Cambria" w:cs="Arial"/>
          <w:color w:val="000000"/>
          <w:sz w:val="22"/>
        </w:rPr>
        <w:t xml:space="preserve">a bodu </w:t>
      </w:r>
      <w:r w:rsidRPr="004842F0">
        <w:rPr>
          <w:rFonts w:ascii="Cambria" w:hAnsi="Cambria" w:cs="Arial"/>
          <w:color w:val="000000"/>
          <w:sz w:val="22"/>
        </w:rPr>
        <w:fldChar w:fldCharType="begin"/>
      </w:r>
      <w:r w:rsidRPr="004842F0">
        <w:rPr>
          <w:rFonts w:ascii="Cambria" w:hAnsi="Cambria" w:cs="Arial"/>
          <w:color w:val="000000"/>
          <w:sz w:val="22"/>
        </w:rPr>
        <w:instrText xml:space="preserve"> REF _Ref485125593 \r \h  \* MERGEFORMAT </w:instrText>
      </w:r>
      <w:r w:rsidRPr="004842F0">
        <w:rPr>
          <w:rFonts w:ascii="Cambria" w:hAnsi="Cambria" w:cs="Arial"/>
          <w:color w:val="000000"/>
          <w:sz w:val="22"/>
        </w:rPr>
      </w:r>
      <w:r w:rsidRPr="004842F0">
        <w:rPr>
          <w:rFonts w:ascii="Cambria" w:hAnsi="Cambria" w:cs="Arial"/>
          <w:color w:val="000000"/>
          <w:sz w:val="22"/>
        </w:rPr>
        <w:fldChar w:fldCharType="separate"/>
      </w:r>
      <w:r w:rsidR="00EE7B40">
        <w:rPr>
          <w:rFonts w:ascii="Cambria" w:hAnsi="Cambria" w:cs="Arial"/>
          <w:color w:val="000000"/>
          <w:sz w:val="22"/>
        </w:rPr>
        <w:t>4.7</w:t>
      </w:r>
      <w:r w:rsidRPr="004842F0">
        <w:rPr>
          <w:rFonts w:ascii="Cambria" w:hAnsi="Cambria" w:cs="Arial"/>
          <w:color w:val="000000"/>
          <w:sz w:val="22"/>
        </w:rPr>
        <w:fldChar w:fldCharType="end"/>
      </w:r>
      <w:r w:rsidRPr="004842F0">
        <w:rPr>
          <w:rFonts w:ascii="Cambria" w:hAnsi="Cambria" w:cs="Arial"/>
          <w:color w:val="000000"/>
          <w:sz w:val="22"/>
        </w:rPr>
        <w:t xml:space="preserve"> tejto Zmluvy má Objednávateľ nárok na zaplatenie zmluvnej pokuty vo výške 50</w:t>
      </w:r>
      <w:r w:rsidRPr="004842F0">
        <w:rPr>
          <w:rFonts w:ascii="Cambria" w:hAnsi="Cambria" w:cs="Arial"/>
          <w:sz w:val="22"/>
        </w:rPr>
        <w:t>.</w:t>
      </w:r>
      <w:r w:rsidRPr="004842F0">
        <w:rPr>
          <w:rFonts w:ascii="Cambria" w:hAnsi="Cambria" w:cs="Arial"/>
          <w:color w:val="000000"/>
          <w:sz w:val="22"/>
        </w:rPr>
        <w:t>000,- EUR</w:t>
      </w:r>
      <w:r w:rsidR="00465316">
        <w:rPr>
          <w:rFonts w:ascii="Cambria" w:hAnsi="Cambria" w:cs="Arial"/>
          <w:color w:val="000000"/>
          <w:sz w:val="22"/>
        </w:rPr>
        <w:t xml:space="preserve"> za každé porušenie</w:t>
      </w:r>
      <w:r w:rsidRPr="004842F0">
        <w:rPr>
          <w:rFonts w:ascii="Cambria" w:hAnsi="Cambria" w:cs="Arial"/>
          <w:color w:val="000000"/>
          <w:sz w:val="22"/>
        </w:rPr>
        <w:t xml:space="preserve"> (slovom: päťdesiattisíc euro</w:t>
      </w:r>
      <w:r w:rsidRPr="004842F0">
        <w:rPr>
          <w:rFonts w:ascii="Cambria" w:hAnsi="Cambria" w:cs="Arial"/>
          <w:sz w:val="22"/>
        </w:rPr>
        <w:t>);</w:t>
      </w:r>
    </w:p>
    <w:p w14:paraId="5D839426" w14:textId="4663A398" w:rsidR="00862FF2" w:rsidRPr="004842F0" w:rsidRDefault="00862FF2" w:rsidP="00426C94">
      <w:pPr>
        <w:numPr>
          <w:ilvl w:val="3"/>
          <w:numId w:val="16"/>
        </w:numPr>
        <w:spacing w:before="0" w:after="120" w:line="240" w:lineRule="auto"/>
        <w:jc w:val="both"/>
        <w:rPr>
          <w:rFonts w:ascii="Cambria" w:hAnsi="Cambria" w:cs="Arial"/>
          <w:sz w:val="22"/>
        </w:rPr>
      </w:pPr>
      <w:r w:rsidRPr="004842F0">
        <w:rPr>
          <w:rFonts w:ascii="Cambria" w:hAnsi="Cambria" w:cs="Arial"/>
          <w:color w:val="000000"/>
          <w:sz w:val="22"/>
        </w:rPr>
        <w:t>V</w:t>
      </w:r>
      <w:r w:rsidRPr="004842F0">
        <w:rPr>
          <w:rFonts w:ascii="Cambria" w:hAnsi="Cambria" w:cs="Calibri"/>
          <w:color w:val="000000"/>
          <w:sz w:val="22"/>
        </w:rPr>
        <w:t> </w:t>
      </w:r>
      <w:r w:rsidRPr="004842F0">
        <w:rPr>
          <w:rFonts w:ascii="Cambria" w:hAnsi="Cambria" w:cs="Arial"/>
          <w:color w:val="000000"/>
          <w:sz w:val="22"/>
        </w:rPr>
        <w:t>pr</w:t>
      </w:r>
      <w:r w:rsidRPr="004842F0">
        <w:rPr>
          <w:rFonts w:ascii="Cambria" w:hAnsi="Cambria" w:cs="Proba Pro"/>
          <w:color w:val="000000"/>
          <w:sz w:val="22"/>
        </w:rPr>
        <w:t>í</w:t>
      </w:r>
      <w:r w:rsidRPr="004842F0">
        <w:rPr>
          <w:rFonts w:ascii="Cambria" w:hAnsi="Cambria" w:cs="Arial"/>
          <w:color w:val="000000"/>
          <w:sz w:val="22"/>
        </w:rPr>
        <w:t xml:space="preserve">pade, ak </w:t>
      </w:r>
      <w:r w:rsidRPr="004842F0">
        <w:rPr>
          <w:rFonts w:ascii="Cambria" w:hAnsi="Cambria" w:cs="Arial"/>
          <w:sz w:val="22"/>
        </w:rPr>
        <w:t>Zhotoviteľ</w:t>
      </w:r>
      <w:r w:rsidRPr="004842F0">
        <w:rPr>
          <w:rFonts w:ascii="Cambria" w:hAnsi="Cambria" w:cs="Arial"/>
          <w:color w:val="000000"/>
          <w:sz w:val="22"/>
        </w:rPr>
        <w:t xml:space="preserve"> vykonáva </w:t>
      </w:r>
      <w:r w:rsidRPr="004842F0">
        <w:rPr>
          <w:rFonts w:ascii="Cambria" w:hAnsi="Cambria" w:cs="Arial"/>
          <w:sz w:val="22"/>
        </w:rPr>
        <w:t>vybrané odborné činností v</w:t>
      </w:r>
      <w:r w:rsidRPr="004842F0">
        <w:rPr>
          <w:rFonts w:ascii="Cambria" w:hAnsi="Cambria" w:cs="Calibri"/>
          <w:sz w:val="22"/>
        </w:rPr>
        <w:t> </w:t>
      </w:r>
      <w:r w:rsidRPr="004842F0">
        <w:rPr>
          <w:rFonts w:ascii="Cambria" w:hAnsi="Cambria" w:cs="Arial"/>
          <w:sz w:val="22"/>
        </w:rPr>
        <w:t>r</w:t>
      </w:r>
      <w:r w:rsidRPr="004842F0">
        <w:rPr>
          <w:rFonts w:ascii="Cambria" w:hAnsi="Cambria" w:cs="Proba Pro"/>
          <w:sz w:val="22"/>
        </w:rPr>
        <w:t>á</w:t>
      </w:r>
      <w:r w:rsidRPr="004842F0">
        <w:rPr>
          <w:rFonts w:ascii="Cambria" w:hAnsi="Cambria" w:cs="Arial"/>
          <w:sz w:val="22"/>
        </w:rPr>
        <w:t>mci plnenia tejto Zmluvy, ktor</w:t>
      </w:r>
      <w:r w:rsidRPr="004842F0">
        <w:rPr>
          <w:rFonts w:ascii="Cambria" w:hAnsi="Cambria" w:cs="Proba Pro"/>
          <w:sz w:val="22"/>
        </w:rPr>
        <w:t>é</w:t>
      </w:r>
      <w:r w:rsidRPr="004842F0">
        <w:rPr>
          <w:rFonts w:ascii="Cambria" w:hAnsi="Cambria" w:cs="Arial"/>
          <w:sz w:val="22"/>
        </w:rPr>
        <w:t xml:space="preserve"> m</w:t>
      </w:r>
      <w:r w:rsidRPr="004842F0">
        <w:rPr>
          <w:rFonts w:ascii="Cambria" w:hAnsi="Cambria" w:cs="Proba Pro"/>
          <w:sz w:val="22"/>
        </w:rPr>
        <w:t>á</w:t>
      </w:r>
      <w:r w:rsidRPr="004842F0">
        <w:rPr>
          <w:rFonts w:ascii="Cambria" w:hAnsi="Cambria" w:cs="Arial"/>
          <w:sz w:val="22"/>
        </w:rPr>
        <w:t xml:space="preserve"> vykon</w:t>
      </w:r>
      <w:r w:rsidRPr="004842F0">
        <w:rPr>
          <w:rFonts w:ascii="Cambria" w:hAnsi="Cambria" w:cs="Proba Pro"/>
          <w:sz w:val="22"/>
        </w:rPr>
        <w:t>á</w:t>
      </w:r>
      <w:r w:rsidRPr="004842F0">
        <w:rPr>
          <w:rFonts w:ascii="Cambria" w:hAnsi="Cambria" w:cs="Arial"/>
          <w:sz w:val="22"/>
        </w:rPr>
        <w:t>va</w:t>
      </w:r>
      <w:r w:rsidRPr="004842F0">
        <w:rPr>
          <w:rFonts w:ascii="Cambria" w:hAnsi="Cambria" w:cs="Proba Pro"/>
          <w:sz w:val="22"/>
        </w:rPr>
        <w:t>ť</w:t>
      </w:r>
      <w:r w:rsidRPr="004842F0">
        <w:rPr>
          <w:rFonts w:ascii="Cambria" w:hAnsi="Cambria" w:cs="Arial"/>
          <w:sz w:val="22"/>
        </w:rPr>
        <w:t xml:space="preserve"> v</w:t>
      </w:r>
      <w:r w:rsidRPr="004842F0">
        <w:rPr>
          <w:rFonts w:ascii="Cambria" w:hAnsi="Cambria" w:cs="Proba Pro"/>
          <w:sz w:val="22"/>
        </w:rPr>
        <w:t>ý</w:t>
      </w:r>
      <w:r w:rsidRPr="004842F0">
        <w:rPr>
          <w:rFonts w:ascii="Cambria" w:hAnsi="Cambria" w:cs="Arial"/>
          <w:sz w:val="22"/>
        </w:rPr>
        <w:t>lu</w:t>
      </w:r>
      <w:r w:rsidRPr="004842F0">
        <w:rPr>
          <w:rFonts w:ascii="Cambria" w:hAnsi="Cambria" w:cs="Proba Pro"/>
          <w:sz w:val="22"/>
        </w:rPr>
        <w:t>č</w:t>
      </w:r>
      <w:r w:rsidRPr="004842F0">
        <w:rPr>
          <w:rFonts w:ascii="Cambria" w:hAnsi="Cambria" w:cs="Arial"/>
          <w:sz w:val="22"/>
        </w:rPr>
        <w:t>ne prostredníctvom Odborníkov, prostredníctvom iných osôb, alebo v</w:t>
      </w:r>
      <w:r w:rsidRPr="004842F0">
        <w:rPr>
          <w:rFonts w:ascii="Cambria" w:hAnsi="Cambria" w:cs="Calibri"/>
          <w:sz w:val="22"/>
        </w:rPr>
        <w:t> </w:t>
      </w:r>
      <w:r w:rsidRPr="004842F0">
        <w:rPr>
          <w:rFonts w:ascii="Cambria" w:hAnsi="Cambria" w:cs="Arial"/>
          <w:sz w:val="22"/>
        </w:rPr>
        <w:t>pr</w:t>
      </w:r>
      <w:r w:rsidRPr="004842F0">
        <w:rPr>
          <w:rFonts w:ascii="Cambria" w:hAnsi="Cambria" w:cs="Proba Pro"/>
          <w:sz w:val="22"/>
        </w:rPr>
        <w:t>í</w:t>
      </w:r>
      <w:r w:rsidRPr="004842F0">
        <w:rPr>
          <w:rFonts w:ascii="Cambria" w:hAnsi="Cambria" w:cs="Arial"/>
          <w:sz w:val="22"/>
        </w:rPr>
        <w:t>pade, ak Zhotovite</w:t>
      </w:r>
      <w:r w:rsidRPr="004842F0">
        <w:rPr>
          <w:rFonts w:ascii="Cambria" w:hAnsi="Cambria" w:cs="Proba Pro"/>
          <w:sz w:val="22"/>
        </w:rPr>
        <w:t>ľ</w:t>
      </w:r>
      <w:r w:rsidRPr="004842F0">
        <w:rPr>
          <w:rFonts w:ascii="Cambria" w:hAnsi="Cambria" w:cs="Arial"/>
          <w:sz w:val="22"/>
        </w:rPr>
        <w:t xml:space="preserve"> viac nedisponuje kapacitami Odborníka, a</w:t>
      </w:r>
      <w:r w:rsidRPr="004842F0">
        <w:rPr>
          <w:rFonts w:ascii="Cambria" w:hAnsi="Cambria" w:cs="Calibri"/>
          <w:sz w:val="22"/>
        </w:rPr>
        <w:t> </w:t>
      </w:r>
      <w:r w:rsidRPr="004842F0">
        <w:rPr>
          <w:rFonts w:ascii="Cambria" w:hAnsi="Cambria" w:cs="Arial"/>
          <w:sz w:val="22"/>
        </w:rPr>
        <w:t>nem</w:t>
      </w:r>
      <w:r w:rsidRPr="004842F0">
        <w:rPr>
          <w:rFonts w:ascii="Cambria" w:hAnsi="Cambria" w:cs="Proba Pro"/>
          <w:sz w:val="22"/>
        </w:rPr>
        <w:t>á</w:t>
      </w:r>
      <w:r w:rsidRPr="004842F0">
        <w:rPr>
          <w:rFonts w:ascii="Cambria" w:hAnsi="Cambria" w:cs="Arial"/>
          <w:sz w:val="22"/>
        </w:rPr>
        <w:t xml:space="preserve"> zabezpe</w:t>
      </w:r>
      <w:r w:rsidRPr="004842F0">
        <w:rPr>
          <w:rFonts w:ascii="Cambria" w:hAnsi="Cambria" w:cs="Proba Pro"/>
          <w:sz w:val="22"/>
        </w:rPr>
        <w:t>č</w:t>
      </w:r>
      <w:r w:rsidRPr="004842F0">
        <w:rPr>
          <w:rFonts w:ascii="Cambria" w:hAnsi="Cambria" w:cs="Arial"/>
          <w:sz w:val="22"/>
        </w:rPr>
        <w:t>en</w:t>
      </w:r>
      <w:r w:rsidRPr="004842F0">
        <w:rPr>
          <w:rFonts w:ascii="Cambria" w:hAnsi="Cambria" w:cs="Proba Pro"/>
          <w:sz w:val="22"/>
        </w:rPr>
        <w:t>é</w:t>
      </w:r>
      <w:r w:rsidRPr="004842F0">
        <w:rPr>
          <w:rFonts w:ascii="Cambria" w:hAnsi="Cambria" w:cs="Arial"/>
          <w:sz w:val="22"/>
        </w:rPr>
        <w:t xml:space="preserve"> nahradenia kapacity Odborn</w:t>
      </w:r>
      <w:r w:rsidRPr="004842F0">
        <w:rPr>
          <w:rFonts w:ascii="Cambria" w:hAnsi="Cambria" w:cs="Proba Pro"/>
          <w:sz w:val="22"/>
        </w:rPr>
        <w:t>í</w:t>
      </w:r>
      <w:r w:rsidRPr="004842F0">
        <w:rPr>
          <w:rFonts w:ascii="Cambria" w:hAnsi="Cambria" w:cs="Arial"/>
          <w:sz w:val="22"/>
        </w:rPr>
        <w:t>ka in</w:t>
      </w:r>
      <w:r w:rsidRPr="004842F0">
        <w:rPr>
          <w:rFonts w:ascii="Cambria" w:hAnsi="Cambria" w:cs="Proba Pro"/>
          <w:sz w:val="22"/>
        </w:rPr>
        <w:t>ý</w:t>
      </w:r>
      <w:r w:rsidRPr="004842F0">
        <w:rPr>
          <w:rFonts w:ascii="Cambria" w:hAnsi="Cambria" w:cs="Arial"/>
          <w:sz w:val="22"/>
        </w:rPr>
        <w:t>m Odborn</w:t>
      </w:r>
      <w:r w:rsidRPr="004842F0">
        <w:rPr>
          <w:rFonts w:ascii="Cambria" w:hAnsi="Cambria" w:cs="Proba Pro"/>
          <w:sz w:val="22"/>
        </w:rPr>
        <w:t>í</w:t>
      </w:r>
      <w:r w:rsidRPr="004842F0">
        <w:rPr>
          <w:rFonts w:ascii="Cambria" w:hAnsi="Cambria" w:cs="Arial"/>
          <w:sz w:val="22"/>
        </w:rPr>
        <w:t>kom postupom pod</w:t>
      </w:r>
      <w:r w:rsidRPr="004842F0">
        <w:rPr>
          <w:rFonts w:ascii="Cambria" w:hAnsi="Cambria" w:cs="Proba Pro"/>
          <w:sz w:val="22"/>
        </w:rPr>
        <w:t>ľ</w:t>
      </w:r>
      <w:r w:rsidRPr="004842F0">
        <w:rPr>
          <w:rFonts w:ascii="Cambria" w:hAnsi="Cambria" w:cs="Arial"/>
          <w:sz w:val="22"/>
        </w:rPr>
        <w:t xml:space="preserve">a bodu </w:t>
      </w:r>
      <w:r w:rsidRPr="004842F0">
        <w:rPr>
          <w:rFonts w:ascii="Cambria" w:hAnsi="Cambria" w:cs="Arial"/>
          <w:sz w:val="22"/>
        </w:rPr>
        <w:fldChar w:fldCharType="begin"/>
      </w:r>
      <w:r w:rsidRPr="004842F0">
        <w:rPr>
          <w:rFonts w:ascii="Cambria" w:hAnsi="Cambria" w:cs="Arial"/>
          <w:sz w:val="22"/>
        </w:rPr>
        <w:instrText xml:space="preserve"> REF _Ref485125617 \r \h </w:instrText>
      </w:r>
      <w:r w:rsidRPr="004842F0">
        <w:rPr>
          <w:rFonts w:ascii="Cambria" w:hAnsi="Cambria" w:cs="Arial"/>
          <w:sz w:val="22"/>
          <w:highlight w:val="yellow"/>
        </w:rPr>
        <w:instrText xml:space="preserve"> \* MERGEFORMAT </w:instrText>
      </w:r>
      <w:r w:rsidRPr="004842F0">
        <w:rPr>
          <w:rFonts w:ascii="Cambria" w:hAnsi="Cambria" w:cs="Arial"/>
          <w:sz w:val="22"/>
        </w:rPr>
      </w:r>
      <w:r w:rsidRPr="004842F0">
        <w:rPr>
          <w:rFonts w:ascii="Cambria" w:hAnsi="Cambria" w:cs="Arial"/>
          <w:sz w:val="22"/>
        </w:rPr>
        <w:fldChar w:fldCharType="separate"/>
      </w:r>
      <w:r w:rsidR="00EE7B40" w:rsidRPr="00EE7B40">
        <w:rPr>
          <w:rFonts w:ascii="Cambria" w:hAnsi="Cambria" w:cs="Arial"/>
          <w:bCs/>
          <w:sz w:val="22"/>
        </w:rPr>
        <w:t>4.8</w:t>
      </w:r>
      <w:r w:rsidRPr="004842F0">
        <w:rPr>
          <w:rFonts w:ascii="Cambria" w:hAnsi="Cambria" w:cs="Arial"/>
          <w:sz w:val="22"/>
        </w:rPr>
        <w:fldChar w:fldCharType="end"/>
      </w:r>
      <w:r w:rsidRPr="004842F0">
        <w:rPr>
          <w:rFonts w:ascii="Cambria" w:hAnsi="Cambria" w:cs="Arial"/>
          <w:sz w:val="22"/>
        </w:rPr>
        <w:t xml:space="preserve"> tejto Zmluvy, má Objednávateľ nárok na zaplatenie zmluvnej pokuty vo výške </w:t>
      </w:r>
      <w:r w:rsidRPr="004842F0">
        <w:rPr>
          <w:rFonts w:ascii="Cambria" w:hAnsi="Cambria" w:cs="Arial"/>
          <w:color w:val="000000"/>
          <w:sz w:val="22"/>
        </w:rPr>
        <w:t>10.000,- EUR</w:t>
      </w:r>
      <w:r w:rsidR="00465316">
        <w:rPr>
          <w:rFonts w:ascii="Cambria" w:hAnsi="Cambria" w:cs="Arial"/>
          <w:color w:val="000000"/>
          <w:sz w:val="22"/>
        </w:rPr>
        <w:t xml:space="preserve"> za každé porušenie</w:t>
      </w:r>
      <w:r w:rsidRPr="004842F0">
        <w:rPr>
          <w:rFonts w:ascii="Cambria" w:hAnsi="Cambria" w:cs="Arial"/>
          <w:color w:val="000000"/>
          <w:sz w:val="22"/>
        </w:rPr>
        <w:t xml:space="preserve"> (slovom: desaťtisíc euro)</w:t>
      </w:r>
      <w:r w:rsidRPr="004842F0">
        <w:rPr>
          <w:rFonts w:ascii="Cambria" w:hAnsi="Cambria" w:cs="Arial"/>
          <w:sz w:val="22"/>
        </w:rPr>
        <w:t>;</w:t>
      </w:r>
    </w:p>
    <w:p w14:paraId="1BD74FDF" w14:textId="23423857" w:rsidR="00862FF2" w:rsidRDefault="00862FF2" w:rsidP="00426C94">
      <w:pPr>
        <w:numPr>
          <w:ilvl w:val="3"/>
          <w:numId w:val="16"/>
        </w:numPr>
        <w:spacing w:before="0" w:after="120" w:line="240" w:lineRule="auto"/>
        <w:jc w:val="both"/>
        <w:rPr>
          <w:rFonts w:ascii="Cambria" w:hAnsi="Cambria" w:cs="Arial"/>
          <w:color w:val="000000"/>
          <w:sz w:val="22"/>
        </w:rPr>
      </w:pPr>
      <w:r w:rsidRPr="004842F0">
        <w:rPr>
          <w:rFonts w:ascii="Cambria" w:hAnsi="Cambria" w:cs="Arial"/>
          <w:color w:val="000000"/>
          <w:sz w:val="22"/>
        </w:rPr>
        <w:t>V</w:t>
      </w:r>
      <w:r w:rsidRPr="004842F0">
        <w:rPr>
          <w:rFonts w:ascii="Cambria" w:hAnsi="Cambria" w:cs="Calibri"/>
          <w:color w:val="000000"/>
          <w:sz w:val="22"/>
        </w:rPr>
        <w:t> </w:t>
      </w:r>
      <w:r w:rsidRPr="004842F0">
        <w:rPr>
          <w:rFonts w:ascii="Cambria" w:hAnsi="Cambria" w:cs="Arial"/>
          <w:color w:val="000000"/>
          <w:sz w:val="22"/>
        </w:rPr>
        <w:t>pr</w:t>
      </w:r>
      <w:r w:rsidRPr="004842F0">
        <w:rPr>
          <w:rFonts w:ascii="Cambria" w:hAnsi="Cambria" w:cs="Proba Pro"/>
          <w:color w:val="000000"/>
          <w:sz w:val="22"/>
        </w:rPr>
        <w:t>í</w:t>
      </w:r>
      <w:r w:rsidRPr="004842F0">
        <w:rPr>
          <w:rFonts w:ascii="Cambria" w:hAnsi="Cambria" w:cs="Arial"/>
          <w:color w:val="000000"/>
          <w:sz w:val="22"/>
        </w:rPr>
        <w:t xml:space="preserve">pade, ak </w:t>
      </w:r>
      <w:r w:rsidRPr="004842F0">
        <w:rPr>
          <w:rFonts w:ascii="Cambria" w:hAnsi="Cambria" w:cs="Arial"/>
          <w:sz w:val="22"/>
        </w:rPr>
        <w:t>Zhotoviteľ</w:t>
      </w:r>
      <w:r w:rsidRPr="004842F0">
        <w:rPr>
          <w:rFonts w:ascii="Cambria" w:hAnsi="Cambria" w:cs="Arial"/>
          <w:color w:val="000000"/>
          <w:sz w:val="22"/>
        </w:rPr>
        <w:t xml:space="preserve"> na prvú výzvu Objednávateľa podľa bodu </w:t>
      </w:r>
      <w:r w:rsidRPr="004842F0">
        <w:rPr>
          <w:rFonts w:ascii="Cambria" w:hAnsi="Cambria" w:cs="Arial"/>
          <w:color w:val="000000"/>
          <w:sz w:val="22"/>
        </w:rPr>
        <w:fldChar w:fldCharType="begin"/>
      </w:r>
      <w:r w:rsidRPr="004842F0">
        <w:rPr>
          <w:rFonts w:ascii="Cambria" w:hAnsi="Cambria" w:cs="Arial"/>
          <w:color w:val="000000"/>
          <w:sz w:val="22"/>
        </w:rPr>
        <w:instrText xml:space="preserve"> REF _Ref485125642 \r \h  \* MERGEFORMAT </w:instrText>
      </w:r>
      <w:r w:rsidRPr="004842F0">
        <w:rPr>
          <w:rFonts w:ascii="Cambria" w:hAnsi="Cambria" w:cs="Arial"/>
          <w:color w:val="000000"/>
          <w:sz w:val="22"/>
        </w:rPr>
      </w:r>
      <w:r w:rsidRPr="004842F0">
        <w:rPr>
          <w:rFonts w:ascii="Cambria" w:hAnsi="Cambria" w:cs="Arial"/>
          <w:color w:val="000000"/>
          <w:sz w:val="22"/>
        </w:rPr>
        <w:fldChar w:fldCharType="separate"/>
      </w:r>
      <w:r w:rsidR="00EE7B40">
        <w:rPr>
          <w:rFonts w:ascii="Cambria" w:hAnsi="Cambria" w:cs="Arial"/>
          <w:color w:val="000000"/>
          <w:sz w:val="22"/>
        </w:rPr>
        <w:t>4.9</w:t>
      </w:r>
      <w:r w:rsidRPr="004842F0">
        <w:rPr>
          <w:rFonts w:ascii="Cambria" w:hAnsi="Cambria" w:cs="Arial"/>
          <w:color w:val="000000"/>
          <w:sz w:val="22"/>
        </w:rPr>
        <w:fldChar w:fldCharType="end"/>
      </w:r>
      <w:r w:rsidRPr="004842F0">
        <w:rPr>
          <w:rFonts w:ascii="Cambria" w:hAnsi="Cambria" w:cs="Arial"/>
          <w:color w:val="000000"/>
          <w:sz w:val="22"/>
        </w:rPr>
        <w:t xml:space="preserve"> tejto Zmluvy nenapraví porušenie alebo neplnenie tejto Zmluvy v</w:t>
      </w:r>
      <w:r w:rsidRPr="004842F0">
        <w:rPr>
          <w:rFonts w:ascii="Cambria" w:hAnsi="Cambria" w:cs="Calibri"/>
          <w:color w:val="000000"/>
          <w:sz w:val="22"/>
        </w:rPr>
        <w:t> </w:t>
      </w:r>
      <w:r w:rsidRPr="004842F0">
        <w:rPr>
          <w:rFonts w:ascii="Cambria" w:hAnsi="Cambria" w:cs="Arial"/>
          <w:color w:val="000000"/>
          <w:sz w:val="22"/>
        </w:rPr>
        <w:t>primeranej lehote má Objednávateľ nárok na zaplatenie zmluvnej pokuty vo výške 1.000,- EUR (slovom: tisíc euro), a</w:t>
      </w:r>
      <w:r w:rsidRPr="004842F0">
        <w:rPr>
          <w:rFonts w:ascii="Cambria" w:hAnsi="Cambria" w:cs="Calibri"/>
          <w:color w:val="000000"/>
          <w:sz w:val="22"/>
        </w:rPr>
        <w:t> </w:t>
      </w:r>
      <w:r w:rsidRPr="004842F0">
        <w:rPr>
          <w:rFonts w:ascii="Cambria" w:hAnsi="Cambria" w:cs="Arial"/>
          <w:color w:val="000000"/>
          <w:sz w:val="22"/>
        </w:rPr>
        <w:t>to za ka</w:t>
      </w:r>
      <w:r w:rsidRPr="004842F0">
        <w:rPr>
          <w:rFonts w:ascii="Cambria" w:hAnsi="Cambria" w:cs="Proba Pro"/>
          <w:color w:val="000000"/>
          <w:sz w:val="22"/>
        </w:rPr>
        <w:t>ž</w:t>
      </w:r>
      <w:r w:rsidRPr="004842F0">
        <w:rPr>
          <w:rFonts w:ascii="Cambria" w:hAnsi="Cambria" w:cs="Arial"/>
          <w:color w:val="000000"/>
          <w:sz w:val="22"/>
        </w:rPr>
        <w:t>d</w:t>
      </w:r>
      <w:r w:rsidRPr="004842F0">
        <w:rPr>
          <w:rFonts w:ascii="Cambria" w:hAnsi="Cambria" w:cs="Proba Pro"/>
          <w:color w:val="000000"/>
          <w:sz w:val="22"/>
        </w:rPr>
        <w:t>ý</w:t>
      </w:r>
      <w:r w:rsidRPr="004842F0">
        <w:rPr>
          <w:rFonts w:ascii="Cambria" w:hAnsi="Cambria" w:cs="Arial"/>
          <w:color w:val="000000"/>
          <w:sz w:val="22"/>
        </w:rPr>
        <w:t xml:space="preserve"> aj začatý deň, kedy toto porušenie alebo neplnenie trvá</w:t>
      </w:r>
      <w:r w:rsidR="00BF7596">
        <w:rPr>
          <w:rFonts w:ascii="Cambria" w:hAnsi="Cambria" w:cs="Arial"/>
          <w:color w:val="000000"/>
          <w:sz w:val="22"/>
        </w:rPr>
        <w:t>;</w:t>
      </w:r>
    </w:p>
    <w:p w14:paraId="3E782A10" w14:textId="390F90F4" w:rsidR="00A873D6" w:rsidRDefault="00AF7964" w:rsidP="00426C94">
      <w:pPr>
        <w:numPr>
          <w:ilvl w:val="3"/>
          <w:numId w:val="16"/>
        </w:numPr>
        <w:spacing w:before="0" w:after="120" w:line="240" w:lineRule="auto"/>
        <w:jc w:val="both"/>
        <w:rPr>
          <w:rFonts w:ascii="Cambria" w:hAnsi="Cambria" w:cs="Arial"/>
          <w:color w:val="000000"/>
          <w:sz w:val="22"/>
        </w:rPr>
      </w:pPr>
      <w:r>
        <w:rPr>
          <w:rFonts w:ascii="Cambria" w:hAnsi="Cambria" w:cs="Arial"/>
          <w:color w:val="000000"/>
          <w:sz w:val="22"/>
        </w:rPr>
        <w:t xml:space="preserve">V prípade, ak Zhotoviteľ nedodrží pokyn Objednávateľa </w:t>
      </w:r>
      <w:r w:rsidR="00670F3E">
        <w:rPr>
          <w:rFonts w:ascii="Cambria" w:hAnsi="Cambria" w:cs="Arial"/>
          <w:color w:val="000000"/>
          <w:sz w:val="22"/>
        </w:rPr>
        <w:t>podľa tejto Zmluvy</w:t>
      </w:r>
      <w:r>
        <w:rPr>
          <w:rFonts w:ascii="Cambria" w:hAnsi="Cambria" w:cs="Arial"/>
          <w:color w:val="000000"/>
          <w:sz w:val="22"/>
        </w:rPr>
        <w:t xml:space="preserve"> má </w:t>
      </w:r>
      <w:r w:rsidR="00670F3E">
        <w:rPr>
          <w:rFonts w:ascii="Cambria" w:hAnsi="Cambria" w:cs="Arial"/>
          <w:color w:val="000000"/>
          <w:sz w:val="22"/>
        </w:rPr>
        <w:t xml:space="preserve">Objednávateľ nárok na zaplatenie </w:t>
      </w:r>
      <w:r w:rsidR="00670F3E" w:rsidRPr="004842F0">
        <w:rPr>
          <w:rFonts w:ascii="Cambria" w:hAnsi="Cambria" w:cs="Arial"/>
          <w:color w:val="000000"/>
          <w:sz w:val="22"/>
        </w:rPr>
        <w:t>zmluvnej pokuty vo výške 1.000,- EUR (slovom: tisíc euro), a</w:t>
      </w:r>
      <w:r w:rsidR="00670F3E" w:rsidRPr="004842F0">
        <w:rPr>
          <w:rFonts w:ascii="Cambria" w:hAnsi="Cambria" w:cs="Calibri"/>
          <w:color w:val="000000"/>
          <w:sz w:val="22"/>
        </w:rPr>
        <w:t> </w:t>
      </w:r>
      <w:r w:rsidR="00670F3E" w:rsidRPr="004842F0">
        <w:rPr>
          <w:rFonts w:ascii="Cambria" w:hAnsi="Cambria" w:cs="Arial"/>
          <w:color w:val="000000"/>
          <w:sz w:val="22"/>
        </w:rPr>
        <w:t>to za ka</w:t>
      </w:r>
      <w:r w:rsidR="00670F3E" w:rsidRPr="004842F0">
        <w:rPr>
          <w:rFonts w:ascii="Cambria" w:hAnsi="Cambria" w:cs="Proba Pro"/>
          <w:color w:val="000000"/>
          <w:sz w:val="22"/>
        </w:rPr>
        <w:t>ž</w:t>
      </w:r>
      <w:r w:rsidR="00670F3E" w:rsidRPr="004842F0">
        <w:rPr>
          <w:rFonts w:ascii="Cambria" w:hAnsi="Cambria" w:cs="Arial"/>
          <w:color w:val="000000"/>
          <w:sz w:val="22"/>
        </w:rPr>
        <w:t>d</w:t>
      </w:r>
      <w:r w:rsidR="00670F3E" w:rsidRPr="004842F0">
        <w:rPr>
          <w:rFonts w:ascii="Cambria" w:hAnsi="Cambria" w:cs="Proba Pro"/>
          <w:color w:val="000000"/>
          <w:sz w:val="22"/>
        </w:rPr>
        <w:t>ý</w:t>
      </w:r>
      <w:r w:rsidR="00670F3E" w:rsidRPr="004842F0">
        <w:rPr>
          <w:rFonts w:ascii="Cambria" w:hAnsi="Cambria" w:cs="Arial"/>
          <w:color w:val="000000"/>
          <w:sz w:val="22"/>
        </w:rPr>
        <w:t xml:space="preserve"> aj začatý deň, kedy toto porušenie alebo neplnenie trvá</w:t>
      </w:r>
      <w:r w:rsidR="00670F3E">
        <w:rPr>
          <w:rFonts w:ascii="Cambria" w:hAnsi="Cambria" w:cs="Arial"/>
          <w:color w:val="000000"/>
          <w:sz w:val="22"/>
        </w:rPr>
        <w:t>;</w:t>
      </w:r>
    </w:p>
    <w:p w14:paraId="69DF5CF5" w14:textId="177BE22E" w:rsidR="00BF7596" w:rsidRPr="004842F0" w:rsidRDefault="00BF7596" w:rsidP="00426C94">
      <w:pPr>
        <w:numPr>
          <w:ilvl w:val="3"/>
          <w:numId w:val="16"/>
        </w:numPr>
        <w:spacing w:before="0" w:after="120" w:line="240" w:lineRule="auto"/>
        <w:jc w:val="both"/>
        <w:rPr>
          <w:rFonts w:ascii="Cambria" w:hAnsi="Cambria" w:cs="Arial"/>
          <w:color w:val="000000"/>
          <w:sz w:val="22"/>
        </w:rPr>
      </w:pPr>
      <w:r>
        <w:rPr>
          <w:rFonts w:ascii="Cambria" w:hAnsi="Cambria" w:cs="Arial"/>
          <w:color w:val="000000"/>
          <w:sz w:val="22"/>
        </w:rPr>
        <w:t xml:space="preserve">V prípade ak nastane ktorákoľvek okolnosť oprávňujúca Objednávateľa odstúpiť od tejto Zmluvy </w:t>
      </w:r>
      <w:r w:rsidR="00A05910">
        <w:rPr>
          <w:rFonts w:ascii="Cambria" w:hAnsi="Cambria" w:cs="Arial"/>
          <w:color w:val="000000"/>
          <w:sz w:val="22"/>
        </w:rPr>
        <w:t xml:space="preserve">z dôvodov porušenia Zmluvy zo strany Zhotoviteľa, </w:t>
      </w:r>
      <w:r>
        <w:rPr>
          <w:rFonts w:ascii="Cambria" w:hAnsi="Cambria" w:cs="Arial"/>
          <w:color w:val="000000"/>
          <w:sz w:val="22"/>
        </w:rPr>
        <w:t xml:space="preserve">má Objednávateľ nárok na </w:t>
      </w:r>
      <w:r w:rsidRPr="00A44F45">
        <w:rPr>
          <w:rFonts w:ascii="Cambria" w:hAnsi="Cambria" w:cs="Arial"/>
          <w:color w:val="000000"/>
          <w:sz w:val="22"/>
        </w:rPr>
        <w:t xml:space="preserve">zaplatenie zmluvnej pokuty vo výške </w:t>
      </w:r>
      <w:r w:rsidRPr="00B82B1D">
        <w:rPr>
          <w:rFonts w:ascii="Cambria" w:hAnsi="Cambria" w:cs="Arial"/>
          <w:color w:val="000000"/>
          <w:sz w:val="22"/>
        </w:rPr>
        <w:t>5 %</w:t>
      </w:r>
      <w:r w:rsidRPr="00A44F45">
        <w:rPr>
          <w:rFonts w:ascii="Cambria" w:hAnsi="Cambria" w:cs="Arial"/>
          <w:color w:val="000000"/>
          <w:sz w:val="22"/>
        </w:rPr>
        <w:t xml:space="preserve"> zo Zmluvnej ceny</w:t>
      </w:r>
      <w:r w:rsidR="00976C62" w:rsidRPr="00D046CC">
        <w:rPr>
          <w:rFonts w:ascii="Cambria" w:hAnsi="Cambria" w:cs="Arial"/>
          <w:color w:val="000000"/>
          <w:sz w:val="22"/>
        </w:rPr>
        <w:t xml:space="preserve"> (maximálne však do výšky </w:t>
      </w:r>
      <w:r w:rsidR="00976C62" w:rsidRPr="00B82B1D">
        <w:rPr>
          <w:rFonts w:ascii="Cambria" w:hAnsi="Cambria" w:cs="Arial"/>
          <w:color w:val="000000"/>
          <w:sz w:val="22"/>
        </w:rPr>
        <w:t>10 %</w:t>
      </w:r>
      <w:r w:rsidR="00976C62" w:rsidRPr="00A44F45">
        <w:rPr>
          <w:rFonts w:ascii="Cambria" w:hAnsi="Cambria" w:cs="Arial"/>
          <w:color w:val="000000"/>
          <w:sz w:val="22"/>
        </w:rPr>
        <w:t xml:space="preserve"> Zm</w:t>
      </w:r>
      <w:r w:rsidR="00976C62" w:rsidRPr="00D046CC">
        <w:rPr>
          <w:rFonts w:ascii="Cambria" w:hAnsi="Cambria" w:cs="Arial"/>
          <w:color w:val="000000"/>
          <w:sz w:val="22"/>
        </w:rPr>
        <w:t>luvnej</w:t>
      </w:r>
      <w:r w:rsidR="00976C62">
        <w:rPr>
          <w:rFonts w:ascii="Cambria" w:hAnsi="Cambria" w:cs="Arial"/>
          <w:color w:val="000000"/>
          <w:sz w:val="22"/>
        </w:rPr>
        <w:t xml:space="preserve"> ceny v kumulácii s ostatnými zmluvnými pokutami).</w:t>
      </w:r>
    </w:p>
    <w:p w14:paraId="2E1FDE3A"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V prípade omeškania Objednávateľa s</w:t>
      </w:r>
      <w:r w:rsidRPr="004842F0">
        <w:rPr>
          <w:rFonts w:ascii="Cambria" w:hAnsi="Cambria" w:cs="Calibri"/>
          <w:sz w:val="22"/>
        </w:rPr>
        <w:t> </w:t>
      </w:r>
      <w:r w:rsidRPr="004842F0">
        <w:rPr>
          <w:rFonts w:ascii="Cambria" w:hAnsi="Cambria" w:cs="Proba Pro"/>
          <w:sz w:val="22"/>
        </w:rPr>
        <w:t>ú</w:t>
      </w:r>
      <w:r w:rsidRPr="004842F0">
        <w:rPr>
          <w:rFonts w:ascii="Cambria" w:hAnsi="Cambria" w:cs="Arial"/>
          <w:sz w:val="22"/>
        </w:rPr>
        <w:t>hradou fakt</w:t>
      </w:r>
      <w:r w:rsidRPr="004842F0">
        <w:rPr>
          <w:rFonts w:ascii="Cambria" w:hAnsi="Cambria" w:cs="Proba Pro"/>
          <w:sz w:val="22"/>
        </w:rPr>
        <w:t>ú</w:t>
      </w:r>
      <w:r w:rsidRPr="004842F0">
        <w:rPr>
          <w:rFonts w:ascii="Cambria" w:hAnsi="Cambria" w:cs="Arial"/>
          <w:sz w:val="22"/>
        </w:rPr>
        <w:t>r m</w:t>
      </w:r>
      <w:r w:rsidRPr="004842F0">
        <w:rPr>
          <w:rFonts w:ascii="Cambria" w:hAnsi="Cambria" w:cs="Proba Pro"/>
          <w:sz w:val="22"/>
        </w:rPr>
        <w:t>á</w:t>
      </w:r>
      <w:r w:rsidRPr="004842F0">
        <w:rPr>
          <w:rFonts w:ascii="Cambria" w:hAnsi="Cambria" w:cs="Arial"/>
          <w:sz w:val="22"/>
        </w:rPr>
        <w:t xml:space="preserve"> Zhotovite</w:t>
      </w:r>
      <w:r w:rsidRPr="004842F0">
        <w:rPr>
          <w:rFonts w:ascii="Cambria" w:hAnsi="Cambria" w:cs="Proba Pro"/>
          <w:sz w:val="22"/>
        </w:rPr>
        <w:t>ľ</w:t>
      </w:r>
      <w:r w:rsidRPr="004842F0">
        <w:rPr>
          <w:rFonts w:ascii="Cambria" w:hAnsi="Cambria" w:cs="Arial"/>
          <w:sz w:val="22"/>
        </w:rPr>
        <w:t xml:space="preserve"> n</w:t>
      </w:r>
      <w:r w:rsidRPr="004842F0">
        <w:rPr>
          <w:rFonts w:ascii="Cambria" w:hAnsi="Cambria" w:cs="Proba Pro"/>
          <w:sz w:val="22"/>
        </w:rPr>
        <w:t>á</w:t>
      </w:r>
      <w:r w:rsidRPr="004842F0">
        <w:rPr>
          <w:rFonts w:ascii="Cambria" w:hAnsi="Cambria" w:cs="Arial"/>
          <w:sz w:val="22"/>
        </w:rPr>
        <w:t xml:space="preserve">rok na zaplatenie </w:t>
      </w:r>
      <w:r w:rsidRPr="004842F0">
        <w:rPr>
          <w:rFonts w:ascii="Cambria" w:hAnsi="Cambria" w:cs="Proba Pro"/>
          <w:sz w:val="22"/>
        </w:rPr>
        <w:t>ú</w:t>
      </w:r>
      <w:r w:rsidRPr="004842F0">
        <w:rPr>
          <w:rFonts w:ascii="Cambria" w:hAnsi="Cambria" w:cs="Arial"/>
          <w:sz w:val="22"/>
        </w:rPr>
        <w:t>roku z ome</w:t>
      </w:r>
      <w:r w:rsidRPr="004842F0">
        <w:rPr>
          <w:rFonts w:ascii="Cambria" w:hAnsi="Cambria" w:cs="Proba Pro"/>
          <w:sz w:val="22"/>
        </w:rPr>
        <w:t>š</w:t>
      </w:r>
      <w:r w:rsidRPr="004842F0">
        <w:rPr>
          <w:rFonts w:ascii="Cambria" w:hAnsi="Cambria" w:cs="Arial"/>
          <w:sz w:val="22"/>
        </w:rPr>
        <w:t>kania vo v</w:t>
      </w:r>
      <w:r w:rsidRPr="004842F0">
        <w:rPr>
          <w:rFonts w:ascii="Cambria" w:hAnsi="Cambria" w:cs="Proba Pro"/>
          <w:sz w:val="22"/>
        </w:rPr>
        <w:t>ýš</w:t>
      </w:r>
      <w:r w:rsidRPr="004842F0">
        <w:rPr>
          <w:rFonts w:ascii="Cambria" w:hAnsi="Cambria" w:cs="Arial"/>
          <w:sz w:val="22"/>
        </w:rPr>
        <w:t>ke 0,05 % z dlžnej sumy vrátane DPH za každý aj začatý deň omeškania.</w:t>
      </w:r>
    </w:p>
    <w:p w14:paraId="179D2419"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Zaplatením zmluvnej pokuty na základe tejto Zmluvy nezaniká povinnosť splniť zabezpečený záväzok. Rovnako nezaniká ani nárok na náhradu škody príslušnej Zmluvnej strany, ktorá jej vznikne v</w:t>
      </w:r>
      <w:r w:rsidRPr="004842F0">
        <w:rPr>
          <w:rFonts w:ascii="Cambria" w:hAnsi="Cambria" w:cs="Calibri"/>
          <w:sz w:val="22"/>
        </w:rPr>
        <w:t> </w:t>
      </w:r>
      <w:r w:rsidRPr="004842F0">
        <w:rPr>
          <w:rFonts w:ascii="Cambria" w:hAnsi="Cambria" w:cs="Arial"/>
          <w:sz w:val="22"/>
        </w:rPr>
        <w:t>s</w:t>
      </w:r>
      <w:r w:rsidRPr="004842F0">
        <w:rPr>
          <w:rFonts w:ascii="Cambria" w:hAnsi="Cambria" w:cs="Proba Pro"/>
          <w:sz w:val="22"/>
        </w:rPr>
        <w:t>ú</w:t>
      </w:r>
      <w:r w:rsidRPr="004842F0">
        <w:rPr>
          <w:rFonts w:ascii="Cambria" w:hAnsi="Cambria" w:cs="Arial"/>
          <w:sz w:val="22"/>
        </w:rPr>
        <w:t>vislosti s</w:t>
      </w:r>
      <w:r w:rsidRPr="004842F0">
        <w:rPr>
          <w:rFonts w:ascii="Cambria" w:hAnsi="Cambria" w:cs="Calibri"/>
          <w:sz w:val="22"/>
        </w:rPr>
        <w:t> </w:t>
      </w:r>
      <w:r w:rsidRPr="004842F0">
        <w:rPr>
          <w:rFonts w:ascii="Cambria" w:hAnsi="Cambria" w:cs="Arial"/>
          <w:sz w:val="22"/>
        </w:rPr>
        <w:t>poru</w:t>
      </w:r>
      <w:r w:rsidRPr="004842F0">
        <w:rPr>
          <w:rFonts w:ascii="Cambria" w:hAnsi="Cambria" w:cs="Proba Pro"/>
          <w:sz w:val="22"/>
        </w:rPr>
        <w:t>š</w:t>
      </w:r>
      <w:r w:rsidRPr="004842F0">
        <w:rPr>
          <w:rFonts w:ascii="Cambria" w:hAnsi="Cambria" w:cs="Arial"/>
          <w:sz w:val="22"/>
        </w:rPr>
        <w:t>en</w:t>
      </w:r>
      <w:r w:rsidRPr="004842F0">
        <w:rPr>
          <w:rFonts w:ascii="Cambria" w:hAnsi="Cambria" w:cs="Proba Pro"/>
          <w:sz w:val="22"/>
        </w:rPr>
        <w:t>í</w:t>
      </w:r>
      <w:r w:rsidRPr="004842F0">
        <w:rPr>
          <w:rFonts w:ascii="Cambria" w:hAnsi="Cambria" w:cs="Arial"/>
          <w:sz w:val="22"/>
        </w:rPr>
        <w:t>m tejto Zmluvy v</w:t>
      </w:r>
      <w:r w:rsidRPr="004842F0">
        <w:rPr>
          <w:rFonts w:ascii="Cambria" w:hAnsi="Cambria" w:cs="Calibri"/>
          <w:sz w:val="22"/>
        </w:rPr>
        <w:t> </w:t>
      </w:r>
      <w:r w:rsidRPr="004842F0">
        <w:rPr>
          <w:rFonts w:ascii="Cambria" w:hAnsi="Cambria" w:cs="Arial"/>
          <w:sz w:val="22"/>
        </w:rPr>
        <w:t>plnej v</w:t>
      </w:r>
      <w:r w:rsidRPr="004842F0">
        <w:rPr>
          <w:rFonts w:ascii="Cambria" w:hAnsi="Cambria" w:cs="Proba Pro"/>
          <w:sz w:val="22"/>
        </w:rPr>
        <w:t>ýš</w:t>
      </w:r>
      <w:r w:rsidRPr="004842F0">
        <w:rPr>
          <w:rFonts w:ascii="Cambria" w:hAnsi="Cambria" w:cs="Arial"/>
          <w:sz w:val="22"/>
        </w:rPr>
        <w:t>ke.</w:t>
      </w:r>
    </w:p>
    <w:p w14:paraId="027EA26F" w14:textId="59F12956"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 xml:space="preserve">Splatnosť faktúry za zmluvnú pokutu vystavenej podľa tohto bodu bude </w:t>
      </w:r>
      <w:r w:rsidR="009B619A">
        <w:rPr>
          <w:rFonts w:ascii="Cambria" w:hAnsi="Cambria" w:cs="Arial"/>
          <w:sz w:val="22"/>
        </w:rPr>
        <w:t>tridsať (30)</w:t>
      </w:r>
      <w:r w:rsidRPr="004842F0">
        <w:rPr>
          <w:rFonts w:ascii="Cambria" w:hAnsi="Cambria" w:cs="Arial"/>
          <w:sz w:val="22"/>
        </w:rPr>
        <w:t xml:space="preserve"> kalendárnych dní.</w:t>
      </w:r>
    </w:p>
    <w:p w14:paraId="4F2A3D83" w14:textId="77777777" w:rsidR="00862FF2" w:rsidRPr="004842F0" w:rsidRDefault="00862FF2" w:rsidP="00426C94">
      <w:pPr>
        <w:numPr>
          <w:ilvl w:val="1"/>
          <w:numId w:val="16"/>
        </w:numPr>
        <w:spacing w:before="0" w:after="120" w:line="240" w:lineRule="auto"/>
        <w:jc w:val="both"/>
        <w:rPr>
          <w:rFonts w:ascii="Cambria" w:hAnsi="Cambria" w:cs="Arial"/>
          <w:b/>
          <w:color w:val="000000"/>
          <w:sz w:val="22"/>
        </w:rPr>
      </w:pPr>
      <w:r w:rsidRPr="004842F0">
        <w:rPr>
          <w:rFonts w:ascii="Cambria" w:hAnsi="Cambria" w:cs="Arial"/>
          <w:b/>
          <w:color w:val="000000"/>
          <w:sz w:val="22"/>
        </w:rPr>
        <w:lastRenderedPageBreak/>
        <w:t>Trvanie a</w:t>
      </w:r>
      <w:r w:rsidRPr="004842F0">
        <w:rPr>
          <w:rFonts w:ascii="Cambria" w:hAnsi="Cambria" w:cs="Calibri"/>
          <w:b/>
          <w:color w:val="000000"/>
          <w:sz w:val="22"/>
        </w:rPr>
        <w:t> </w:t>
      </w:r>
      <w:r w:rsidRPr="004842F0">
        <w:rPr>
          <w:rFonts w:ascii="Cambria" w:hAnsi="Cambria" w:cs="Arial"/>
          <w:b/>
          <w:sz w:val="22"/>
        </w:rPr>
        <w:t>ukončenie</w:t>
      </w:r>
      <w:r w:rsidRPr="004842F0">
        <w:rPr>
          <w:rFonts w:ascii="Cambria" w:hAnsi="Cambria" w:cs="Arial"/>
          <w:b/>
          <w:color w:val="000000"/>
          <w:sz w:val="22"/>
        </w:rPr>
        <w:t xml:space="preserve"> Zmluvy</w:t>
      </w:r>
    </w:p>
    <w:p w14:paraId="43AA2090" w14:textId="269F27A7" w:rsidR="00081D05" w:rsidRDefault="00862FF2" w:rsidP="00426C94">
      <w:pPr>
        <w:numPr>
          <w:ilvl w:val="2"/>
          <w:numId w:val="16"/>
        </w:numPr>
        <w:spacing w:before="0" w:after="120" w:line="240" w:lineRule="auto"/>
        <w:jc w:val="both"/>
        <w:rPr>
          <w:rFonts w:ascii="Cambria" w:hAnsi="Cambria"/>
          <w:bCs/>
          <w:iCs/>
          <w:color w:val="auto"/>
          <w:sz w:val="22"/>
        </w:rPr>
      </w:pPr>
      <w:bookmarkStart w:id="73" w:name="_Hlk495484527"/>
      <w:r w:rsidRPr="004842F0">
        <w:rPr>
          <w:rFonts w:ascii="Cambria" w:hAnsi="Cambria"/>
          <w:bCs/>
          <w:iCs/>
          <w:color w:val="auto"/>
          <w:sz w:val="22"/>
        </w:rPr>
        <w:t>Táto Zmluva nadobúda platnosť dňom jej podpisu oboma Zmluvnými stranami a</w:t>
      </w:r>
      <w:r w:rsidRPr="004842F0">
        <w:rPr>
          <w:rFonts w:ascii="Cambria" w:hAnsi="Cambria" w:cs="Calibri"/>
          <w:bCs/>
          <w:iCs/>
          <w:color w:val="auto"/>
          <w:sz w:val="22"/>
        </w:rPr>
        <w:t> </w:t>
      </w:r>
      <w:r w:rsidRPr="004842F0">
        <w:rPr>
          <w:rFonts w:ascii="Cambria" w:hAnsi="Cambria" w:cs="Proba Pro"/>
          <w:bCs/>
          <w:iCs/>
          <w:color w:val="auto"/>
          <w:sz w:val="22"/>
        </w:rPr>
        <w:t>úč</w:t>
      </w:r>
      <w:r w:rsidRPr="004842F0">
        <w:rPr>
          <w:rFonts w:ascii="Cambria" w:hAnsi="Cambria"/>
          <w:bCs/>
          <w:iCs/>
          <w:color w:val="auto"/>
          <w:sz w:val="22"/>
        </w:rPr>
        <w:t>innos</w:t>
      </w:r>
      <w:r w:rsidRPr="004842F0">
        <w:rPr>
          <w:rFonts w:ascii="Cambria" w:hAnsi="Cambria" w:cs="Proba Pro"/>
          <w:bCs/>
          <w:iCs/>
          <w:color w:val="auto"/>
          <w:sz w:val="22"/>
        </w:rPr>
        <w:t>ť</w:t>
      </w:r>
      <w:r w:rsidRPr="004842F0">
        <w:rPr>
          <w:rFonts w:ascii="Cambria" w:hAnsi="Cambria"/>
          <w:bCs/>
          <w:iCs/>
          <w:color w:val="auto"/>
          <w:sz w:val="22"/>
        </w:rPr>
        <w:t xml:space="preserve"> </w:t>
      </w:r>
      <w:r w:rsidR="00081D05">
        <w:rPr>
          <w:rFonts w:ascii="Cambria" w:hAnsi="Cambria"/>
          <w:bCs/>
          <w:iCs/>
          <w:color w:val="auto"/>
          <w:sz w:val="22"/>
        </w:rPr>
        <w:t>deň po dni kumulatívneho splnenia nasledovných podmienok</w:t>
      </w:r>
      <w:r w:rsidR="00FA7315">
        <w:rPr>
          <w:rFonts w:ascii="Cambria" w:hAnsi="Cambria"/>
          <w:bCs/>
          <w:iCs/>
          <w:color w:val="auto"/>
          <w:sz w:val="22"/>
        </w:rPr>
        <w:t>:</w:t>
      </w:r>
    </w:p>
    <w:p w14:paraId="168926B8" w14:textId="11AD55E7" w:rsidR="00FA7315" w:rsidRDefault="00081D05" w:rsidP="00081D05">
      <w:pPr>
        <w:numPr>
          <w:ilvl w:val="3"/>
          <w:numId w:val="16"/>
        </w:numPr>
        <w:spacing w:before="0" w:after="120" w:line="240" w:lineRule="auto"/>
        <w:jc w:val="both"/>
        <w:rPr>
          <w:rFonts w:ascii="Cambria" w:hAnsi="Cambria"/>
          <w:bCs/>
          <w:iCs/>
          <w:color w:val="auto"/>
          <w:sz w:val="22"/>
        </w:rPr>
      </w:pPr>
      <w:r>
        <w:rPr>
          <w:rFonts w:ascii="Cambria" w:hAnsi="Cambria"/>
          <w:bCs/>
          <w:iCs/>
          <w:color w:val="auto"/>
          <w:sz w:val="22"/>
        </w:rPr>
        <w:t>zverejnenie Zmluvy</w:t>
      </w:r>
      <w:r w:rsidR="00862FF2" w:rsidRPr="004842F0">
        <w:rPr>
          <w:rFonts w:ascii="Cambria" w:hAnsi="Cambria"/>
          <w:bCs/>
          <w:iCs/>
          <w:color w:val="auto"/>
          <w:sz w:val="22"/>
        </w:rPr>
        <w:t xml:space="preserve"> v súlade s príslušnými Právnymi predpismi</w:t>
      </w:r>
      <w:r w:rsidR="00FA7315">
        <w:rPr>
          <w:rFonts w:ascii="Cambria" w:hAnsi="Cambria"/>
          <w:bCs/>
          <w:iCs/>
          <w:color w:val="auto"/>
          <w:sz w:val="22"/>
        </w:rPr>
        <w:t>; a</w:t>
      </w:r>
    </w:p>
    <w:p w14:paraId="2286A57B" w14:textId="13CBC12E" w:rsidR="00862FF2" w:rsidRDefault="00FA7315" w:rsidP="00081D05">
      <w:pPr>
        <w:numPr>
          <w:ilvl w:val="3"/>
          <w:numId w:val="16"/>
        </w:numPr>
        <w:spacing w:before="0" w:after="120" w:line="240" w:lineRule="auto"/>
        <w:jc w:val="both"/>
        <w:rPr>
          <w:rFonts w:ascii="Cambria" w:hAnsi="Cambria"/>
          <w:bCs/>
          <w:iCs/>
          <w:color w:val="auto"/>
          <w:sz w:val="22"/>
        </w:rPr>
      </w:pPr>
      <w:r>
        <w:rPr>
          <w:rFonts w:ascii="Cambria" w:hAnsi="Cambria"/>
          <w:bCs/>
          <w:iCs/>
          <w:color w:val="auto"/>
          <w:sz w:val="22"/>
        </w:rPr>
        <w:t>pridelenie nenávratných finančných príspevkov zo strany Poskytovateľa NFP Objednávateľovi</w:t>
      </w:r>
      <w:r w:rsidR="004576F6" w:rsidRPr="00A65268">
        <w:rPr>
          <w:rFonts w:ascii="Cambria" w:hAnsi="Cambria"/>
          <w:bCs/>
          <w:iCs/>
          <w:color w:val="auto"/>
          <w:sz w:val="22"/>
        </w:rPr>
        <w:t xml:space="preserve"> a </w:t>
      </w:r>
      <w:r w:rsidR="004576F6" w:rsidRPr="004576F6">
        <w:rPr>
          <w:rFonts w:ascii="Cambria" w:hAnsi="Cambria"/>
          <w:bCs/>
          <w:iCs/>
          <w:color w:val="auto"/>
          <w:sz w:val="22"/>
        </w:rPr>
        <w:t>doručeni</w:t>
      </w:r>
      <w:r w:rsidR="004576F6">
        <w:rPr>
          <w:rFonts w:ascii="Cambria" w:hAnsi="Cambria"/>
          <w:bCs/>
          <w:iCs/>
          <w:color w:val="auto"/>
          <w:sz w:val="22"/>
        </w:rPr>
        <w:t>e</w:t>
      </w:r>
      <w:r w:rsidR="004576F6" w:rsidRPr="004576F6">
        <w:rPr>
          <w:rFonts w:ascii="Cambria" w:hAnsi="Cambria"/>
          <w:bCs/>
          <w:iCs/>
          <w:color w:val="auto"/>
          <w:sz w:val="22"/>
        </w:rPr>
        <w:t xml:space="preserve"> listu Objednávateľa adresovaného Zhotoviteľovi, obsahujúceho oznámenie o kladnom výsledku administratívnej kontroly postupu </w:t>
      </w:r>
      <w:r w:rsidR="004576F6">
        <w:rPr>
          <w:rFonts w:ascii="Cambria" w:hAnsi="Cambria"/>
          <w:bCs/>
          <w:iCs/>
          <w:color w:val="auto"/>
          <w:sz w:val="22"/>
        </w:rPr>
        <w:t>Súťaže</w:t>
      </w:r>
      <w:r w:rsidR="004576F6" w:rsidRPr="004576F6">
        <w:rPr>
          <w:rFonts w:ascii="Cambria" w:hAnsi="Cambria"/>
          <w:bCs/>
          <w:iCs/>
          <w:color w:val="auto"/>
          <w:sz w:val="22"/>
        </w:rPr>
        <w:t xml:space="preserve"> Poskytovateľom </w:t>
      </w:r>
      <w:r w:rsidR="004576F6">
        <w:rPr>
          <w:rFonts w:ascii="Cambria" w:hAnsi="Cambria"/>
          <w:bCs/>
          <w:iCs/>
          <w:color w:val="auto"/>
          <w:sz w:val="22"/>
        </w:rPr>
        <w:t>NFP</w:t>
      </w:r>
      <w:r w:rsidR="004576F6" w:rsidRPr="004576F6">
        <w:rPr>
          <w:rFonts w:ascii="Cambria" w:hAnsi="Cambria"/>
          <w:bCs/>
          <w:iCs/>
          <w:color w:val="auto"/>
          <w:sz w:val="22"/>
        </w:rPr>
        <w:t xml:space="preserve"> Objednávateľovi</w:t>
      </w:r>
      <w:r w:rsidR="00EA30BE">
        <w:rPr>
          <w:rFonts w:ascii="Cambria" w:hAnsi="Cambria"/>
          <w:bCs/>
          <w:iCs/>
          <w:color w:val="auto"/>
          <w:sz w:val="22"/>
        </w:rPr>
        <w:t>; O skutočnostiach podstatných pre nadobudnutie účinnosti Zmluvy je Objednávateľ bezodkladne povinný informovať Zhotoviteľa.</w:t>
      </w:r>
    </w:p>
    <w:p w14:paraId="67DD45AF" w14:textId="1D687BA8" w:rsidR="004576F6" w:rsidRDefault="004576F6" w:rsidP="004576F6">
      <w:pPr>
        <w:spacing w:before="0" w:after="120" w:line="240" w:lineRule="auto"/>
        <w:ind w:left="709"/>
        <w:jc w:val="both"/>
        <w:rPr>
          <w:rFonts w:ascii="Cambria" w:hAnsi="Cambria" w:cs="Proba Pro"/>
          <w:sz w:val="22"/>
        </w:rPr>
      </w:pPr>
      <w:r w:rsidRPr="00A65268">
        <w:rPr>
          <w:rFonts w:ascii="Cambria" w:hAnsi="Cambria" w:cs="Proba Pro"/>
          <w:sz w:val="22"/>
        </w:rPr>
        <w:t>V</w:t>
      </w:r>
      <w:r w:rsidR="00E3115E">
        <w:rPr>
          <w:rFonts w:ascii="Cambria" w:hAnsi="Cambria" w:cs="Proba Pro"/>
          <w:sz w:val="22"/>
        </w:rPr>
        <w:t> </w:t>
      </w:r>
      <w:r w:rsidRPr="00A65268">
        <w:rPr>
          <w:rFonts w:ascii="Cambria" w:hAnsi="Cambria" w:cs="Proba Pro"/>
          <w:sz w:val="22"/>
        </w:rPr>
        <w:t>prípade</w:t>
      </w:r>
      <w:r w:rsidR="00E3115E">
        <w:rPr>
          <w:rFonts w:ascii="Cambria" w:hAnsi="Cambria" w:cs="Proba Pro"/>
          <w:sz w:val="22"/>
        </w:rPr>
        <w:t>, ak</w:t>
      </w:r>
      <w:r w:rsidRPr="00A65268">
        <w:rPr>
          <w:rFonts w:ascii="Cambria" w:hAnsi="Cambria" w:cs="Proba Pro"/>
          <w:sz w:val="22"/>
        </w:rPr>
        <w:t xml:space="preserve"> </w:t>
      </w:r>
      <w:r w:rsidR="00375A10">
        <w:rPr>
          <w:rFonts w:ascii="Cambria" w:hAnsi="Cambria" w:cs="Proba Pro"/>
          <w:sz w:val="22"/>
        </w:rPr>
        <w:t>zo strany Poskytovateľa NFP nebude</w:t>
      </w:r>
      <w:r w:rsidRPr="00A65268">
        <w:rPr>
          <w:rFonts w:ascii="Cambria" w:hAnsi="Cambria" w:cs="Proba Pro"/>
          <w:sz w:val="22"/>
        </w:rPr>
        <w:t xml:space="preserve"> možné uznať výdavky vyplývajúce </w:t>
      </w:r>
      <w:r w:rsidR="00375A10">
        <w:rPr>
          <w:rFonts w:ascii="Cambria" w:hAnsi="Cambria" w:cs="Proba Pro"/>
          <w:sz w:val="22"/>
        </w:rPr>
        <w:t>z výsledku Súťaže</w:t>
      </w:r>
      <w:r w:rsidRPr="00A65268">
        <w:rPr>
          <w:rFonts w:ascii="Cambria" w:hAnsi="Cambria" w:cs="Proba Pro"/>
          <w:sz w:val="22"/>
        </w:rPr>
        <w:t xml:space="preserve"> za oprávnené alebo </w:t>
      </w:r>
      <w:r w:rsidR="00375A10">
        <w:rPr>
          <w:rFonts w:ascii="Cambria" w:hAnsi="Cambria" w:cs="Proba Pro"/>
          <w:sz w:val="22"/>
        </w:rPr>
        <w:t>v prípade</w:t>
      </w:r>
      <w:r w:rsidRPr="00A65268">
        <w:rPr>
          <w:rFonts w:ascii="Cambria" w:hAnsi="Cambria" w:cs="Proba Pro"/>
          <w:sz w:val="22"/>
        </w:rPr>
        <w:t xml:space="preserve">, </w:t>
      </w:r>
      <w:r w:rsidR="00375A10">
        <w:rPr>
          <w:rFonts w:ascii="Cambria" w:hAnsi="Cambria" w:cs="Proba Pro"/>
          <w:sz w:val="22"/>
        </w:rPr>
        <w:t>ak bude z iného zrejmé, že</w:t>
      </w:r>
      <w:r w:rsidRPr="00A65268">
        <w:rPr>
          <w:rFonts w:ascii="Cambria" w:hAnsi="Cambria" w:cs="Proba Pro"/>
          <w:sz w:val="22"/>
        </w:rPr>
        <w:t xml:space="preserve"> Zmluva</w:t>
      </w:r>
      <w:r w:rsidR="00375A10">
        <w:rPr>
          <w:rFonts w:ascii="Cambria" w:hAnsi="Cambria" w:cs="Proba Pro"/>
          <w:sz w:val="22"/>
        </w:rPr>
        <w:t xml:space="preserve"> o NFP</w:t>
      </w:r>
      <w:r w:rsidRPr="00A65268">
        <w:rPr>
          <w:rFonts w:ascii="Cambria" w:hAnsi="Cambria" w:cs="Proba Pro"/>
          <w:sz w:val="22"/>
        </w:rPr>
        <w:t xml:space="preserve"> medzi Poskytovateľom </w:t>
      </w:r>
      <w:r w:rsidR="00375A10">
        <w:rPr>
          <w:rFonts w:ascii="Cambria" w:hAnsi="Cambria" w:cs="Proba Pro"/>
          <w:sz w:val="22"/>
        </w:rPr>
        <w:t>NFP</w:t>
      </w:r>
      <w:r w:rsidRPr="00A65268">
        <w:rPr>
          <w:rFonts w:ascii="Cambria" w:hAnsi="Cambria" w:cs="Proba Pro"/>
          <w:sz w:val="22"/>
        </w:rPr>
        <w:t xml:space="preserve"> a Objednávateľom </w:t>
      </w:r>
      <w:r w:rsidR="00375A10">
        <w:rPr>
          <w:rFonts w:ascii="Cambria" w:hAnsi="Cambria" w:cs="Proba Pro"/>
          <w:sz w:val="22"/>
        </w:rPr>
        <w:t xml:space="preserve">nebude môcť byť uzatvorená alebo jej uzatvorenie Poskytovateľ NFP odmietol alebo z iného dôvodu bude zrejmé, že </w:t>
      </w:r>
      <w:r w:rsidRPr="00A65268">
        <w:rPr>
          <w:rFonts w:ascii="Cambria" w:hAnsi="Cambria" w:cs="Proba Pro"/>
          <w:sz w:val="22"/>
        </w:rPr>
        <w:t>finančné prostriedky Objednávateľovi neboli</w:t>
      </w:r>
      <w:r w:rsidR="00F05EAF">
        <w:rPr>
          <w:rFonts w:ascii="Cambria" w:hAnsi="Cambria" w:cs="Proba Pro"/>
          <w:sz w:val="22"/>
        </w:rPr>
        <w:t xml:space="preserve"> alebo nebudú</w:t>
      </w:r>
      <w:r w:rsidRPr="00A65268">
        <w:rPr>
          <w:rFonts w:ascii="Cambria" w:hAnsi="Cambria" w:cs="Proba Pro"/>
          <w:sz w:val="22"/>
        </w:rPr>
        <w:t xml:space="preserve"> pridelené v požadovanej výške, </w:t>
      </w:r>
      <w:del w:id="74" w:author="Tomas Uricek" w:date="2020-04-24T11:16:00Z">
        <w:r w:rsidRPr="00A65268" w:rsidDel="00EE33F0">
          <w:rPr>
            <w:rFonts w:ascii="Cambria" w:hAnsi="Cambria" w:cs="Proba Pro"/>
            <w:sz w:val="22"/>
          </w:rPr>
          <w:delText xml:space="preserve">práva a povinnosti z tejto Zmluvy zaniknú. V tomto prípade si </w:delText>
        </w:r>
      </w:del>
      <w:r w:rsidRPr="00056C30">
        <w:rPr>
          <w:rFonts w:ascii="Cambria" w:hAnsi="Cambria" w:cs="Proba Pro"/>
          <w:color w:val="FF0000"/>
          <w:sz w:val="22"/>
        </w:rPr>
        <w:t xml:space="preserve">Objednávateľ </w:t>
      </w:r>
      <w:del w:id="75" w:author="Tomas Uricek" w:date="2020-04-24T11:16:00Z">
        <w:r w:rsidRPr="00056C30" w:rsidDel="00EE33F0">
          <w:rPr>
            <w:rFonts w:ascii="Cambria" w:hAnsi="Cambria" w:cs="Proba Pro"/>
            <w:color w:val="FF0000"/>
            <w:sz w:val="22"/>
          </w:rPr>
          <w:delText>vyhradzuje právo</w:delText>
        </w:r>
      </w:del>
      <w:ins w:id="76" w:author="Tomas Uricek" w:date="2020-04-24T11:16:00Z">
        <w:r w:rsidR="00EE33F0" w:rsidRPr="00056C30">
          <w:rPr>
            <w:rFonts w:ascii="Cambria" w:hAnsi="Cambria" w:cs="Proba Pro"/>
            <w:color w:val="FF0000"/>
            <w:sz w:val="22"/>
          </w:rPr>
          <w:t>je oprávnený</w:t>
        </w:r>
      </w:ins>
      <w:r w:rsidRPr="00056C30">
        <w:rPr>
          <w:rFonts w:ascii="Cambria" w:hAnsi="Cambria" w:cs="Proba Pro"/>
          <w:color w:val="FF0000"/>
          <w:sz w:val="22"/>
        </w:rPr>
        <w:t xml:space="preserve"> od Zmluvy odstúpiť</w:t>
      </w:r>
      <w:r>
        <w:rPr>
          <w:rFonts w:ascii="Cambria" w:hAnsi="Cambria" w:cs="Proba Pro"/>
          <w:sz w:val="22"/>
        </w:rPr>
        <w:t>.</w:t>
      </w:r>
    </w:p>
    <w:p w14:paraId="70A8C5EA" w14:textId="5069EF35" w:rsidR="00D01C44" w:rsidRPr="00A65268" w:rsidRDefault="00D01C44" w:rsidP="00A65268">
      <w:pPr>
        <w:spacing w:before="0" w:after="120" w:line="240" w:lineRule="auto"/>
        <w:ind w:left="709"/>
        <w:jc w:val="both"/>
        <w:rPr>
          <w:rFonts w:ascii="Cambria" w:hAnsi="Cambria" w:cs="Proba Pro"/>
          <w:sz w:val="22"/>
        </w:rPr>
      </w:pPr>
      <w:r w:rsidRPr="00D01C44">
        <w:rPr>
          <w:rFonts w:ascii="Cambria" w:hAnsi="Cambria" w:cs="Proba Pro"/>
          <w:sz w:val="22"/>
        </w:rPr>
        <w:t xml:space="preserve">Zhotoviteľ </w:t>
      </w:r>
      <w:r>
        <w:rPr>
          <w:rFonts w:ascii="Cambria" w:hAnsi="Cambria" w:cs="Proba Pro"/>
          <w:sz w:val="22"/>
        </w:rPr>
        <w:t xml:space="preserve">až do nadobudnutia účinnosti tejto Zmluvy </w:t>
      </w:r>
      <w:r w:rsidRPr="00D01C44">
        <w:rPr>
          <w:rFonts w:ascii="Cambria" w:hAnsi="Cambria" w:cs="Proba Pro"/>
          <w:sz w:val="22"/>
        </w:rPr>
        <w:t xml:space="preserve">nebude vykonávať žiadne úkony spojené s realizáciou Diela podľa tejto Zmluvy, ako aj nebude obstarávať žiadne veci a materiály, ktoré sú potrebné na vykonanie Diela; v opačnom prípade Objednávateľ nezodpovedá Zhotoviteľovi za prípadnú škodu, ktorá mu vznikla v súvislosti s touto činnosťou, a nie je povinný nahradiť Zhotoviteľovi </w:t>
      </w:r>
      <w:r>
        <w:rPr>
          <w:rFonts w:ascii="Cambria" w:hAnsi="Cambria" w:cs="Proba Pro"/>
          <w:sz w:val="22"/>
        </w:rPr>
        <w:t>žiadne</w:t>
      </w:r>
      <w:r w:rsidRPr="00D01C44">
        <w:rPr>
          <w:rFonts w:ascii="Cambria" w:hAnsi="Cambria" w:cs="Proba Pro"/>
          <w:sz w:val="22"/>
        </w:rPr>
        <w:t xml:space="preserve"> náklady ani prípadné škody, ktoré mu vznikli v súvislosti s</w:t>
      </w:r>
      <w:r w:rsidR="00BA4F72">
        <w:rPr>
          <w:rFonts w:ascii="Cambria" w:hAnsi="Cambria" w:cs="Proba Pro"/>
          <w:sz w:val="22"/>
        </w:rPr>
        <w:t> činnosťami Zhotoviteľa</w:t>
      </w:r>
      <w:r w:rsidRPr="00D01C44">
        <w:rPr>
          <w:rFonts w:ascii="Cambria" w:hAnsi="Cambria" w:cs="Proba Pro"/>
          <w:sz w:val="22"/>
        </w:rPr>
        <w:t>.</w:t>
      </w:r>
    </w:p>
    <w:bookmarkEnd w:id="73"/>
    <w:p w14:paraId="228736D4"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Táto Zmluva trvá až do úplného splnenia všetkých vzájomných povinností a</w:t>
      </w:r>
      <w:r w:rsidRPr="004842F0">
        <w:rPr>
          <w:rFonts w:ascii="Cambria" w:hAnsi="Cambria" w:cs="Calibri"/>
          <w:sz w:val="22"/>
        </w:rPr>
        <w:t> </w:t>
      </w:r>
      <w:r w:rsidRPr="004842F0">
        <w:rPr>
          <w:rFonts w:ascii="Cambria" w:hAnsi="Cambria" w:cs="Arial"/>
          <w:sz w:val="22"/>
        </w:rPr>
        <w:t>vysporiadania v</w:t>
      </w:r>
      <w:r w:rsidRPr="004842F0">
        <w:rPr>
          <w:rFonts w:ascii="Cambria" w:hAnsi="Cambria" w:cs="Proba Pro"/>
          <w:sz w:val="22"/>
        </w:rPr>
        <w:t>š</w:t>
      </w:r>
      <w:r w:rsidRPr="004842F0">
        <w:rPr>
          <w:rFonts w:ascii="Cambria" w:hAnsi="Cambria" w:cs="Arial"/>
          <w:sz w:val="22"/>
        </w:rPr>
        <w:t>etk</w:t>
      </w:r>
      <w:r w:rsidRPr="004842F0">
        <w:rPr>
          <w:rFonts w:ascii="Cambria" w:hAnsi="Cambria" w:cs="Proba Pro"/>
          <w:sz w:val="22"/>
        </w:rPr>
        <w:t>ý</w:t>
      </w:r>
      <w:r w:rsidRPr="004842F0">
        <w:rPr>
          <w:rFonts w:ascii="Cambria" w:hAnsi="Cambria" w:cs="Arial"/>
          <w:sz w:val="22"/>
        </w:rPr>
        <w:t>ch z</w:t>
      </w:r>
      <w:r w:rsidRPr="004842F0">
        <w:rPr>
          <w:rFonts w:ascii="Cambria" w:hAnsi="Cambria" w:cs="Proba Pro"/>
          <w:sz w:val="22"/>
        </w:rPr>
        <w:t>á</w:t>
      </w:r>
      <w:r w:rsidRPr="004842F0">
        <w:rPr>
          <w:rFonts w:ascii="Cambria" w:hAnsi="Cambria" w:cs="Arial"/>
          <w:sz w:val="22"/>
        </w:rPr>
        <w:t>v</w:t>
      </w:r>
      <w:r w:rsidRPr="004842F0">
        <w:rPr>
          <w:rFonts w:ascii="Cambria" w:hAnsi="Cambria" w:cs="Proba Pro"/>
          <w:sz w:val="22"/>
        </w:rPr>
        <w:t>ä</w:t>
      </w:r>
      <w:r w:rsidRPr="004842F0">
        <w:rPr>
          <w:rFonts w:ascii="Cambria" w:hAnsi="Cambria" w:cs="Arial"/>
          <w:sz w:val="22"/>
        </w:rPr>
        <w:t>zkov Zmluvn</w:t>
      </w:r>
      <w:r w:rsidRPr="004842F0">
        <w:rPr>
          <w:rFonts w:ascii="Cambria" w:hAnsi="Cambria" w:cs="Proba Pro"/>
          <w:sz w:val="22"/>
        </w:rPr>
        <w:t>ý</w:t>
      </w:r>
      <w:r w:rsidRPr="004842F0">
        <w:rPr>
          <w:rFonts w:ascii="Cambria" w:hAnsi="Cambria" w:cs="Arial"/>
          <w:sz w:val="22"/>
        </w:rPr>
        <w:t>ch str</w:t>
      </w:r>
      <w:r w:rsidRPr="004842F0">
        <w:rPr>
          <w:rFonts w:ascii="Cambria" w:hAnsi="Cambria" w:cs="Proba Pro"/>
          <w:sz w:val="22"/>
        </w:rPr>
        <w:t>á</w:t>
      </w:r>
      <w:r w:rsidRPr="004842F0">
        <w:rPr>
          <w:rFonts w:ascii="Cambria" w:hAnsi="Cambria" w:cs="Arial"/>
          <w:sz w:val="22"/>
        </w:rPr>
        <w:t>n na základe tejto Zmluvy, pokiaľ nedôjde k</w:t>
      </w:r>
      <w:r w:rsidRPr="004842F0">
        <w:rPr>
          <w:rFonts w:ascii="Cambria" w:hAnsi="Cambria" w:cs="Calibri"/>
          <w:sz w:val="22"/>
        </w:rPr>
        <w:t> </w:t>
      </w:r>
      <w:r w:rsidRPr="004842F0">
        <w:rPr>
          <w:rFonts w:ascii="Cambria" w:hAnsi="Cambria" w:cs="Arial"/>
          <w:sz w:val="22"/>
        </w:rPr>
        <w:t>jej pred</w:t>
      </w:r>
      <w:r w:rsidRPr="004842F0">
        <w:rPr>
          <w:rFonts w:ascii="Cambria" w:hAnsi="Cambria" w:cs="Proba Pro"/>
          <w:sz w:val="22"/>
        </w:rPr>
        <w:t>č</w:t>
      </w:r>
      <w:r w:rsidRPr="004842F0">
        <w:rPr>
          <w:rFonts w:ascii="Cambria" w:hAnsi="Cambria" w:cs="Arial"/>
          <w:sz w:val="22"/>
        </w:rPr>
        <w:t>asn</w:t>
      </w:r>
      <w:r w:rsidRPr="004842F0">
        <w:rPr>
          <w:rFonts w:ascii="Cambria" w:hAnsi="Cambria" w:cs="Proba Pro"/>
          <w:sz w:val="22"/>
        </w:rPr>
        <w:t>é</w:t>
      </w:r>
      <w:r w:rsidRPr="004842F0">
        <w:rPr>
          <w:rFonts w:ascii="Cambria" w:hAnsi="Cambria" w:cs="Arial"/>
          <w:sz w:val="22"/>
        </w:rPr>
        <w:t>mu ukon</w:t>
      </w:r>
      <w:r w:rsidRPr="004842F0">
        <w:rPr>
          <w:rFonts w:ascii="Cambria" w:hAnsi="Cambria" w:cs="Proba Pro"/>
          <w:sz w:val="22"/>
        </w:rPr>
        <w:t>č</w:t>
      </w:r>
      <w:r w:rsidRPr="004842F0">
        <w:rPr>
          <w:rFonts w:ascii="Cambria" w:hAnsi="Cambria" w:cs="Arial"/>
          <w:sz w:val="22"/>
        </w:rPr>
        <w:t>eniu v</w:t>
      </w:r>
      <w:r w:rsidRPr="004842F0">
        <w:rPr>
          <w:rFonts w:ascii="Cambria" w:hAnsi="Cambria" w:cs="Calibri"/>
          <w:sz w:val="22"/>
        </w:rPr>
        <w:t> </w:t>
      </w:r>
      <w:r w:rsidRPr="004842F0">
        <w:rPr>
          <w:rFonts w:ascii="Cambria" w:hAnsi="Cambria" w:cs="Arial"/>
          <w:sz w:val="22"/>
        </w:rPr>
        <w:t>s</w:t>
      </w:r>
      <w:r w:rsidRPr="004842F0">
        <w:rPr>
          <w:rFonts w:ascii="Cambria" w:hAnsi="Cambria" w:cs="Proba Pro"/>
          <w:sz w:val="22"/>
        </w:rPr>
        <w:t>ú</w:t>
      </w:r>
      <w:r w:rsidRPr="004842F0">
        <w:rPr>
          <w:rFonts w:ascii="Cambria" w:hAnsi="Cambria" w:cs="Arial"/>
          <w:sz w:val="22"/>
        </w:rPr>
        <w:t>lade s</w:t>
      </w:r>
      <w:r w:rsidRPr="004842F0">
        <w:rPr>
          <w:rFonts w:ascii="Cambria" w:hAnsi="Cambria" w:cs="Calibri"/>
          <w:sz w:val="22"/>
        </w:rPr>
        <w:t> </w:t>
      </w:r>
      <w:r w:rsidRPr="004842F0">
        <w:rPr>
          <w:rFonts w:ascii="Cambria" w:hAnsi="Cambria" w:cs="Arial"/>
          <w:sz w:val="22"/>
        </w:rPr>
        <w:t>ustanoveniami tejto Zmluvy.</w:t>
      </w:r>
    </w:p>
    <w:p w14:paraId="384F2002"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Táto zmluva zanikne okrem splnenia všetkých práv a</w:t>
      </w:r>
      <w:r w:rsidRPr="004842F0">
        <w:rPr>
          <w:rFonts w:ascii="Cambria" w:hAnsi="Cambria" w:cs="Calibri"/>
          <w:sz w:val="22"/>
        </w:rPr>
        <w:t> </w:t>
      </w:r>
      <w:r w:rsidRPr="004842F0">
        <w:rPr>
          <w:rFonts w:ascii="Cambria" w:hAnsi="Cambria" w:cs="Arial"/>
          <w:sz w:val="22"/>
        </w:rPr>
        <w:t>povinnost</w:t>
      </w:r>
      <w:r w:rsidRPr="004842F0">
        <w:rPr>
          <w:rFonts w:ascii="Cambria" w:hAnsi="Cambria" w:cs="Proba Pro"/>
          <w:sz w:val="22"/>
        </w:rPr>
        <w:t>í</w:t>
      </w:r>
      <w:r w:rsidRPr="004842F0">
        <w:rPr>
          <w:rFonts w:ascii="Cambria" w:hAnsi="Cambria" w:cs="Arial"/>
          <w:sz w:val="22"/>
        </w:rPr>
        <w:t xml:space="preserve"> obidvoch Zmluvn</w:t>
      </w:r>
      <w:r w:rsidRPr="004842F0">
        <w:rPr>
          <w:rFonts w:ascii="Cambria" w:hAnsi="Cambria" w:cs="Proba Pro"/>
          <w:sz w:val="22"/>
        </w:rPr>
        <w:t>ý</w:t>
      </w:r>
      <w:r w:rsidRPr="004842F0">
        <w:rPr>
          <w:rFonts w:ascii="Cambria" w:hAnsi="Cambria" w:cs="Arial"/>
          <w:sz w:val="22"/>
        </w:rPr>
        <w:t>ch str</w:t>
      </w:r>
      <w:r w:rsidRPr="004842F0">
        <w:rPr>
          <w:rFonts w:ascii="Cambria" w:hAnsi="Cambria" w:cs="Proba Pro"/>
          <w:sz w:val="22"/>
        </w:rPr>
        <w:t>á</w:t>
      </w:r>
      <w:r w:rsidRPr="004842F0">
        <w:rPr>
          <w:rFonts w:ascii="Cambria" w:hAnsi="Cambria" w:cs="Arial"/>
          <w:sz w:val="22"/>
        </w:rPr>
        <w:t>n aj p</w:t>
      </w:r>
      <w:r w:rsidRPr="004842F0">
        <w:rPr>
          <w:rFonts w:ascii="Cambria" w:hAnsi="Cambria" w:cs="Proba Pro"/>
          <w:sz w:val="22"/>
        </w:rPr>
        <w:t>í</w:t>
      </w:r>
      <w:r w:rsidRPr="004842F0">
        <w:rPr>
          <w:rFonts w:ascii="Cambria" w:hAnsi="Cambria" w:cs="Arial"/>
          <w:sz w:val="22"/>
        </w:rPr>
        <w:t>somnou dohodou Zmluvn</w:t>
      </w:r>
      <w:r w:rsidRPr="004842F0">
        <w:rPr>
          <w:rFonts w:ascii="Cambria" w:hAnsi="Cambria" w:cs="Proba Pro"/>
          <w:sz w:val="22"/>
        </w:rPr>
        <w:t>ý</w:t>
      </w:r>
      <w:r w:rsidRPr="004842F0">
        <w:rPr>
          <w:rFonts w:ascii="Cambria" w:hAnsi="Cambria" w:cs="Arial"/>
          <w:sz w:val="22"/>
        </w:rPr>
        <w:t>ch str</w:t>
      </w:r>
      <w:r w:rsidRPr="004842F0">
        <w:rPr>
          <w:rFonts w:ascii="Cambria" w:hAnsi="Cambria" w:cs="Proba Pro"/>
          <w:sz w:val="22"/>
        </w:rPr>
        <w:t>á</w:t>
      </w:r>
      <w:r w:rsidRPr="004842F0">
        <w:rPr>
          <w:rFonts w:ascii="Cambria" w:hAnsi="Cambria" w:cs="Arial"/>
          <w:sz w:val="22"/>
        </w:rPr>
        <w:t>n alebo p</w:t>
      </w:r>
      <w:r w:rsidRPr="004842F0">
        <w:rPr>
          <w:rFonts w:ascii="Cambria" w:hAnsi="Cambria" w:cs="Proba Pro"/>
          <w:sz w:val="22"/>
        </w:rPr>
        <w:t>í</w:t>
      </w:r>
      <w:r w:rsidRPr="004842F0">
        <w:rPr>
          <w:rFonts w:ascii="Cambria" w:hAnsi="Cambria" w:cs="Arial"/>
          <w:sz w:val="22"/>
        </w:rPr>
        <w:t>somn</w:t>
      </w:r>
      <w:r w:rsidRPr="004842F0">
        <w:rPr>
          <w:rFonts w:ascii="Cambria" w:hAnsi="Cambria" w:cs="Proba Pro"/>
          <w:sz w:val="22"/>
        </w:rPr>
        <w:t>ý</w:t>
      </w:r>
      <w:r w:rsidRPr="004842F0">
        <w:rPr>
          <w:rFonts w:ascii="Cambria" w:hAnsi="Cambria" w:cs="Arial"/>
          <w:sz w:val="22"/>
        </w:rPr>
        <w:t>m odst</w:t>
      </w:r>
      <w:r w:rsidRPr="004842F0">
        <w:rPr>
          <w:rFonts w:ascii="Cambria" w:hAnsi="Cambria" w:cs="Proba Pro"/>
          <w:sz w:val="22"/>
        </w:rPr>
        <w:t>ú</w:t>
      </w:r>
      <w:r w:rsidRPr="004842F0">
        <w:rPr>
          <w:rFonts w:ascii="Cambria" w:hAnsi="Cambria" w:cs="Arial"/>
          <w:sz w:val="22"/>
        </w:rPr>
        <w:t>pen</w:t>
      </w:r>
      <w:r w:rsidRPr="004842F0">
        <w:rPr>
          <w:rFonts w:ascii="Cambria" w:hAnsi="Cambria" w:cs="Proba Pro"/>
          <w:sz w:val="22"/>
        </w:rPr>
        <w:t>í</w:t>
      </w:r>
      <w:r w:rsidRPr="004842F0">
        <w:rPr>
          <w:rFonts w:ascii="Cambria" w:hAnsi="Cambria" w:cs="Arial"/>
          <w:sz w:val="22"/>
        </w:rPr>
        <w:t>m od Zmluvy jednej zo Zmluvn</w:t>
      </w:r>
      <w:r w:rsidRPr="004842F0">
        <w:rPr>
          <w:rFonts w:ascii="Cambria" w:hAnsi="Cambria" w:cs="Proba Pro"/>
          <w:sz w:val="22"/>
        </w:rPr>
        <w:t>ý</w:t>
      </w:r>
      <w:r w:rsidRPr="004842F0">
        <w:rPr>
          <w:rFonts w:ascii="Cambria" w:hAnsi="Cambria" w:cs="Arial"/>
          <w:sz w:val="22"/>
        </w:rPr>
        <w:t>ch str</w:t>
      </w:r>
      <w:r w:rsidRPr="004842F0">
        <w:rPr>
          <w:rFonts w:ascii="Cambria" w:hAnsi="Cambria" w:cs="Proba Pro"/>
          <w:sz w:val="22"/>
        </w:rPr>
        <w:t>á</w:t>
      </w:r>
      <w:r w:rsidRPr="004842F0">
        <w:rPr>
          <w:rFonts w:ascii="Cambria" w:hAnsi="Cambria" w:cs="Arial"/>
          <w:sz w:val="22"/>
        </w:rPr>
        <w:t xml:space="preserve">n. </w:t>
      </w:r>
    </w:p>
    <w:p w14:paraId="4E8BC105"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V</w:t>
      </w:r>
      <w:r w:rsidRPr="004842F0">
        <w:rPr>
          <w:rFonts w:ascii="Cambria" w:hAnsi="Cambria" w:cs="Calibri"/>
          <w:sz w:val="22"/>
        </w:rPr>
        <w:t> </w:t>
      </w:r>
      <w:r w:rsidRPr="004842F0">
        <w:rPr>
          <w:rFonts w:ascii="Cambria" w:hAnsi="Cambria" w:cs="Arial"/>
          <w:sz w:val="22"/>
        </w:rPr>
        <w:t>pr</w:t>
      </w:r>
      <w:r w:rsidRPr="004842F0">
        <w:rPr>
          <w:rFonts w:ascii="Cambria" w:hAnsi="Cambria" w:cs="Proba Pro"/>
          <w:sz w:val="22"/>
        </w:rPr>
        <w:t>í</w:t>
      </w:r>
      <w:r w:rsidRPr="004842F0">
        <w:rPr>
          <w:rFonts w:ascii="Cambria" w:hAnsi="Cambria" w:cs="Arial"/>
          <w:sz w:val="22"/>
        </w:rPr>
        <w:t>pade z</w:t>
      </w:r>
      <w:r w:rsidRPr="004842F0">
        <w:rPr>
          <w:rFonts w:ascii="Cambria" w:hAnsi="Cambria" w:cs="Proba Pro"/>
          <w:sz w:val="22"/>
        </w:rPr>
        <w:t>á</w:t>
      </w:r>
      <w:r w:rsidRPr="004842F0">
        <w:rPr>
          <w:rFonts w:ascii="Cambria" w:hAnsi="Cambria" w:cs="Arial"/>
          <w:sz w:val="22"/>
        </w:rPr>
        <w:t>niku zmluvy dohodou zmluvn</w:t>
      </w:r>
      <w:r w:rsidRPr="004842F0">
        <w:rPr>
          <w:rFonts w:ascii="Cambria" w:hAnsi="Cambria" w:cs="Proba Pro"/>
          <w:sz w:val="22"/>
        </w:rPr>
        <w:t>ý</w:t>
      </w:r>
      <w:r w:rsidRPr="004842F0">
        <w:rPr>
          <w:rFonts w:ascii="Cambria" w:hAnsi="Cambria" w:cs="Arial"/>
          <w:sz w:val="22"/>
        </w:rPr>
        <w:t>ch str</w:t>
      </w:r>
      <w:r w:rsidRPr="004842F0">
        <w:rPr>
          <w:rFonts w:ascii="Cambria" w:hAnsi="Cambria" w:cs="Proba Pro"/>
          <w:sz w:val="22"/>
        </w:rPr>
        <w:t>á</w:t>
      </w:r>
      <w:r w:rsidRPr="004842F0">
        <w:rPr>
          <w:rFonts w:ascii="Cambria" w:hAnsi="Cambria" w:cs="Arial"/>
          <w:sz w:val="22"/>
        </w:rPr>
        <w:t>n, t</w:t>
      </w:r>
      <w:r w:rsidRPr="004842F0">
        <w:rPr>
          <w:rFonts w:ascii="Cambria" w:hAnsi="Cambria" w:cs="Proba Pro"/>
          <w:sz w:val="22"/>
        </w:rPr>
        <w:t>á</w:t>
      </w:r>
      <w:r w:rsidRPr="004842F0">
        <w:rPr>
          <w:rFonts w:ascii="Cambria" w:hAnsi="Cambria" w:cs="Arial"/>
          <w:sz w:val="22"/>
        </w:rPr>
        <w:t>to zanik</w:t>
      </w:r>
      <w:r w:rsidRPr="004842F0">
        <w:rPr>
          <w:rFonts w:ascii="Cambria" w:hAnsi="Cambria" w:cs="Proba Pro"/>
          <w:sz w:val="22"/>
        </w:rPr>
        <w:t>á</w:t>
      </w:r>
      <w:r w:rsidRPr="004842F0">
        <w:rPr>
          <w:rFonts w:ascii="Cambria" w:hAnsi="Cambria" w:cs="Arial"/>
          <w:sz w:val="22"/>
        </w:rPr>
        <w:t xml:space="preserve"> d</w:t>
      </w:r>
      <w:r w:rsidRPr="004842F0">
        <w:rPr>
          <w:rFonts w:ascii="Cambria" w:hAnsi="Cambria" w:cs="Proba Pro"/>
          <w:sz w:val="22"/>
        </w:rPr>
        <w:t>ň</w:t>
      </w:r>
      <w:r w:rsidRPr="004842F0">
        <w:rPr>
          <w:rFonts w:ascii="Cambria" w:hAnsi="Cambria" w:cs="Arial"/>
          <w:sz w:val="22"/>
        </w:rPr>
        <w:t>om uvedeným v</w:t>
      </w:r>
      <w:r w:rsidRPr="004842F0">
        <w:rPr>
          <w:rFonts w:ascii="Cambria" w:hAnsi="Cambria" w:cs="Calibri"/>
          <w:sz w:val="22"/>
        </w:rPr>
        <w:t> </w:t>
      </w:r>
      <w:r w:rsidRPr="004842F0">
        <w:rPr>
          <w:rFonts w:ascii="Cambria" w:hAnsi="Cambria" w:cs="Arial"/>
          <w:sz w:val="22"/>
        </w:rPr>
        <w:t>tejto dohode. Dohoda o</w:t>
      </w:r>
      <w:r w:rsidRPr="004842F0">
        <w:rPr>
          <w:rFonts w:ascii="Cambria" w:hAnsi="Cambria" w:cs="Calibri"/>
          <w:sz w:val="22"/>
        </w:rPr>
        <w:t> </w:t>
      </w:r>
      <w:r w:rsidRPr="004842F0">
        <w:rPr>
          <w:rFonts w:ascii="Cambria" w:hAnsi="Cambria" w:cs="Arial"/>
          <w:sz w:val="22"/>
        </w:rPr>
        <w:t>ukon</w:t>
      </w:r>
      <w:r w:rsidRPr="004842F0">
        <w:rPr>
          <w:rFonts w:ascii="Cambria" w:hAnsi="Cambria" w:cs="Proba Pro"/>
          <w:sz w:val="22"/>
        </w:rPr>
        <w:t>č</w:t>
      </w:r>
      <w:r w:rsidRPr="004842F0">
        <w:rPr>
          <w:rFonts w:ascii="Cambria" w:hAnsi="Cambria" w:cs="Arial"/>
          <w:sz w:val="22"/>
        </w:rPr>
        <w:t>en</w:t>
      </w:r>
      <w:r w:rsidRPr="004842F0">
        <w:rPr>
          <w:rFonts w:ascii="Cambria" w:hAnsi="Cambria" w:cs="Proba Pro"/>
          <w:sz w:val="22"/>
        </w:rPr>
        <w:t>í</w:t>
      </w:r>
      <w:r w:rsidRPr="004842F0">
        <w:rPr>
          <w:rFonts w:ascii="Cambria" w:hAnsi="Cambria" w:cs="Arial"/>
          <w:sz w:val="22"/>
        </w:rPr>
        <w:t xml:space="preserve"> Zmluvy mus</w:t>
      </w:r>
      <w:r w:rsidRPr="004842F0">
        <w:rPr>
          <w:rFonts w:ascii="Cambria" w:hAnsi="Cambria" w:cs="Proba Pro"/>
          <w:sz w:val="22"/>
        </w:rPr>
        <w:t>í</w:t>
      </w:r>
      <w:r w:rsidRPr="004842F0">
        <w:rPr>
          <w:rFonts w:ascii="Cambria" w:hAnsi="Cambria" w:cs="Arial"/>
          <w:sz w:val="22"/>
        </w:rPr>
        <w:t xml:space="preserve"> by</w:t>
      </w:r>
      <w:r w:rsidRPr="004842F0">
        <w:rPr>
          <w:rFonts w:ascii="Cambria" w:hAnsi="Cambria" w:cs="Proba Pro"/>
          <w:sz w:val="22"/>
        </w:rPr>
        <w:t>ť</w:t>
      </w:r>
      <w:r w:rsidRPr="004842F0">
        <w:rPr>
          <w:rFonts w:ascii="Cambria" w:hAnsi="Cambria" w:cs="Arial"/>
          <w:sz w:val="22"/>
        </w:rPr>
        <w:t xml:space="preserve"> p</w:t>
      </w:r>
      <w:r w:rsidRPr="004842F0">
        <w:rPr>
          <w:rFonts w:ascii="Cambria" w:hAnsi="Cambria" w:cs="Proba Pro"/>
          <w:sz w:val="22"/>
        </w:rPr>
        <w:t>í</w:t>
      </w:r>
      <w:r w:rsidRPr="004842F0">
        <w:rPr>
          <w:rFonts w:ascii="Cambria" w:hAnsi="Cambria" w:cs="Arial"/>
          <w:sz w:val="22"/>
        </w:rPr>
        <w:t>somn</w:t>
      </w:r>
      <w:r w:rsidRPr="004842F0">
        <w:rPr>
          <w:rFonts w:ascii="Cambria" w:hAnsi="Cambria" w:cs="Proba Pro"/>
          <w:sz w:val="22"/>
        </w:rPr>
        <w:t>á</w:t>
      </w:r>
      <w:r w:rsidRPr="004842F0">
        <w:rPr>
          <w:rFonts w:ascii="Cambria" w:hAnsi="Cambria" w:cs="Arial"/>
          <w:sz w:val="22"/>
        </w:rPr>
        <w:t>. V</w:t>
      </w:r>
      <w:r w:rsidRPr="004842F0">
        <w:rPr>
          <w:rFonts w:ascii="Cambria" w:hAnsi="Cambria" w:cs="Calibri"/>
          <w:sz w:val="22"/>
        </w:rPr>
        <w:t> </w:t>
      </w:r>
      <w:r w:rsidRPr="004842F0">
        <w:rPr>
          <w:rFonts w:ascii="Cambria" w:hAnsi="Cambria" w:cs="Arial"/>
          <w:sz w:val="22"/>
        </w:rPr>
        <w:t>tejto dohode sa upravia aj vzájomné nároky Zmluvných strán, ktoré vzniknú z</w:t>
      </w:r>
      <w:r w:rsidRPr="004842F0">
        <w:rPr>
          <w:rFonts w:ascii="Cambria" w:hAnsi="Cambria" w:cs="Calibri"/>
          <w:sz w:val="22"/>
        </w:rPr>
        <w:t> </w:t>
      </w:r>
      <w:r w:rsidRPr="004842F0">
        <w:rPr>
          <w:rFonts w:ascii="Cambria" w:hAnsi="Cambria" w:cs="Arial"/>
          <w:sz w:val="22"/>
        </w:rPr>
        <w:t>plnenia zmluvných povinností alebo z</w:t>
      </w:r>
      <w:r w:rsidRPr="004842F0">
        <w:rPr>
          <w:rFonts w:ascii="Cambria" w:hAnsi="Cambria" w:cs="Calibri"/>
          <w:sz w:val="22"/>
        </w:rPr>
        <w:t> </w:t>
      </w:r>
      <w:r w:rsidRPr="004842F0">
        <w:rPr>
          <w:rFonts w:ascii="Cambria" w:hAnsi="Cambria" w:cs="Arial"/>
          <w:sz w:val="22"/>
        </w:rPr>
        <w:t>ich poru</w:t>
      </w:r>
      <w:r w:rsidRPr="004842F0">
        <w:rPr>
          <w:rFonts w:ascii="Cambria" w:hAnsi="Cambria" w:cs="Proba Pro"/>
          <w:sz w:val="22"/>
        </w:rPr>
        <w:t>š</w:t>
      </w:r>
      <w:r w:rsidRPr="004842F0">
        <w:rPr>
          <w:rFonts w:ascii="Cambria" w:hAnsi="Cambria" w:cs="Arial"/>
          <w:sz w:val="22"/>
        </w:rPr>
        <w:t>enia druhou Zmluvnou stranou ku d</w:t>
      </w:r>
      <w:r w:rsidRPr="004842F0">
        <w:rPr>
          <w:rFonts w:ascii="Cambria" w:hAnsi="Cambria" w:cs="Proba Pro"/>
          <w:sz w:val="22"/>
        </w:rPr>
        <w:t>ň</w:t>
      </w:r>
      <w:r w:rsidRPr="004842F0">
        <w:rPr>
          <w:rFonts w:ascii="Cambria" w:hAnsi="Cambria" w:cs="Arial"/>
          <w:sz w:val="22"/>
        </w:rPr>
        <w:t>u z</w:t>
      </w:r>
      <w:r w:rsidRPr="004842F0">
        <w:rPr>
          <w:rFonts w:ascii="Cambria" w:hAnsi="Cambria" w:cs="Proba Pro"/>
          <w:sz w:val="22"/>
        </w:rPr>
        <w:t>á</w:t>
      </w:r>
      <w:r w:rsidRPr="004842F0">
        <w:rPr>
          <w:rFonts w:ascii="Cambria" w:hAnsi="Cambria" w:cs="Arial"/>
          <w:sz w:val="22"/>
        </w:rPr>
        <w:t xml:space="preserve">niku Zmluvy dohodou. </w:t>
      </w:r>
    </w:p>
    <w:p w14:paraId="6278C3EA"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V</w:t>
      </w:r>
      <w:r w:rsidRPr="004842F0">
        <w:rPr>
          <w:rFonts w:ascii="Cambria" w:hAnsi="Cambria" w:cs="Calibri"/>
          <w:sz w:val="22"/>
        </w:rPr>
        <w:t> </w:t>
      </w:r>
      <w:r w:rsidRPr="004842F0">
        <w:rPr>
          <w:rFonts w:ascii="Cambria" w:hAnsi="Cambria" w:cs="Arial"/>
          <w:sz w:val="22"/>
        </w:rPr>
        <w:t>pr</w:t>
      </w:r>
      <w:r w:rsidRPr="004842F0">
        <w:rPr>
          <w:rFonts w:ascii="Cambria" w:hAnsi="Cambria" w:cs="Proba Pro"/>
          <w:sz w:val="22"/>
        </w:rPr>
        <w:t>í</w:t>
      </w:r>
      <w:r w:rsidRPr="004842F0">
        <w:rPr>
          <w:rFonts w:ascii="Cambria" w:hAnsi="Cambria" w:cs="Arial"/>
          <w:sz w:val="22"/>
        </w:rPr>
        <w:t>pade odstúpenia od Zmluvy sa Zmluvné strany budú riadiť ustanoveniami § 344 a</w:t>
      </w:r>
      <w:r w:rsidRPr="004842F0">
        <w:rPr>
          <w:rFonts w:ascii="Cambria" w:hAnsi="Cambria" w:cs="Calibri"/>
          <w:sz w:val="22"/>
        </w:rPr>
        <w:t> </w:t>
      </w:r>
      <w:proofErr w:type="spellStart"/>
      <w:r w:rsidRPr="004842F0">
        <w:rPr>
          <w:rFonts w:ascii="Cambria" w:hAnsi="Cambria" w:cs="Arial"/>
          <w:sz w:val="22"/>
        </w:rPr>
        <w:t>nasl</w:t>
      </w:r>
      <w:proofErr w:type="spellEnd"/>
      <w:r w:rsidRPr="004842F0">
        <w:rPr>
          <w:rFonts w:ascii="Cambria" w:hAnsi="Cambria" w:cs="Arial"/>
          <w:sz w:val="22"/>
        </w:rPr>
        <w:t>. Obchodn</w:t>
      </w:r>
      <w:r w:rsidRPr="004842F0">
        <w:rPr>
          <w:rFonts w:ascii="Cambria" w:hAnsi="Cambria" w:cs="Proba Pro"/>
          <w:sz w:val="22"/>
        </w:rPr>
        <w:t>é</w:t>
      </w:r>
      <w:r w:rsidRPr="004842F0">
        <w:rPr>
          <w:rFonts w:ascii="Cambria" w:hAnsi="Cambria" w:cs="Arial"/>
          <w:sz w:val="22"/>
        </w:rPr>
        <w:t>ho z</w:t>
      </w:r>
      <w:r w:rsidRPr="004842F0">
        <w:rPr>
          <w:rFonts w:ascii="Cambria" w:hAnsi="Cambria" w:cs="Proba Pro"/>
          <w:sz w:val="22"/>
        </w:rPr>
        <w:t>á</w:t>
      </w:r>
      <w:r w:rsidRPr="004842F0">
        <w:rPr>
          <w:rFonts w:ascii="Cambria" w:hAnsi="Cambria" w:cs="Arial"/>
          <w:sz w:val="22"/>
        </w:rPr>
        <w:t>konn</w:t>
      </w:r>
      <w:r w:rsidRPr="004842F0">
        <w:rPr>
          <w:rFonts w:ascii="Cambria" w:hAnsi="Cambria" w:cs="Proba Pro"/>
          <w:sz w:val="22"/>
        </w:rPr>
        <w:t>í</w:t>
      </w:r>
      <w:r w:rsidRPr="004842F0">
        <w:rPr>
          <w:rFonts w:ascii="Cambria" w:hAnsi="Cambria" w:cs="Arial"/>
          <w:sz w:val="22"/>
        </w:rPr>
        <w:t>ka. Odst</w:t>
      </w:r>
      <w:r w:rsidRPr="004842F0">
        <w:rPr>
          <w:rFonts w:ascii="Cambria" w:hAnsi="Cambria" w:cs="Proba Pro"/>
          <w:sz w:val="22"/>
        </w:rPr>
        <w:t>ú</w:t>
      </w:r>
      <w:r w:rsidRPr="004842F0">
        <w:rPr>
          <w:rFonts w:ascii="Cambria" w:hAnsi="Cambria" w:cs="Arial"/>
          <w:sz w:val="22"/>
        </w:rPr>
        <w:t>penie od Zmluvy mus</w:t>
      </w:r>
      <w:r w:rsidRPr="004842F0">
        <w:rPr>
          <w:rFonts w:ascii="Cambria" w:hAnsi="Cambria" w:cs="Proba Pro"/>
          <w:sz w:val="22"/>
        </w:rPr>
        <w:t>í</w:t>
      </w:r>
      <w:r w:rsidRPr="004842F0">
        <w:rPr>
          <w:rFonts w:ascii="Cambria" w:hAnsi="Cambria" w:cs="Arial"/>
          <w:sz w:val="22"/>
        </w:rPr>
        <w:t xml:space="preserve"> ma</w:t>
      </w:r>
      <w:r w:rsidRPr="004842F0">
        <w:rPr>
          <w:rFonts w:ascii="Cambria" w:hAnsi="Cambria" w:cs="Proba Pro"/>
          <w:sz w:val="22"/>
        </w:rPr>
        <w:t>ť</w:t>
      </w:r>
      <w:r w:rsidRPr="004842F0">
        <w:rPr>
          <w:rFonts w:ascii="Cambria" w:hAnsi="Cambria" w:cs="Arial"/>
          <w:sz w:val="22"/>
        </w:rPr>
        <w:t xml:space="preserve"> p</w:t>
      </w:r>
      <w:r w:rsidRPr="004842F0">
        <w:rPr>
          <w:rFonts w:ascii="Cambria" w:hAnsi="Cambria" w:cs="Proba Pro"/>
          <w:sz w:val="22"/>
        </w:rPr>
        <w:t>í</w:t>
      </w:r>
      <w:r w:rsidRPr="004842F0">
        <w:rPr>
          <w:rFonts w:ascii="Cambria" w:hAnsi="Cambria" w:cs="Arial"/>
          <w:sz w:val="22"/>
        </w:rPr>
        <w:t>somn</w:t>
      </w:r>
      <w:r w:rsidRPr="004842F0">
        <w:rPr>
          <w:rFonts w:ascii="Cambria" w:hAnsi="Cambria" w:cs="Proba Pro"/>
          <w:sz w:val="22"/>
        </w:rPr>
        <w:t>ú</w:t>
      </w:r>
      <w:r w:rsidRPr="004842F0">
        <w:rPr>
          <w:rFonts w:ascii="Cambria" w:hAnsi="Cambria" w:cs="Arial"/>
          <w:sz w:val="22"/>
        </w:rPr>
        <w:t xml:space="preserve"> formu, mus</w:t>
      </w:r>
      <w:r w:rsidRPr="004842F0">
        <w:rPr>
          <w:rFonts w:ascii="Cambria" w:hAnsi="Cambria" w:cs="Proba Pro"/>
          <w:sz w:val="22"/>
        </w:rPr>
        <w:t>í</w:t>
      </w:r>
      <w:r w:rsidRPr="004842F0">
        <w:rPr>
          <w:rFonts w:ascii="Cambria" w:hAnsi="Cambria" w:cs="Arial"/>
          <w:sz w:val="22"/>
        </w:rPr>
        <w:t xml:space="preserve"> by</w:t>
      </w:r>
      <w:r w:rsidRPr="004842F0">
        <w:rPr>
          <w:rFonts w:ascii="Cambria" w:hAnsi="Cambria" w:cs="Proba Pro"/>
          <w:sz w:val="22"/>
        </w:rPr>
        <w:t>ť</w:t>
      </w:r>
      <w:r w:rsidRPr="004842F0">
        <w:rPr>
          <w:rFonts w:ascii="Cambria" w:hAnsi="Cambria" w:cs="Arial"/>
          <w:sz w:val="22"/>
        </w:rPr>
        <w:t xml:space="preserve"> doru</w:t>
      </w:r>
      <w:r w:rsidRPr="004842F0">
        <w:rPr>
          <w:rFonts w:ascii="Cambria" w:hAnsi="Cambria" w:cs="Proba Pro"/>
          <w:sz w:val="22"/>
        </w:rPr>
        <w:t>č</w:t>
      </w:r>
      <w:r w:rsidRPr="004842F0">
        <w:rPr>
          <w:rFonts w:ascii="Cambria" w:hAnsi="Cambria" w:cs="Arial"/>
          <w:sz w:val="22"/>
        </w:rPr>
        <w:t>en</w:t>
      </w:r>
      <w:r w:rsidRPr="004842F0">
        <w:rPr>
          <w:rFonts w:ascii="Cambria" w:hAnsi="Cambria" w:cs="Proba Pro"/>
          <w:sz w:val="22"/>
        </w:rPr>
        <w:t>é</w:t>
      </w:r>
      <w:r w:rsidRPr="004842F0">
        <w:rPr>
          <w:rFonts w:ascii="Cambria" w:hAnsi="Cambria" w:cs="Arial"/>
          <w:sz w:val="22"/>
        </w:rPr>
        <w:t xml:space="preserve"> druhej Zmluvnej strane (ktor</w:t>
      </w:r>
      <w:r w:rsidRPr="004842F0">
        <w:rPr>
          <w:rFonts w:ascii="Cambria" w:hAnsi="Cambria" w:cs="Proba Pro"/>
          <w:sz w:val="22"/>
        </w:rPr>
        <w:t>á</w:t>
      </w:r>
      <w:r w:rsidRPr="004842F0">
        <w:rPr>
          <w:rFonts w:ascii="Cambria" w:hAnsi="Cambria" w:cs="Arial"/>
          <w:sz w:val="22"/>
        </w:rPr>
        <w:t xml:space="preserve"> svoju povinnos</w:t>
      </w:r>
      <w:r w:rsidRPr="004842F0">
        <w:rPr>
          <w:rFonts w:ascii="Cambria" w:hAnsi="Cambria" w:cs="Proba Pro"/>
          <w:sz w:val="22"/>
        </w:rPr>
        <w:t>ť</w:t>
      </w:r>
      <w:r w:rsidRPr="004842F0">
        <w:rPr>
          <w:rFonts w:ascii="Cambria" w:hAnsi="Cambria" w:cs="Arial"/>
          <w:sz w:val="22"/>
        </w:rPr>
        <w:t xml:space="preserve"> poru</w:t>
      </w:r>
      <w:r w:rsidRPr="004842F0">
        <w:rPr>
          <w:rFonts w:ascii="Cambria" w:hAnsi="Cambria" w:cs="Proba Pro"/>
          <w:sz w:val="22"/>
        </w:rPr>
        <w:t>š</w:t>
      </w:r>
      <w:r w:rsidRPr="004842F0">
        <w:rPr>
          <w:rFonts w:ascii="Cambria" w:hAnsi="Cambria" w:cs="Arial"/>
          <w:sz w:val="22"/>
        </w:rPr>
        <w:t xml:space="preserve">ila) a je </w:t>
      </w:r>
      <w:r w:rsidRPr="004842F0">
        <w:rPr>
          <w:rFonts w:ascii="Cambria" w:hAnsi="Cambria" w:cs="Proba Pro"/>
          <w:sz w:val="22"/>
        </w:rPr>
        <w:t>úč</w:t>
      </w:r>
      <w:r w:rsidRPr="004842F0">
        <w:rPr>
          <w:rFonts w:ascii="Cambria" w:hAnsi="Cambria" w:cs="Arial"/>
          <w:sz w:val="22"/>
        </w:rPr>
        <w:t>inn</w:t>
      </w:r>
      <w:r w:rsidRPr="004842F0">
        <w:rPr>
          <w:rFonts w:ascii="Cambria" w:hAnsi="Cambria" w:cs="Proba Pro"/>
          <w:sz w:val="22"/>
        </w:rPr>
        <w:t>é</w:t>
      </w:r>
      <w:r w:rsidRPr="004842F0">
        <w:rPr>
          <w:rFonts w:ascii="Cambria" w:hAnsi="Cambria" w:cs="Arial"/>
          <w:sz w:val="22"/>
        </w:rPr>
        <w:t xml:space="preserve"> d</w:t>
      </w:r>
      <w:r w:rsidRPr="004842F0">
        <w:rPr>
          <w:rFonts w:ascii="Cambria" w:hAnsi="Cambria" w:cs="Proba Pro"/>
          <w:sz w:val="22"/>
        </w:rPr>
        <w:t>ň</w:t>
      </w:r>
      <w:r w:rsidRPr="004842F0">
        <w:rPr>
          <w:rFonts w:ascii="Cambria" w:hAnsi="Cambria" w:cs="Arial"/>
          <w:sz w:val="22"/>
        </w:rPr>
        <w:t>om doru</w:t>
      </w:r>
      <w:r w:rsidRPr="004842F0">
        <w:rPr>
          <w:rFonts w:ascii="Cambria" w:hAnsi="Cambria" w:cs="Proba Pro"/>
          <w:sz w:val="22"/>
        </w:rPr>
        <w:t>č</w:t>
      </w:r>
      <w:r w:rsidRPr="004842F0">
        <w:rPr>
          <w:rFonts w:ascii="Cambria" w:hAnsi="Cambria" w:cs="Arial"/>
          <w:sz w:val="22"/>
        </w:rPr>
        <w:t>enia odst</w:t>
      </w:r>
      <w:r w:rsidRPr="004842F0">
        <w:rPr>
          <w:rFonts w:ascii="Cambria" w:hAnsi="Cambria" w:cs="Proba Pro"/>
          <w:sz w:val="22"/>
        </w:rPr>
        <w:t>ú</w:t>
      </w:r>
      <w:r w:rsidRPr="004842F0">
        <w:rPr>
          <w:rFonts w:ascii="Cambria" w:hAnsi="Cambria" w:cs="Arial"/>
          <w:sz w:val="22"/>
        </w:rPr>
        <w:t xml:space="preserve">penia Zmluvnej strane, ktorá svoju povinnosť porušila. </w:t>
      </w:r>
    </w:p>
    <w:p w14:paraId="4E00E5D0" w14:textId="77777777"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t>Objednávateľ je oprávnený okamžite odstúpiť od Zmluvy v</w:t>
      </w:r>
      <w:r w:rsidRPr="004842F0">
        <w:rPr>
          <w:rFonts w:ascii="Cambria" w:hAnsi="Cambria" w:cs="Calibri"/>
          <w:bCs/>
          <w:iCs/>
          <w:sz w:val="22"/>
        </w:rPr>
        <w:t> </w:t>
      </w:r>
      <w:r w:rsidRPr="004842F0">
        <w:rPr>
          <w:rFonts w:ascii="Cambria" w:hAnsi="Cambria"/>
          <w:bCs/>
          <w:iCs/>
          <w:sz w:val="22"/>
        </w:rPr>
        <w:t>pr</w:t>
      </w:r>
      <w:r w:rsidRPr="004842F0">
        <w:rPr>
          <w:rFonts w:ascii="Cambria" w:hAnsi="Cambria" w:cs="Proba Pro"/>
          <w:bCs/>
          <w:iCs/>
          <w:sz w:val="22"/>
        </w:rPr>
        <w:t>í</w:t>
      </w:r>
      <w:r w:rsidRPr="004842F0">
        <w:rPr>
          <w:rFonts w:ascii="Cambria" w:hAnsi="Cambria"/>
          <w:bCs/>
          <w:iCs/>
          <w:sz w:val="22"/>
        </w:rPr>
        <w:t>pade podstatn</w:t>
      </w:r>
      <w:r w:rsidRPr="004842F0">
        <w:rPr>
          <w:rFonts w:ascii="Cambria" w:hAnsi="Cambria" w:cs="Proba Pro"/>
          <w:bCs/>
          <w:iCs/>
          <w:sz w:val="22"/>
        </w:rPr>
        <w:t>é</w:t>
      </w:r>
      <w:r w:rsidRPr="004842F0">
        <w:rPr>
          <w:rFonts w:ascii="Cambria" w:hAnsi="Cambria"/>
          <w:bCs/>
          <w:iCs/>
          <w:sz w:val="22"/>
        </w:rPr>
        <w:t>ho poru</w:t>
      </w:r>
      <w:r w:rsidRPr="004842F0">
        <w:rPr>
          <w:rFonts w:ascii="Cambria" w:hAnsi="Cambria" w:cs="Proba Pro"/>
          <w:bCs/>
          <w:iCs/>
          <w:sz w:val="22"/>
        </w:rPr>
        <w:t>š</w:t>
      </w:r>
      <w:r w:rsidRPr="004842F0">
        <w:rPr>
          <w:rFonts w:ascii="Cambria" w:hAnsi="Cambria"/>
          <w:bCs/>
          <w:iCs/>
          <w:sz w:val="22"/>
        </w:rPr>
        <w:t>enia Zmluvy Zhotoviteľom. Na účely tejto zmluvy sa za podstatné porušenie Zmluvy Zhotoviteľom považuje najmä, nie však výlučne:</w:t>
      </w:r>
    </w:p>
    <w:p w14:paraId="7C1A3FCF" w14:textId="75FE0045" w:rsidR="00E47F2E" w:rsidRDefault="00E47F2E" w:rsidP="00426C94">
      <w:pPr>
        <w:numPr>
          <w:ilvl w:val="3"/>
          <w:numId w:val="16"/>
        </w:numPr>
        <w:spacing w:before="0" w:after="120" w:line="240" w:lineRule="auto"/>
        <w:jc w:val="both"/>
        <w:rPr>
          <w:rFonts w:ascii="Cambria" w:hAnsi="Cambria" w:cs="Arial"/>
          <w:sz w:val="22"/>
        </w:rPr>
      </w:pPr>
      <w:r w:rsidRPr="00E47F2E">
        <w:rPr>
          <w:rFonts w:ascii="Cambria" w:hAnsi="Cambria" w:cs="Arial"/>
          <w:sz w:val="22"/>
        </w:rPr>
        <w:t>ak Zhotoviteľ v rámci Súťaže poskytol informácie alebo doklady, ktoré boli nepravdivé alebo pozmenené tak, že nezodpovedajú skutočnosti a mali vplyv na vyhodnotenie splnenia podmienok účasti alebo výber záujemcov;</w:t>
      </w:r>
    </w:p>
    <w:p w14:paraId="457780C5" w14:textId="1E9F027D" w:rsidR="00862FF2" w:rsidRPr="00EB4525" w:rsidRDefault="00862FF2" w:rsidP="00426C94">
      <w:pPr>
        <w:numPr>
          <w:ilvl w:val="3"/>
          <w:numId w:val="16"/>
        </w:numPr>
        <w:spacing w:before="0" w:after="120" w:line="240" w:lineRule="auto"/>
        <w:jc w:val="both"/>
        <w:rPr>
          <w:rFonts w:ascii="Cambria" w:hAnsi="Cambria" w:cs="Arial"/>
          <w:sz w:val="22"/>
        </w:rPr>
      </w:pPr>
      <w:r w:rsidRPr="004842F0">
        <w:rPr>
          <w:rFonts w:ascii="Cambria" w:hAnsi="Cambria" w:cs="Arial"/>
          <w:sz w:val="22"/>
        </w:rPr>
        <w:t xml:space="preserve">ak Zhotoviteľ ani opakovane nesplní </w:t>
      </w:r>
      <w:r w:rsidRPr="00EB4525">
        <w:rPr>
          <w:rFonts w:ascii="Cambria" w:hAnsi="Cambria" w:cs="Arial"/>
          <w:sz w:val="22"/>
        </w:rPr>
        <w:t>výzvu k</w:t>
      </w:r>
      <w:r w:rsidRPr="00EB4525">
        <w:rPr>
          <w:rFonts w:ascii="Cambria" w:hAnsi="Cambria" w:cs="Calibri"/>
          <w:sz w:val="22"/>
        </w:rPr>
        <w:t> </w:t>
      </w:r>
      <w:r w:rsidRPr="00EB4525">
        <w:rPr>
          <w:rFonts w:ascii="Cambria" w:hAnsi="Cambria" w:cs="Arial"/>
          <w:sz w:val="22"/>
        </w:rPr>
        <w:t>n</w:t>
      </w:r>
      <w:r w:rsidRPr="00EB4525">
        <w:rPr>
          <w:rFonts w:ascii="Cambria" w:hAnsi="Cambria" w:cs="Proba Pro"/>
          <w:sz w:val="22"/>
        </w:rPr>
        <w:t>á</w:t>
      </w:r>
      <w:r w:rsidRPr="00EB4525">
        <w:rPr>
          <w:rFonts w:ascii="Cambria" w:hAnsi="Cambria" w:cs="Arial"/>
          <w:sz w:val="22"/>
        </w:rPr>
        <w:t xml:space="preserve">prave podľa bodu </w:t>
      </w:r>
      <w:r w:rsidRPr="00EB4525">
        <w:rPr>
          <w:rFonts w:ascii="Cambria" w:hAnsi="Cambria" w:cs="Arial"/>
          <w:sz w:val="22"/>
        </w:rPr>
        <w:fldChar w:fldCharType="begin"/>
      </w:r>
      <w:r w:rsidRPr="00EB4525">
        <w:rPr>
          <w:rFonts w:ascii="Cambria" w:hAnsi="Cambria" w:cs="Arial"/>
          <w:sz w:val="22"/>
        </w:rPr>
        <w:instrText xml:space="preserve"> REF _Ref485125642 \r \h  \* MERGEFORMAT </w:instrText>
      </w:r>
      <w:r w:rsidRPr="00EB4525">
        <w:rPr>
          <w:rFonts w:ascii="Cambria" w:hAnsi="Cambria" w:cs="Arial"/>
          <w:sz w:val="22"/>
        </w:rPr>
      </w:r>
      <w:r w:rsidRPr="00EB4525">
        <w:rPr>
          <w:rFonts w:ascii="Cambria" w:hAnsi="Cambria" w:cs="Arial"/>
          <w:sz w:val="22"/>
        </w:rPr>
        <w:fldChar w:fldCharType="separate"/>
      </w:r>
      <w:r w:rsidR="00EE7B40">
        <w:rPr>
          <w:rFonts w:ascii="Cambria" w:hAnsi="Cambria" w:cs="Arial"/>
          <w:sz w:val="22"/>
        </w:rPr>
        <w:t>4.9</w:t>
      </w:r>
      <w:r w:rsidRPr="00EB4525">
        <w:rPr>
          <w:rFonts w:ascii="Cambria" w:hAnsi="Cambria" w:cs="Arial"/>
          <w:sz w:val="22"/>
        </w:rPr>
        <w:fldChar w:fldCharType="end"/>
      </w:r>
      <w:r w:rsidRPr="00EB4525">
        <w:rPr>
          <w:rFonts w:ascii="Cambria" w:hAnsi="Cambria" w:cs="Arial"/>
          <w:sz w:val="22"/>
        </w:rPr>
        <w:t xml:space="preserve"> tejto Zmluvy;</w:t>
      </w:r>
    </w:p>
    <w:p w14:paraId="1493EE2B" w14:textId="088420C8" w:rsidR="00862FF2" w:rsidRPr="004842F0" w:rsidRDefault="00862FF2" w:rsidP="00426C94">
      <w:pPr>
        <w:numPr>
          <w:ilvl w:val="3"/>
          <w:numId w:val="16"/>
        </w:numPr>
        <w:spacing w:before="0" w:after="120" w:line="240" w:lineRule="auto"/>
        <w:jc w:val="both"/>
        <w:rPr>
          <w:rFonts w:ascii="Cambria" w:hAnsi="Cambria" w:cs="Arial"/>
          <w:sz w:val="22"/>
        </w:rPr>
      </w:pPr>
      <w:r w:rsidRPr="00EB4525">
        <w:rPr>
          <w:rFonts w:ascii="Cambria" w:hAnsi="Cambria" w:cs="Arial"/>
          <w:sz w:val="22"/>
        </w:rPr>
        <w:t>ak Zhotoviteľ opustí Dielo alebo inak jasne prejavuje úmysel nepokračovať v</w:t>
      </w:r>
      <w:r w:rsidRPr="00EB4525">
        <w:rPr>
          <w:rFonts w:ascii="Cambria" w:hAnsi="Cambria" w:cs="Calibri"/>
          <w:sz w:val="22"/>
        </w:rPr>
        <w:t> </w:t>
      </w:r>
      <w:r w:rsidRPr="00EB4525">
        <w:rPr>
          <w:rFonts w:ascii="Cambria" w:hAnsi="Cambria" w:cs="Arial"/>
          <w:sz w:val="22"/>
        </w:rPr>
        <w:t>konan</w:t>
      </w:r>
      <w:r w:rsidRPr="00EB4525">
        <w:rPr>
          <w:rFonts w:ascii="Cambria" w:hAnsi="Cambria" w:cs="Proba Pro"/>
          <w:sz w:val="22"/>
        </w:rPr>
        <w:t>í</w:t>
      </w:r>
      <w:r w:rsidRPr="00EB4525">
        <w:rPr>
          <w:rFonts w:ascii="Cambria" w:hAnsi="Cambria" w:cs="Arial"/>
          <w:sz w:val="22"/>
        </w:rPr>
        <w:t xml:space="preserve"> svojich povinností podľa Zmluvy (platí obdobne aj v</w:t>
      </w:r>
      <w:r w:rsidRPr="00EB4525">
        <w:rPr>
          <w:rFonts w:ascii="Cambria" w:hAnsi="Cambria" w:cs="Calibri"/>
          <w:sz w:val="22"/>
        </w:rPr>
        <w:t> </w:t>
      </w:r>
      <w:r w:rsidRPr="00EB4525">
        <w:rPr>
          <w:rFonts w:ascii="Cambria" w:hAnsi="Cambria" w:cs="Arial"/>
          <w:sz w:val="22"/>
        </w:rPr>
        <w:t>pr</w:t>
      </w:r>
      <w:r w:rsidRPr="00EB4525">
        <w:rPr>
          <w:rFonts w:ascii="Cambria" w:hAnsi="Cambria" w:cs="Proba Pro"/>
          <w:sz w:val="22"/>
        </w:rPr>
        <w:t>í</w:t>
      </w:r>
      <w:r w:rsidRPr="00EB4525">
        <w:rPr>
          <w:rFonts w:ascii="Cambria" w:hAnsi="Cambria" w:cs="Arial"/>
          <w:sz w:val="22"/>
        </w:rPr>
        <w:t>pade ak Zhotovite</w:t>
      </w:r>
      <w:r w:rsidRPr="00EB4525">
        <w:rPr>
          <w:rFonts w:ascii="Cambria" w:hAnsi="Cambria" w:cs="Proba Pro"/>
          <w:sz w:val="22"/>
        </w:rPr>
        <w:t>ľ</w:t>
      </w:r>
      <w:r w:rsidRPr="00EB4525">
        <w:rPr>
          <w:rFonts w:ascii="Cambria" w:hAnsi="Cambria" w:cs="Arial"/>
          <w:sz w:val="22"/>
        </w:rPr>
        <w:t xml:space="preserve"> tieto povinnosti pln</w:t>
      </w:r>
      <w:r w:rsidRPr="00EB4525">
        <w:rPr>
          <w:rFonts w:ascii="Cambria" w:hAnsi="Cambria" w:cs="Proba Pro"/>
          <w:sz w:val="22"/>
        </w:rPr>
        <w:t>í</w:t>
      </w:r>
      <w:r w:rsidRPr="00EB4525">
        <w:rPr>
          <w:rFonts w:ascii="Cambria" w:hAnsi="Cambria" w:cs="Arial"/>
          <w:sz w:val="22"/>
        </w:rPr>
        <w:t xml:space="preserve"> iba vo ve</w:t>
      </w:r>
      <w:r w:rsidRPr="00EB4525">
        <w:rPr>
          <w:rFonts w:ascii="Cambria" w:hAnsi="Cambria" w:cs="Proba Pro"/>
          <w:sz w:val="22"/>
        </w:rPr>
        <w:t>ľ</w:t>
      </w:r>
      <w:r w:rsidRPr="00EB4525">
        <w:rPr>
          <w:rFonts w:ascii="Cambria" w:hAnsi="Cambria" w:cs="Arial"/>
          <w:sz w:val="22"/>
        </w:rPr>
        <w:t>mi obmedzenom rozsahu)</w:t>
      </w:r>
      <w:r w:rsidRPr="004842F0">
        <w:rPr>
          <w:rFonts w:ascii="Cambria" w:hAnsi="Cambria" w:cs="Arial"/>
          <w:sz w:val="22"/>
        </w:rPr>
        <w:t>;</w:t>
      </w:r>
    </w:p>
    <w:p w14:paraId="0A24B0FB" w14:textId="2023024A" w:rsidR="00862FF2" w:rsidRPr="004842F0" w:rsidRDefault="00862FF2" w:rsidP="00426C94">
      <w:pPr>
        <w:numPr>
          <w:ilvl w:val="3"/>
          <w:numId w:val="16"/>
        </w:numPr>
        <w:spacing w:before="0" w:after="120" w:line="240" w:lineRule="auto"/>
        <w:jc w:val="both"/>
        <w:rPr>
          <w:rFonts w:ascii="Cambria" w:hAnsi="Cambria" w:cs="Arial"/>
          <w:sz w:val="22"/>
        </w:rPr>
      </w:pPr>
      <w:r w:rsidRPr="004842F0">
        <w:rPr>
          <w:rFonts w:ascii="Cambria" w:hAnsi="Cambria" w:cs="Arial"/>
          <w:sz w:val="22"/>
        </w:rPr>
        <w:lastRenderedPageBreak/>
        <w:t>ak nedôjde k</w:t>
      </w:r>
      <w:r w:rsidRPr="004842F0">
        <w:rPr>
          <w:rFonts w:ascii="Cambria" w:hAnsi="Cambria" w:cs="Calibri"/>
          <w:sz w:val="22"/>
        </w:rPr>
        <w:t> </w:t>
      </w:r>
      <w:r w:rsidRPr="004842F0">
        <w:rPr>
          <w:rFonts w:ascii="Cambria" w:hAnsi="Cambria" w:cs="Proba Pro"/>
          <w:sz w:val="22"/>
        </w:rPr>
        <w:t>ú</w:t>
      </w:r>
      <w:r w:rsidRPr="004842F0">
        <w:rPr>
          <w:rFonts w:ascii="Cambria" w:hAnsi="Cambria" w:cs="Arial"/>
          <w:sz w:val="22"/>
        </w:rPr>
        <w:t>spe</w:t>
      </w:r>
      <w:r w:rsidRPr="004842F0">
        <w:rPr>
          <w:rFonts w:ascii="Cambria" w:hAnsi="Cambria" w:cs="Proba Pro"/>
          <w:sz w:val="22"/>
        </w:rPr>
        <w:t>š</w:t>
      </w:r>
      <w:r w:rsidRPr="004842F0">
        <w:rPr>
          <w:rFonts w:ascii="Cambria" w:hAnsi="Cambria" w:cs="Arial"/>
          <w:sz w:val="22"/>
        </w:rPr>
        <w:t>n</w:t>
      </w:r>
      <w:r w:rsidRPr="004842F0">
        <w:rPr>
          <w:rFonts w:ascii="Cambria" w:hAnsi="Cambria" w:cs="Proba Pro"/>
          <w:sz w:val="22"/>
        </w:rPr>
        <w:t>é</w:t>
      </w:r>
      <w:r w:rsidRPr="004842F0">
        <w:rPr>
          <w:rFonts w:ascii="Cambria" w:hAnsi="Cambria" w:cs="Arial"/>
          <w:sz w:val="22"/>
        </w:rPr>
        <w:t xml:space="preserve">mu absolvovaniu </w:t>
      </w:r>
      <w:r w:rsidR="0094411A">
        <w:rPr>
          <w:rFonts w:ascii="Cambria" w:hAnsi="Cambria" w:cs="Arial"/>
          <w:sz w:val="22"/>
        </w:rPr>
        <w:t>ktorýchkoľvek S</w:t>
      </w:r>
      <w:r w:rsidRPr="004842F0">
        <w:rPr>
          <w:rFonts w:ascii="Cambria" w:hAnsi="Cambria" w:cs="Arial"/>
          <w:sz w:val="22"/>
        </w:rPr>
        <w:t>k</w:t>
      </w:r>
      <w:r w:rsidRPr="004842F0">
        <w:rPr>
          <w:rFonts w:ascii="Cambria" w:hAnsi="Cambria" w:cs="Proba Pro"/>
          <w:sz w:val="22"/>
        </w:rPr>
        <w:t>úš</w:t>
      </w:r>
      <w:r w:rsidRPr="004842F0">
        <w:rPr>
          <w:rFonts w:ascii="Cambria" w:hAnsi="Cambria" w:cs="Arial"/>
          <w:sz w:val="22"/>
        </w:rPr>
        <w:t>ok</w:t>
      </w:r>
      <w:r w:rsidR="0094411A">
        <w:rPr>
          <w:rFonts w:ascii="Cambria" w:hAnsi="Cambria" w:cs="Arial"/>
          <w:sz w:val="22"/>
        </w:rPr>
        <w:t xml:space="preserve"> ktorejkoľvek časti Diela</w:t>
      </w:r>
      <w:r w:rsidRPr="004842F0">
        <w:rPr>
          <w:rFonts w:ascii="Cambria" w:hAnsi="Cambria" w:cs="Arial"/>
          <w:sz w:val="22"/>
        </w:rPr>
        <w:t xml:space="preserve"> ani pri opakovan</w:t>
      </w:r>
      <w:r w:rsidRPr="004842F0">
        <w:rPr>
          <w:rFonts w:ascii="Cambria" w:hAnsi="Cambria" w:cs="Proba Pro"/>
          <w:sz w:val="22"/>
        </w:rPr>
        <w:t>ý</w:t>
      </w:r>
      <w:r w:rsidRPr="004842F0">
        <w:rPr>
          <w:rFonts w:ascii="Cambria" w:hAnsi="Cambria" w:cs="Arial"/>
          <w:sz w:val="22"/>
        </w:rPr>
        <w:t xml:space="preserve">ch </w:t>
      </w:r>
      <w:r w:rsidR="0094411A">
        <w:rPr>
          <w:rFonts w:ascii="Cambria" w:hAnsi="Cambria" w:cs="Arial"/>
          <w:sz w:val="22"/>
        </w:rPr>
        <w:t>S</w:t>
      </w:r>
      <w:r w:rsidRPr="004842F0">
        <w:rPr>
          <w:rFonts w:ascii="Cambria" w:hAnsi="Cambria" w:cs="Arial"/>
          <w:sz w:val="22"/>
        </w:rPr>
        <w:t>k</w:t>
      </w:r>
      <w:r w:rsidRPr="004842F0">
        <w:rPr>
          <w:rFonts w:ascii="Cambria" w:hAnsi="Cambria" w:cs="Proba Pro"/>
          <w:sz w:val="22"/>
        </w:rPr>
        <w:t>úš</w:t>
      </w:r>
      <w:r w:rsidRPr="004842F0">
        <w:rPr>
          <w:rFonts w:ascii="Cambria" w:hAnsi="Cambria" w:cs="Arial"/>
          <w:sz w:val="22"/>
        </w:rPr>
        <w:t>kach;</w:t>
      </w:r>
    </w:p>
    <w:p w14:paraId="4E435A35" w14:textId="0EBBCD12" w:rsidR="00E47F2E" w:rsidRDefault="00E47F2E" w:rsidP="00426C94">
      <w:pPr>
        <w:numPr>
          <w:ilvl w:val="3"/>
          <w:numId w:val="16"/>
        </w:numPr>
        <w:spacing w:before="0" w:after="120" w:line="240" w:lineRule="auto"/>
        <w:jc w:val="both"/>
        <w:rPr>
          <w:rFonts w:ascii="Cambria" w:hAnsi="Cambria" w:cs="Arial"/>
          <w:sz w:val="22"/>
        </w:rPr>
      </w:pPr>
      <w:r w:rsidRPr="00E47F2E">
        <w:rPr>
          <w:rFonts w:ascii="Cambria" w:hAnsi="Cambria" w:cs="Arial"/>
          <w:sz w:val="22"/>
        </w:rPr>
        <w:t xml:space="preserve">ak Zhotoviteľ zadá celé Dielo ako subdodávku alebo postúpi alebo uzatvorí zmluvu v snahe postúpiť (nakoľko v zmysle bodu </w:t>
      </w:r>
      <w:r w:rsidR="00FE617E">
        <w:rPr>
          <w:rFonts w:ascii="Cambria" w:hAnsi="Cambria" w:cs="Arial"/>
          <w:sz w:val="22"/>
          <w:highlight w:val="yellow"/>
        </w:rPr>
        <w:fldChar w:fldCharType="begin"/>
      </w:r>
      <w:r w:rsidR="00FE617E">
        <w:rPr>
          <w:rFonts w:ascii="Cambria" w:hAnsi="Cambria" w:cs="Arial"/>
          <w:sz w:val="22"/>
        </w:rPr>
        <w:instrText xml:space="preserve"> REF _Ref19802112 \r \h </w:instrText>
      </w:r>
      <w:r w:rsidR="00FE617E">
        <w:rPr>
          <w:rFonts w:ascii="Cambria" w:hAnsi="Cambria" w:cs="Arial"/>
          <w:sz w:val="22"/>
          <w:highlight w:val="yellow"/>
        </w:rPr>
      </w:r>
      <w:r w:rsidR="00FE617E">
        <w:rPr>
          <w:rFonts w:ascii="Cambria" w:hAnsi="Cambria" w:cs="Arial"/>
          <w:sz w:val="22"/>
          <w:highlight w:val="yellow"/>
        </w:rPr>
        <w:fldChar w:fldCharType="separate"/>
      </w:r>
      <w:r w:rsidR="00EE7B40">
        <w:rPr>
          <w:rFonts w:ascii="Cambria" w:hAnsi="Cambria" w:cs="Arial"/>
          <w:sz w:val="22"/>
        </w:rPr>
        <w:t>4.13.2</w:t>
      </w:r>
      <w:r w:rsidR="00FE617E">
        <w:rPr>
          <w:rFonts w:ascii="Cambria" w:hAnsi="Cambria" w:cs="Arial"/>
          <w:sz w:val="22"/>
          <w:highlight w:val="yellow"/>
        </w:rPr>
        <w:fldChar w:fldCharType="end"/>
      </w:r>
      <w:r w:rsidR="00FE617E">
        <w:rPr>
          <w:rFonts w:ascii="Cambria" w:hAnsi="Cambria" w:cs="Arial"/>
          <w:sz w:val="22"/>
        </w:rPr>
        <w:t xml:space="preserve"> </w:t>
      </w:r>
      <w:r w:rsidRPr="00E47F2E">
        <w:rPr>
          <w:rFonts w:ascii="Cambria" w:hAnsi="Cambria" w:cs="Arial"/>
          <w:sz w:val="22"/>
        </w:rPr>
        <w:t>Zmluvy je akékoľvek postúpenie práv v rozpore s touto Zmluvou od začiatku neplatné) akékoľvek práva podľa tejto Zmluvy na tretiu osobu v rozpore s touto Zmluvou bez súhlasu Objednávateľa;</w:t>
      </w:r>
    </w:p>
    <w:p w14:paraId="777478F9" w14:textId="2536B60D" w:rsidR="00001449" w:rsidRPr="00001449" w:rsidRDefault="00862FF2" w:rsidP="00426C94">
      <w:pPr>
        <w:numPr>
          <w:ilvl w:val="3"/>
          <w:numId w:val="16"/>
        </w:numPr>
        <w:spacing w:before="0" w:after="120" w:line="240" w:lineRule="auto"/>
        <w:jc w:val="both"/>
        <w:rPr>
          <w:rFonts w:ascii="Cambria" w:hAnsi="Cambria" w:cs="Arial"/>
          <w:sz w:val="22"/>
        </w:rPr>
      </w:pPr>
      <w:r w:rsidRPr="004842F0">
        <w:rPr>
          <w:rFonts w:ascii="Cambria" w:hAnsi="Cambria" w:cs="Arial"/>
          <w:sz w:val="22"/>
        </w:rPr>
        <w:t>ak je Zhotoviteľ v</w:t>
      </w:r>
      <w:r w:rsidRPr="004842F0">
        <w:rPr>
          <w:rFonts w:ascii="Cambria" w:hAnsi="Cambria" w:cs="Calibri"/>
          <w:sz w:val="22"/>
        </w:rPr>
        <w:t> </w:t>
      </w:r>
      <w:r w:rsidRPr="004842F0">
        <w:rPr>
          <w:rFonts w:ascii="Cambria" w:hAnsi="Cambria" w:cs="Arial"/>
          <w:sz w:val="22"/>
        </w:rPr>
        <w:t>ome</w:t>
      </w:r>
      <w:r w:rsidRPr="004842F0">
        <w:rPr>
          <w:rFonts w:ascii="Cambria" w:hAnsi="Cambria" w:cs="Proba Pro"/>
          <w:sz w:val="22"/>
        </w:rPr>
        <w:t>š</w:t>
      </w:r>
      <w:r w:rsidRPr="004842F0">
        <w:rPr>
          <w:rFonts w:ascii="Cambria" w:hAnsi="Cambria" w:cs="Arial"/>
          <w:sz w:val="22"/>
        </w:rPr>
        <w:t>kan</w:t>
      </w:r>
      <w:r w:rsidRPr="004842F0">
        <w:rPr>
          <w:rFonts w:ascii="Cambria" w:hAnsi="Cambria" w:cs="Proba Pro"/>
          <w:sz w:val="22"/>
        </w:rPr>
        <w:t>í</w:t>
      </w:r>
      <w:r w:rsidRPr="004842F0">
        <w:rPr>
          <w:rFonts w:ascii="Cambria" w:hAnsi="Cambria" w:cs="Arial"/>
          <w:sz w:val="22"/>
        </w:rPr>
        <w:t xml:space="preserve"> s</w:t>
      </w:r>
      <w:r w:rsidR="0094411A">
        <w:rPr>
          <w:rFonts w:ascii="Cambria" w:hAnsi="Cambria" w:cs="Arial"/>
          <w:sz w:val="22"/>
        </w:rPr>
        <w:t> odovzdaním ktorejkoľvek časti Diela o viac ako 60 dní</w:t>
      </w:r>
      <w:r w:rsidR="006809EF" w:rsidRPr="004842F0">
        <w:rPr>
          <w:rFonts w:ascii="Cambria" w:hAnsi="Cambria" w:cs="Calibri"/>
          <w:sz w:val="22"/>
        </w:rPr>
        <w:t> </w:t>
      </w:r>
      <w:r w:rsidR="008A1CB0">
        <w:rPr>
          <w:rFonts w:ascii="Cambria" w:hAnsi="Cambria" w:cs="Calibri"/>
          <w:sz w:val="22"/>
        </w:rPr>
        <w:t xml:space="preserve">oproti príslušnej </w:t>
      </w:r>
      <w:r w:rsidR="00001449">
        <w:rPr>
          <w:rFonts w:ascii="Cambria" w:hAnsi="Cambria" w:cs="Calibri"/>
          <w:sz w:val="22"/>
        </w:rPr>
        <w:t>Lehot</w:t>
      </w:r>
      <w:r w:rsidR="008A1CB0">
        <w:rPr>
          <w:rFonts w:ascii="Cambria" w:hAnsi="Cambria" w:cs="Calibri"/>
          <w:sz w:val="22"/>
        </w:rPr>
        <w:t>e</w:t>
      </w:r>
      <w:r w:rsidR="00001449">
        <w:rPr>
          <w:rFonts w:ascii="Cambria" w:hAnsi="Cambria" w:cs="Calibri"/>
          <w:sz w:val="22"/>
        </w:rPr>
        <w:t xml:space="preserve"> plnenia;</w:t>
      </w:r>
    </w:p>
    <w:p w14:paraId="61AB3D3D" w14:textId="627CBACC" w:rsidR="006809EF" w:rsidRDefault="00862FF2" w:rsidP="00426C94">
      <w:pPr>
        <w:numPr>
          <w:ilvl w:val="3"/>
          <w:numId w:val="16"/>
        </w:numPr>
        <w:spacing w:before="0" w:after="120" w:line="240" w:lineRule="auto"/>
        <w:jc w:val="both"/>
        <w:rPr>
          <w:rFonts w:ascii="Cambria" w:hAnsi="Cambria" w:cs="Arial"/>
          <w:sz w:val="22"/>
        </w:rPr>
      </w:pPr>
      <w:r w:rsidRPr="004842F0">
        <w:rPr>
          <w:rFonts w:ascii="Cambria" w:hAnsi="Cambria" w:cs="Arial"/>
          <w:sz w:val="22"/>
        </w:rPr>
        <w:t>ak Zhotoviteľ v</w:t>
      </w:r>
      <w:r w:rsidRPr="004842F0">
        <w:rPr>
          <w:rFonts w:ascii="Cambria" w:hAnsi="Cambria" w:cs="Calibri"/>
          <w:sz w:val="22"/>
        </w:rPr>
        <w:t> </w:t>
      </w:r>
      <w:r w:rsidRPr="004842F0">
        <w:rPr>
          <w:rFonts w:ascii="Cambria" w:hAnsi="Cambria" w:cs="Arial"/>
          <w:sz w:val="22"/>
        </w:rPr>
        <w:t>rozpore s</w:t>
      </w:r>
      <w:r w:rsidRPr="004842F0">
        <w:rPr>
          <w:rFonts w:ascii="Cambria" w:hAnsi="Cambria" w:cs="Calibri"/>
          <w:sz w:val="22"/>
        </w:rPr>
        <w:t> </w:t>
      </w:r>
      <w:r w:rsidRPr="004842F0">
        <w:rPr>
          <w:rFonts w:ascii="Cambria" w:hAnsi="Cambria" w:cs="Arial"/>
          <w:sz w:val="22"/>
        </w:rPr>
        <w:t xml:space="preserve">bodom </w:t>
      </w:r>
      <w:r w:rsidR="00CE1FA0">
        <w:rPr>
          <w:rFonts w:ascii="Cambria" w:hAnsi="Cambria" w:cs="Arial"/>
          <w:sz w:val="22"/>
        </w:rPr>
        <w:fldChar w:fldCharType="begin"/>
      </w:r>
      <w:r w:rsidR="00CE1FA0">
        <w:rPr>
          <w:rFonts w:ascii="Cambria" w:hAnsi="Cambria" w:cs="Arial"/>
          <w:sz w:val="22"/>
        </w:rPr>
        <w:instrText xml:space="preserve"> REF _Ref19801270 \r \h </w:instrText>
      </w:r>
      <w:r w:rsidR="00CE1FA0">
        <w:rPr>
          <w:rFonts w:ascii="Cambria" w:hAnsi="Cambria" w:cs="Arial"/>
          <w:sz w:val="22"/>
        </w:rPr>
      </w:r>
      <w:r w:rsidR="00CE1FA0">
        <w:rPr>
          <w:rFonts w:ascii="Cambria" w:hAnsi="Cambria" w:cs="Arial"/>
          <w:sz w:val="22"/>
        </w:rPr>
        <w:fldChar w:fldCharType="separate"/>
      </w:r>
      <w:r w:rsidR="00EE7B40">
        <w:rPr>
          <w:rFonts w:ascii="Cambria" w:hAnsi="Cambria" w:cs="Arial"/>
          <w:sz w:val="22"/>
        </w:rPr>
        <w:t>4.12</w:t>
      </w:r>
      <w:r w:rsidR="00CE1FA0">
        <w:rPr>
          <w:rFonts w:ascii="Cambria" w:hAnsi="Cambria" w:cs="Arial"/>
          <w:sz w:val="22"/>
        </w:rPr>
        <w:fldChar w:fldCharType="end"/>
      </w:r>
      <w:r w:rsidR="00CE1FA0">
        <w:rPr>
          <w:rFonts w:ascii="Cambria" w:hAnsi="Cambria" w:cs="Arial"/>
          <w:sz w:val="22"/>
        </w:rPr>
        <w:t xml:space="preserve"> </w:t>
      </w:r>
      <w:r w:rsidRPr="004842F0">
        <w:rPr>
          <w:rFonts w:ascii="Cambria" w:hAnsi="Cambria" w:cs="Arial"/>
          <w:sz w:val="22"/>
        </w:rPr>
        <w:t>tejto Zmluvy nezriadi včas Bankovú záruku alebo Bankovú záruku nedoplní alebo Banková záruka zanikne alebo nebude v</w:t>
      </w:r>
      <w:r w:rsidRPr="004842F0">
        <w:rPr>
          <w:rFonts w:ascii="Cambria" w:hAnsi="Cambria" w:cs="Calibri"/>
          <w:sz w:val="22"/>
        </w:rPr>
        <w:t> </w:t>
      </w:r>
      <w:r w:rsidRPr="004842F0">
        <w:rPr>
          <w:rFonts w:ascii="Cambria" w:hAnsi="Cambria" w:cs="Arial"/>
          <w:sz w:val="22"/>
        </w:rPr>
        <w:t>platnosti po</w:t>
      </w:r>
      <w:r w:rsidRPr="004842F0">
        <w:rPr>
          <w:rFonts w:ascii="Cambria" w:hAnsi="Cambria" w:cs="Proba Pro"/>
          <w:sz w:val="22"/>
        </w:rPr>
        <w:t>č</w:t>
      </w:r>
      <w:r w:rsidRPr="004842F0">
        <w:rPr>
          <w:rFonts w:ascii="Cambria" w:hAnsi="Cambria" w:cs="Arial"/>
          <w:sz w:val="22"/>
        </w:rPr>
        <w:t>as celej doby trvania Zmluvy;</w:t>
      </w:r>
    </w:p>
    <w:p w14:paraId="03A83B55" w14:textId="1E1002CF" w:rsidR="008A1CB0" w:rsidRPr="004842F0" w:rsidRDefault="008A1CB0" w:rsidP="00426C94">
      <w:pPr>
        <w:numPr>
          <w:ilvl w:val="3"/>
          <w:numId w:val="16"/>
        </w:numPr>
        <w:spacing w:before="0" w:after="120" w:line="240" w:lineRule="auto"/>
        <w:jc w:val="both"/>
        <w:rPr>
          <w:rFonts w:ascii="Cambria" w:hAnsi="Cambria" w:cs="Arial"/>
          <w:sz w:val="22"/>
        </w:rPr>
      </w:pPr>
      <w:r>
        <w:rPr>
          <w:rFonts w:ascii="Cambria" w:hAnsi="Cambria" w:cs="Arial"/>
          <w:sz w:val="22"/>
        </w:rPr>
        <w:t>ak Zhotoviteľ v </w:t>
      </w:r>
      <w:r w:rsidRPr="00FE617E">
        <w:rPr>
          <w:rFonts w:ascii="Cambria" w:hAnsi="Cambria" w:cs="Arial"/>
          <w:sz w:val="22"/>
        </w:rPr>
        <w:t xml:space="preserve">rozpore s bodom </w:t>
      </w:r>
      <w:r w:rsidR="00FE617E" w:rsidRPr="00FE617E">
        <w:rPr>
          <w:rFonts w:ascii="Cambria" w:hAnsi="Cambria" w:cs="Arial"/>
          <w:sz w:val="22"/>
        </w:rPr>
        <w:fldChar w:fldCharType="begin"/>
      </w:r>
      <w:r w:rsidR="00FE617E" w:rsidRPr="00FE617E">
        <w:rPr>
          <w:rFonts w:ascii="Cambria" w:hAnsi="Cambria" w:cs="Arial"/>
          <w:sz w:val="22"/>
        </w:rPr>
        <w:instrText xml:space="preserve"> REF _Ref19802127 \r \h </w:instrText>
      </w:r>
      <w:r w:rsidR="00FE617E">
        <w:rPr>
          <w:rFonts w:ascii="Cambria" w:hAnsi="Cambria" w:cs="Arial"/>
          <w:sz w:val="22"/>
        </w:rPr>
        <w:instrText xml:space="preserve"> \* MERGEFORMAT </w:instrText>
      </w:r>
      <w:r w:rsidR="00FE617E" w:rsidRPr="00FE617E">
        <w:rPr>
          <w:rFonts w:ascii="Cambria" w:hAnsi="Cambria" w:cs="Arial"/>
          <w:sz w:val="22"/>
        </w:rPr>
      </w:r>
      <w:r w:rsidR="00FE617E" w:rsidRPr="00FE617E">
        <w:rPr>
          <w:rFonts w:ascii="Cambria" w:hAnsi="Cambria" w:cs="Arial"/>
          <w:sz w:val="22"/>
        </w:rPr>
        <w:fldChar w:fldCharType="separate"/>
      </w:r>
      <w:r w:rsidR="00EE7B40">
        <w:rPr>
          <w:rFonts w:ascii="Cambria" w:hAnsi="Cambria" w:cs="Arial"/>
          <w:sz w:val="22"/>
        </w:rPr>
        <w:t>4.11</w:t>
      </w:r>
      <w:r w:rsidR="00FE617E" w:rsidRPr="00FE617E">
        <w:rPr>
          <w:rFonts w:ascii="Cambria" w:hAnsi="Cambria" w:cs="Arial"/>
          <w:sz w:val="22"/>
        </w:rPr>
        <w:fldChar w:fldCharType="end"/>
      </w:r>
      <w:r w:rsidRPr="00FE617E">
        <w:rPr>
          <w:rFonts w:ascii="Cambria" w:hAnsi="Cambria" w:cs="Arial"/>
          <w:sz w:val="22"/>
        </w:rPr>
        <w:t xml:space="preserve"> nezriadi </w:t>
      </w:r>
      <w:r w:rsidR="00CE1FA0">
        <w:rPr>
          <w:rFonts w:ascii="Cambria" w:hAnsi="Cambria" w:cs="Arial"/>
          <w:sz w:val="22"/>
        </w:rPr>
        <w:t xml:space="preserve">alebo ďalej neudržiava zriadené </w:t>
      </w:r>
      <w:r>
        <w:rPr>
          <w:rFonts w:ascii="Cambria" w:hAnsi="Cambria" w:cs="Arial"/>
          <w:sz w:val="22"/>
        </w:rPr>
        <w:t>ktorékoľvek poistenie.</w:t>
      </w:r>
    </w:p>
    <w:p w14:paraId="79B3A4DA" w14:textId="77777777" w:rsidR="00862FF2" w:rsidRPr="004842F0" w:rsidRDefault="00862FF2" w:rsidP="00426C94">
      <w:pPr>
        <w:numPr>
          <w:ilvl w:val="3"/>
          <w:numId w:val="16"/>
        </w:numPr>
        <w:spacing w:before="0" w:after="120" w:line="240" w:lineRule="auto"/>
        <w:jc w:val="both"/>
        <w:rPr>
          <w:rFonts w:ascii="Cambria" w:hAnsi="Cambria" w:cs="Arial"/>
          <w:sz w:val="22"/>
        </w:rPr>
      </w:pPr>
      <w:r w:rsidRPr="004842F0">
        <w:rPr>
          <w:rFonts w:ascii="Cambria" w:hAnsi="Cambria" w:cs="Arial"/>
          <w:sz w:val="22"/>
        </w:rPr>
        <w:t>ak nastane iná okolnosť uvedená v</w:t>
      </w:r>
      <w:r w:rsidRPr="004842F0">
        <w:rPr>
          <w:rFonts w:ascii="Cambria" w:hAnsi="Cambria" w:cs="Calibri"/>
          <w:sz w:val="22"/>
        </w:rPr>
        <w:t> </w:t>
      </w:r>
      <w:r w:rsidRPr="004842F0">
        <w:rPr>
          <w:rFonts w:ascii="Cambria" w:hAnsi="Cambria" w:cs="Arial"/>
          <w:sz w:val="22"/>
        </w:rPr>
        <w:t>tejto Zmluve opr</w:t>
      </w:r>
      <w:r w:rsidRPr="004842F0">
        <w:rPr>
          <w:rFonts w:ascii="Cambria" w:hAnsi="Cambria" w:cs="Proba Pro"/>
          <w:sz w:val="22"/>
        </w:rPr>
        <w:t>á</w:t>
      </w:r>
      <w:r w:rsidRPr="004842F0">
        <w:rPr>
          <w:rFonts w:ascii="Cambria" w:hAnsi="Cambria" w:cs="Arial"/>
          <w:sz w:val="22"/>
        </w:rPr>
        <w:t>v</w:t>
      </w:r>
      <w:r w:rsidRPr="004842F0">
        <w:rPr>
          <w:rFonts w:ascii="Cambria" w:hAnsi="Cambria" w:cs="Proba Pro"/>
          <w:sz w:val="22"/>
        </w:rPr>
        <w:t>ň</w:t>
      </w:r>
      <w:r w:rsidRPr="004842F0">
        <w:rPr>
          <w:rFonts w:ascii="Cambria" w:hAnsi="Cambria" w:cs="Arial"/>
          <w:sz w:val="22"/>
        </w:rPr>
        <w:t>uj</w:t>
      </w:r>
      <w:r w:rsidRPr="004842F0">
        <w:rPr>
          <w:rFonts w:ascii="Cambria" w:hAnsi="Cambria" w:cs="Proba Pro"/>
          <w:sz w:val="22"/>
        </w:rPr>
        <w:t>ú</w:t>
      </w:r>
      <w:r w:rsidRPr="004842F0">
        <w:rPr>
          <w:rFonts w:ascii="Cambria" w:hAnsi="Cambria" w:cs="Arial"/>
          <w:sz w:val="22"/>
        </w:rPr>
        <w:t>ca Objedn</w:t>
      </w:r>
      <w:r w:rsidRPr="004842F0">
        <w:rPr>
          <w:rFonts w:ascii="Cambria" w:hAnsi="Cambria" w:cs="Proba Pro"/>
          <w:sz w:val="22"/>
        </w:rPr>
        <w:t>á</w:t>
      </w:r>
      <w:r w:rsidRPr="004842F0">
        <w:rPr>
          <w:rFonts w:ascii="Cambria" w:hAnsi="Cambria" w:cs="Arial"/>
          <w:sz w:val="22"/>
        </w:rPr>
        <w:t>vate</w:t>
      </w:r>
      <w:r w:rsidRPr="004842F0">
        <w:rPr>
          <w:rFonts w:ascii="Cambria" w:hAnsi="Cambria" w:cs="Proba Pro"/>
          <w:sz w:val="22"/>
        </w:rPr>
        <w:t>ľ</w:t>
      </w:r>
      <w:r w:rsidRPr="004842F0">
        <w:rPr>
          <w:rFonts w:ascii="Cambria" w:hAnsi="Cambria" w:cs="Arial"/>
          <w:sz w:val="22"/>
        </w:rPr>
        <w:t xml:space="preserve"> odst</w:t>
      </w:r>
      <w:r w:rsidRPr="004842F0">
        <w:rPr>
          <w:rFonts w:ascii="Cambria" w:hAnsi="Cambria" w:cs="Proba Pro"/>
          <w:sz w:val="22"/>
        </w:rPr>
        <w:t>ú</w:t>
      </w:r>
      <w:r w:rsidRPr="004842F0">
        <w:rPr>
          <w:rFonts w:ascii="Cambria" w:hAnsi="Cambria" w:cs="Arial"/>
          <w:sz w:val="22"/>
        </w:rPr>
        <w:t>pi</w:t>
      </w:r>
      <w:r w:rsidRPr="004842F0">
        <w:rPr>
          <w:rFonts w:ascii="Cambria" w:hAnsi="Cambria" w:cs="Proba Pro"/>
          <w:sz w:val="22"/>
        </w:rPr>
        <w:t>ť</w:t>
      </w:r>
      <w:r w:rsidRPr="004842F0">
        <w:rPr>
          <w:rFonts w:ascii="Cambria" w:hAnsi="Cambria" w:cs="Arial"/>
          <w:sz w:val="22"/>
        </w:rPr>
        <w:t xml:space="preserve"> od Zmluvy.</w:t>
      </w:r>
    </w:p>
    <w:p w14:paraId="7BC837D4" w14:textId="77777777"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t>Objednávateľ môže odstúpiť od Zmluvy tiež v súlade s § 19 ods. 1 zákona č. 343/2015 Z. z. o</w:t>
      </w:r>
      <w:r w:rsidRPr="004842F0">
        <w:rPr>
          <w:rFonts w:ascii="Cambria" w:hAnsi="Cambria" w:cs="Calibri"/>
          <w:bCs/>
          <w:iCs/>
          <w:sz w:val="22"/>
        </w:rPr>
        <w:t> </w:t>
      </w:r>
      <w:r w:rsidRPr="004842F0">
        <w:rPr>
          <w:rFonts w:ascii="Cambria" w:hAnsi="Cambria"/>
          <w:bCs/>
          <w:iCs/>
          <w:sz w:val="22"/>
        </w:rPr>
        <w:t>verejnom obstarávaní a</w:t>
      </w:r>
      <w:r w:rsidRPr="004842F0">
        <w:rPr>
          <w:rFonts w:ascii="Cambria" w:hAnsi="Cambria" w:cs="Calibri"/>
          <w:bCs/>
          <w:iCs/>
          <w:sz w:val="22"/>
        </w:rPr>
        <w:t> </w:t>
      </w:r>
      <w:r w:rsidRPr="004842F0">
        <w:rPr>
          <w:rFonts w:ascii="Cambria" w:hAnsi="Cambria"/>
          <w:bCs/>
          <w:iCs/>
          <w:sz w:val="22"/>
        </w:rPr>
        <w:t>o</w:t>
      </w:r>
      <w:r w:rsidRPr="004842F0">
        <w:rPr>
          <w:rFonts w:ascii="Cambria" w:hAnsi="Cambria" w:cs="Calibri"/>
          <w:bCs/>
          <w:iCs/>
          <w:sz w:val="22"/>
        </w:rPr>
        <w:t> </w:t>
      </w:r>
      <w:r w:rsidRPr="004842F0">
        <w:rPr>
          <w:rFonts w:ascii="Cambria" w:hAnsi="Cambria"/>
          <w:bCs/>
          <w:iCs/>
          <w:sz w:val="22"/>
        </w:rPr>
        <w:t>zmene a</w:t>
      </w:r>
      <w:r w:rsidRPr="004842F0">
        <w:rPr>
          <w:rFonts w:ascii="Cambria" w:hAnsi="Cambria" w:cs="Calibri"/>
          <w:bCs/>
          <w:iCs/>
          <w:sz w:val="22"/>
        </w:rPr>
        <w:t> </w:t>
      </w:r>
      <w:r w:rsidRPr="004842F0">
        <w:rPr>
          <w:rFonts w:ascii="Cambria" w:hAnsi="Cambria"/>
          <w:bCs/>
          <w:iCs/>
          <w:sz w:val="22"/>
        </w:rPr>
        <w:t>doplnení niektorých zákonov (ďalej aj ako „Zákon o</w:t>
      </w:r>
      <w:r w:rsidRPr="004842F0">
        <w:rPr>
          <w:rFonts w:ascii="Cambria" w:hAnsi="Cambria" w:cs="Calibri"/>
          <w:bCs/>
          <w:iCs/>
          <w:sz w:val="22"/>
        </w:rPr>
        <w:t> </w:t>
      </w:r>
      <w:r w:rsidRPr="004842F0">
        <w:rPr>
          <w:rFonts w:ascii="Cambria" w:hAnsi="Cambria"/>
          <w:bCs/>
          <w:iCs/>
          <w:sz w:val="22"/>
        </w:rPr>
        <w:t>verejnom obstar</w:t>
      </w:r>
      <w:r w:rsidRPr="004842F0">
        <w:rPr>
          <w:rFonts w:ascii="Cambria" w:hAnsi="Cambria" w:cs="Proba Pro"/>
          <w:bCs/>
          <w:iCs/>
          <w:sz w:val="22"/>
        </w:rPr>
        <w:t>á</w:t>
      </w:r>
      <w:r w:rsidRPr="004842F0">
        <w:rPr>
          <w:rFonts w:ascii="Cambria" w:hAnsi="Cambria"/>
          <w:bCs/>
          <w:iCs/>
          <w:sz w:val="22"/>
        </w:rPr>
        <w:t>van</w:t>
      </w:r>
      <w:r w:rsidRPr="004842F0">
        <w:rPr>
          <w:rFonts w:ascii="Cambria" w:hAnsi="Cambria" w:cs="Proba Pro"/>
          <w:bCs/>
          <w:iCs/>
          <w:sz w:val="22"/>
        </w:rPr>
        <w:t>í“</w:t>
      </w:r>
      <w:r w:rsidRPr="004842F0">
        <w:rPr>
          <w:rFonts w:ascii="Cambria" w:hAnsi="Cambria"/>
          <w:bCs/>
          <w:iCs/>
          <w:sz w:val="22"/>
        </w:rPr>
        <w:t>) v</w:t>
      </w:r>
      <w:r w:rsidRPr="004842F0">
        <w:rPr>
          <w:rFonts w:ascii="Cambria" w:hAnsi="Cambria" w:cs="Calibri"/>
          <w:bCs/>
          <w:iCs/>
          <w:sz w:val="22"/>
        </w:rPr>
        <w:t> </w:t>
      </w:r>
      <w:r w:rsidRPr="004842F0">
        <w:rPr>
          <w:rFonts w:ascii="Cambria" w:hAnsi="Cambria"/>
          <w:bCs/>
          <w:iCs/>
          <w:sz w:val="22"/>
        </w:rPr>
        <w:t>pr</w:t>
      </w:r>
      <w:r w:rsidRPr="004842F0">
        <w:rPr>
          <w:rFonts w:ascii="Cambria" w:hAnsi="Cambria" w:cs="Proba Pro"/>
          <w:bCs/>
          <w:iCs/>
          <w:sz w:val="22"/>
        </w:rPr>
        <w:t>í</w:t>
      </w:r>
      <w:r w:rsidRPr="004842F0">
        <w:rPr>
          <w:rFonts w:ascii="Cambria" w:hAnsi="Cambria"/>
          <w:bCs/>
          <w:iCs/>
          <w:sz w:val="22"/>
        </w:rPr>
        <w:t>pade:</w:t>
      </w:r>
    </w:p>
    <w:p w14:paraId="4B12AAF0" w14:textId="77777777" w:rsidR="00862FF2" w:rsidRPr="004842F0" w:rsidRDefault="00862FF2" w:rsidP="00426C94">
      <w:pPr>
        <w:numPr>
          <w:ilvl w:val="3"/>
          <w:numId w:val="16"/>
        </w:numPr>
        <w:spacing w:before="0" w:after="120" w:line="240" w:lineRule="auto"/>
        <w:jc w:val="both"/>
        <w:rPr>
          <w:rFonts w:ascii="Cambria" w:hAnsi="Cambria"/>
          <w:bCs/>
          <w:iCs/>
          <w:sz w:val="22"/>
        </w:rPr>
      </w:pPr>
      <w:r w:rsidRPr="004842F0">
        <w:rPr>
          <w:rFonts w:ascii="Cambria" w:hAnsi="Cambria"/>
          <w:bCs/>
          <w:iCs/>
          <w:sz w:val="22"/>
        </w:rPr>
        <w:t>ak v čase uzatvorenia Zmluvy existoval dôvod na vylúčenie Zhotoviteľa pre nesplnenie podmienky účasti podľa § 32 ods. 1 písm. a) Zákon o</w:t>
      </w:r>
      <w:r w:rsidRPr="004842F0">
        <w:rPr>
          <w:rFonts w:ascii="Cambria" w:hAnsi="Cambria" w:cs="Calibri"/>
          <w:bCs/>
          <w:iCs/>
          <w:sz w:val="22"/>
        </w:rPr>
        <w:t> </w:t>
      </w:r>
      <w:r w:rsidRPr="004842F0">
        <w:rPr>
          <w:rFonts w:ascii="Cambria" w:hAnsi="Cambria"/>
          <w:bCs/>
          <w:iCs/>
          <w:sz w:val="22"/>
        </w:rPr>
        <w:t>verejnom obstar</w:t>
      </w:r>
      <w:r w:rsidRPr="004842F0">
        <w:rPr>
          <w:rFonts w:ascii="Cambria" w:hAnsi="Cambria" w:cs="Proba Pro"/>
          <w:bCs/>
          <w:iCs/>
          <w:sz w:val="22"/>
        </w:rPr>
        <w:t>á</w:t>
      </w:r>
      <w:r w:rsidRPr="004842F0">
        <w:rPr>
          <w:rFonts w:ascii="Cambria" w:hAnsi="Cambria"/>
          <w:bCs/>
          <w:iCs/>
          <w:sz w:val="22"/>
        </w:rPr>
        <w:t>van</w:t>
      </w:r>
      <w:r w:rsidRPr="004842F0">
        <w:rPr>
          <w:rFonts w:ascii="Cambria" w:hAnsi="Cambria" w:cs="Proba Pro"/>
          <w:bCs/>
          <w:iCs/>
          <w:sz w:val="22"/>
        </w:rPr>
        <w:t>í</w:t>
      </w:r>
      <w:r w:rsidRPr="004842F0">
        <w:rPr>
          <w:rFonts w:ascii="Cambria" w:hAnsi="Cambria"/>
          <w:bCs/>
          <w:iCs/>
          <w:sz w:val="22"/>
        </w:rPr>
        <w:t>,</w:t>
      </w:r>
    </w:p>
    <w:p w14:paraId="26349AD2" w14:textId="77777777" w:rsidR="00862FF2" w:rsidRPr="004842F0" w:rsidRDefault="00862FF2" w:rsidP="00426C94">
      <w:pPr>
        <w:numPr>
          <w:ilvl w:val="3"/>
          <w:numId w:val="16"/>
        </w:numPr>
        <w:spacing w:before="0" w:after="120" w:line="240" w:lineRule="auto"/>
        <w:jc w:val="both"/>
        <w:rPr>
          <w:rFonts w:ascii="Cambria" w:hAnsi="Cambria"/>
          <w:bCs/>
          <w:iCs/>
          <w:sz w:val="22"/>
        </w:rPr>
      </w:pPr>
      <w:r w:rsidRPr="004842F0">
        <w:rPr>
          <w:rFonts w:ascii="Cambria" w:hAnsi="Cambria"/>
          <w:bCs/>
          <w:iCs/>
          <w:sz w:val="22"/>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4B2437C4" w14:textId="77777777"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t>Objednávateľ môže v súlade s § 19 ods. 2 Zákona o</w:t>
      </w:r>
      <w:r w:rsidRPr="004842F0">
        <w:rPr>
          <w:rFonts w:ascii="Cambria" w:hAnsi="Cambria" w:cs="Calibri"/>
          <w:bCs/>
          <w:iCs/>
          <w:sz w:val="22"/>
        </w:rPr>
        <w:t> </w:t>
      </w:r>
      <w:r w:rsidRPr="004842F0">
        <w:rPr>
          <w:rFonts w:ascii="Cambria" w:hAnsi="Cambria"/>
          <w:bCs/>
          <w:iCs/>
          <w:sz w:val="22"/>
        </w:rPr>
        <w:t>verejnom obstar</w:t>
      </w:r>
      <w:r w:rsidRPr="004842F0">
        <w:rPr>
          <w:rFonts w:ascii="Cambria" w:hAnsi="Cambria" w:cs="Proba Pro"/>
          <w:bCs/>
          <w:iCs/>
          <w:sz w:val="22"/>
        </w:rPr>
        <w:t>á</w:t>
      </w:r>
      <w:r w:rsidRPr="004842F0">
        <w:rPr>
          <w:rFonts w:ascii="Cambria" w:hAnsi="Cambria"/>
          <w:bCs/>
          <w:iCs/>
          <w:sz w:val="22"/>
        </w:rPr>
        <w:t>van</w:t>
      </w:r>
      <w:r w:rsidRPr="004842F0">
        <w:rPr>
          <w:rFonts w:ascii="Cambria" w:hAnsi="Cambria" w:cs="Proba Pro"/>
          <w:bCs/>
          <w:iCs/>
          <w:sz w:val="22"/>
        </w:rPr>
        <w:t>í</w:t>
      </w:r>
      <w:r w:rsidRPr="004842F0">
        <w:rPr>
          <w:rFonts w:ascii="Cambria" w:hAnsi="Cambria"/>
          <w:bCs/>
          <w:iCs/>
          <w:sz w:val="22"/>
        </w:rPr>
        <w:t xml:space="preserve"> odstúpiť od časti Zmluvy, ktorou došlo k podstatnej zmene pôvodnej Zmluvy, a ktorá si vyžadovala nove verejné obstarávanie. </w:t>
      </w:r>
    </w:p>
    <w:p w14:paraId="477C2D00" w14:textId="66FB5E4D" w:rsidR="00862FF2" w:rsidRDefault="00862FF2" w:rsidP="00426C94">
      <w:pPr>
        <w:numPr>
          <w:ilvl w:val="2"/>
          <w:numId w:val="16"/>
        </w:numPr>
        <w:spacing w:before="0" w:after="120" w:line="240" w:lineRule="auto"/>
        <w:jc w:val="both"/>
        <w:rPr>
          <w:ins w:id="77" w:author="Tomas Uricek" w:date="2020-04-24T11:58:00Z"/>
          <w:rFonts w:ascii="Cambria" w:hAnsi="Cambria"/>
          <w:bCs/>
          <w:iCs/>
          <w:sz w:val="22"/>
        </w:rPr>
      </w:pPr>
      <w:r w:rsidRPr="004842F0">
        <w:rPr>
          <w:rFonts w:ascii="Cambria" w:hAnsi="Cambria"/>
          <w:bCs/>
          <w:iCs/>
          <w:sz w:val="22"/>
        </w:rPr>
        <w:t>Objednávateľ môže v súlade s § 19 ods. 3 Zákona o</w:t>
      </w:r>
      <w:r w:rsidRPr="004842F0">
        <w:rPr>
          <w:rFonts w:ascii="Cambria" w:hAnsi="Cambria" w:cs="Calibri"/>
          <w:bCs/>
          <w:iCs/>
          <w:sz w:val="22"/>
        </w:rPr>
        <w:t> </w:t>
      </w:r>
      <w:r w:rsidRPr="004842F0">
        <w:rPr>
          <w:rFonts w:ascii="Cambria" w:hAnsi="Cambria"/>
          <w:bCs/>
          <w:iCs/>
          <w:sz w:val="22"/>
        </w:rPr>
        <w:t>verejnom obstar</w:t>
      </w:r>
      <w:r w:rsidRPr="004842F0">
        <w:rPr>
          <w:rFonts w:ascii="Cambria" w:hAnsi="Cambria" w:cs="Proba Pro"/>
          <w:bCs/>
          <w:iCs/>
          <w:sz w:val="22"/>
        </w:rPr>
        <w:t>á</w:t>
      </w:r>
      <w:r w:rsidRPr="004842F0">
        <w:rPr>
          <w:rFonts w:ascii="Cambria" w:hAnsi="Cambria"/>
          <w:bCs/>
          <w:iCs/>
          <w:sz w:val="22"/>
        </w:rPr>
        <w:t>van</w:t>
      </w:r>
      <w:r w:rsidRPr="004842F0">
        <w:rPr>
          <w:rFonts w:ascii="Cambria" w:hAnsi="Cambria" w:cs="Proba Pro"/>
          <w:bCs/>
          <w:iCs/>
          <w:sz w:val="22"/>
        </w:rPr>
        <w:t>í</w:t>
      </w:r>
      <w:r w:rsidRPr="004842F0">
        <w:rPr>
          <w:rFonts w:ascii="Cambria" w:hAnsi="Cambria"/>
          <w:bCs/>
          <w:iCs/>
          <w:sz w:val="22"/>
        </w:rPr>
        <w:t xml:space="preserve"> odstúpiť od Zmluvy, ak Zhotoviteľ nebol v čase uzavretia Zmluvy zapísaný v registri partnerov verejného sektora alebo ak bol vymazaný z registra partnerov verejného sektora.</w:t>
      </w:r>
    </w:p>
    <w:p w14:paraId="545DA862" w14:textId="4B4DCEFE" w:rsidR="002D53E6" w:rsidRPr="004842F0" w:rsidRDefault="002D53E6" w:rsidP="00426C94">
      <w:pPr>
        <w:numPr>
          <w:ilvl w:val="2"/>
          <w:numId w:val="16"/>
        </w:numPr>
        <w:spacing w:before="0" w:after="120" w:line="240" w:lineRule="auto"/>
        <w:jc w:val="both"/>
        <w:rPr>
          <w:rFonts w:ascii="Cambria" w:hAnsi="Cambria"/>
          <w:bCs/>
          <w:iCs/>
          <w:sz w:val="22"/>
        </w:rPr>
      </w:pPr>
      <w:ins w:id="78" w:author="Tomas Uricek" w:date="2020-04-24T11:58:00Z">
        <w:r w:rsidRPr="002C5251">
          <w:rPr>
            <w:rFonts w:ascii="Cambria" w:hAnsi="Cambria"/>
            <w:bCs/>
            <w:iCs/>
            <w:color w:val="FF0000"/>
            <w:sz w:val="22"/>
          </w:rPr>
          <w:t>Zhotoviteľ je oprávnený okamžite odstúpiť od tejto Zmluvy v</w:t>
        </w:r>
        <w:r w:rsidRPr="002C5251">
          <w:rPr>
            <w:rFonts w:ascii="Cambria" w:hAnsi="Cambria" w:cs="Calibri"/>
            <w:bCs/>
            <w:iCs/>
            <w:color w:val="FF0000"/>
            <w:sz w:val="22"/>
          </w:rPr>
          <w:t> </w:t>
        </w:r>
        <w:r w:rsidRPr="002C5251">
          <w:rPr>
            <w:rFonts w:ascii="Cambria" w:hAnsi="Cambria"/>
            <w:bCs/>
            <w:iCs/>
            <w:color w:val="FF0000"/>
            <w:sz w:val="22"/>
          </w:rPr>
          <w:t>pr</w:t>
        </w:r>
        <w:r w:rsidRPr="002C5251">
          <w:rPr>
            <w:rFonts w:ascii="Cambria" w:hAnsi="Cambria" w:cs="Proba Pro"/>
            <w:bCs/>
            <w:iCs/>
            <w:color w:val="FF0000"/>
            <w:sz w:val="22"/>
          </w:rPr>
          <w:t>í</w:t>
        </w:r>
        <w:r w:rsidRPr="002C5251">
          <w:rPr>
            <w:rFonts w:ascii="Cambria" w:hAnsi="Cambria"/>
            <w:bCs/>
            <w:iCs/>
            <w:color w:val="FF0000"/>
            <w:sz w:val="22"/>
          </w:rPr>
          <w:t>pade podstatn</w:t>
        </w:r>
        <w:r w:rsidRPr="002C5251">
          <w:rPr>
            <w:rFonts w:ascii="Cambria" w:hAnsi="Cambria" w:cs="Proba Pro"/>
            <w:bCs/>
            <w:iCs/>
            <w:color w:val="FF0000"/>
            <w:sz w:val="22"/>
          </w:rPr>
          <w:t>é</w:t>
        </w:r>
        <w:r w:rsidRPr="002C5251">
          <w:rPr>
            <w:rFonts w:ascii="Cambria" w:hAnsi="Cambria"/>
            <w:bCs/>
            <w:iCs/>
            <w:color w:val="FF0000"/>
            <w:sz w:val="22"/>
          </w:rPr>
          <w:t>ho poru</w:t>
        </w:r>
        <w:r w:rsidRPr="002C5251">
          <w:rPr>
            <w:rFonts w:ascii="Cambria" w:hAnsi="Cambria" w:cs="Proba Pro"/>
            <w:bCs/>
            <w:iCs/>
            <w:color w:val="FF0000"/>
            <w:sz w:val="22"/>
          </w:rPr>
          <w:t>š</w:t>
        </w:r>
        <w:r w:rsidRPr="002C5251">
          <w:rPr>
            <w:rFonts w:ascii="Cambria" w:hAnsi="Cambria"/>
            <w:bCs/>
            <w:iCs/>
            <w:color w:val="FF0000"/>
            <w:sz w:val="22"/>
          </w:rPr>
          <w:t>enia Zmluvy Objednávateľom. Na účely tejto Zmluvy sa za podstatné porušenie Zmluvy Objednávateľom považuje najmä, nie však výlučne</w:t>
        </w:r>
      </w:ins>
      <w:ins w:id="79" w:author="Tomas Uricek" w:date="2020-04-24T11:59:00Z">
        <w:r w:rsidRPr="002C5251">
          <w:rPr>
            <w:rFonts w:ascii="Cambria" w:hAnsi="Cambria"/>
            <w:bCs/>
            <w:iCs/>
            <w:color w:val="FF0000"/>
            <w:sz w:val="22"/>
          </w:rPr>
          <w:t>, ak je Objednávateľ v omeškaní s úhradou akejkoľvek splatnej čiastky</w:t>
        </w:r>
        <w:r w:rsidR="00C87AAB" w:rsidRPr="002C5251">
          <w:rPr>
            <w:rFonts w:ascii="Cambria" w:hAnsi="Cambria"/>
            <w:bCs/>
            <w:iCs/>
            <w:color w:val="FF0000"/>
            <w:sz w:val="22"/>
          </w:rPr>
          <w:t xml:space="preserve"> o viac ako </w:t>
        </w:r>
      </w:ins>
      <w:ins w:id="80" w:author="Tomas Uricek" w:date="2020-04-24T12:00:00Z">
        <w:r w:rsidR="00C87AAB" w:rsidRPr="002C5251">
          <w:rPr>
            <w:rFonts w:ascii="Cambria" w:hAnsi="Cambria"/>
            <w:bCs/>
            <w:iCs/>
            <w:color w:val="FF0000"/>
            <w:sz w:val="22"/>
          </w:rPr>
          <w:t>šesťdesiat</w:t>
        </w:r>
      </w:ins>
      <w:ins w:id="81" w:author="Tomas Uricek" w:date="2020-04-24T11:59:00Z">
        <w:r w:rsidR="00C87AAB" w:rsidRPr="002C5251">
          <w:rPr>
            <w:rFonts w:ascii="Cambria" w:hAnsi="Cambria"/>
            <w:bCs/>
            <w:iCs/>
            <w:color w:val="FF0000"/>
            <w:sz w:val="22"/>
          </w:rPr>
          <w:t xml:space="preserve"> (</w:t>
        </w:r>
      </w:ins>
      <w:ins w:id="82" w:author="Tomas Uricek" w:date="2020-04-24T12:00:00Z">
        <w:r w:rsidR="00C87AAB" w:rsidRPr="002C5251">
          <w:rPr>
            <w:rFonts w:ascii="Cambria" w:hAnsi="Cambria"/>
            <w:bCs/>
            <w:iCs/>
            <w:color w:val="FF0000"/>
            <w:sz w:val="22"/>
          </w:rPr>
          <w:t>6</w:t>
        </w:r>
      </w:ins>
      <w:ins w:id="83" w:author="Tomas Uricek" w:date="2020-04-24T11:59:00Z">
        <w:r w:rsidR="00C87AAB" w:rsidRPr="002C5251">
          <w:rPr>
            <w:rFonts w:ascii="Cambria" w:hAnsi="Cambria"/>
            <w:bCs/>
            <w:iCs/>
            <w:color w:val="FF0000"/>
            <w:sz w:val="22"/>
          </w:rPr>
          <w:t>0) dní</w:t>
        </w:r>
        <w:r w:rsidR="00C87AAB">
          <w:rPr>
            <w:rFonts w:ascii="Cambria" w:hAnsi="Cambria"/>
            <w:bCs/>
            <w:iCs/>
            <w:sz w:val="22"/>
          </w:rPr>
          <w:t>.</w:t>
        </w:r>
      </w:ins>
    </w:p>
    <w:p w14:paraId="01D727D4" w14:textId="3EAA82F0" w:rsidR="00862FF2" w:rsidRPr="004842F0" w:rsidRDefault="00862FF2" w:rsidP="00426C94">
      <w:pPr>
        <w:pStyle w:val="ListParagraph"/>
        <w:numPr>
          <w:ilvl w:val="1"/>
          <w:numId w:val="16"/>
        </w:numPr>
        <w:spacing w:after="120"/>
        <w:jc w:val="both"/>
        <w:rPr>
          <w:rFonts w:ascii="Cambria" w:hAnsi="Cambria" w:cs="Arial"/>
          <w:b/>
          <w:color w:val="000000"/>
          <w:sz w:val="22"/>
          <w:szCs w:val="22"/>
        </w:rPr>
      </w:pPr>
      <w:bookmarkStart w:id="84" w:name="_Ref485125593"/>
      <w:r w:rsidRPr="004842F0">
        <w:rPr>
          <w:rFonts w:ascii="Cambria" w:hAnsi="Cambria"/>
          <w:b/>
          <w:bCs/>
          <w:iCs/>
          <w:sz w:val="22"/>
          <w:szCs w:val="22"/>
        </w:rPr>
        <w:t>Subdodávatelia</w:t>
      </w:r>
      <w:bookmarkEnd w:id="84"/>
    </w:p>
    <w:p w14:paraId="361FA6CA" w14:textId="263534B3"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t xml:space="preserve">Zhotoviteľ je oprávnený plnením vybraných častí tejto Zmluvy poveriť svojich Subdodávateľov. Zoznam Subdodávateľov tvorí </w:t>
      </w:r>
      <w:r w:rsidR="007E5CCC">
        <w:rPr>
          <w:rFonts w:ascii="Cambria" w:hAnsi="Cambria"/>
          <w:bCs/>
          <w:iCs/>
          <w:sz w:val="22"/>
        </w:rPr>
        <w:t>súčasť Ponuky Zhotoviteľa</w:t>
      </w:r>
      <w:r w:rsidRPr="004842F0">
        <w:rPr>
          <w:rFonts w:ascii="Cambria" w:hAnsi="Cambria"/>
          <w:bCs/>
          <w:iCs/>
          <w:sz w:val="22"/>
        </w:rPr>
        <w:t>. V</w:t>
      </w:r>
      <w:r w:rsidRPr="004842F0">
        <w:rPr>
          <w:rFonts w:ascii="Cambria" w:hAnsi="Cambria" w:cs="Calibri"/>
          <w:bCs/>
          <w:iCs/>
          <w:sz w:val="22"/>
        </w:rPr>
        <w:t> </w:t>
      </w:r>
      <w:r w:rsidRPr="004842F0">
        <w:rPr>
          <w:rFonts w:ascii="Cambria" w:hAnsi="Cambria"/>
          <w:bCs/>
          <w:iCs/>
          <w:sz w:val="22"/>
        </w:rPr>
        <w:t>zozname Subdod</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ov sa uv</w:t>
      </w:r>
      <w:r w:rsidRPr="004842F0">
        <w:rPr>
          <w:rFonts w:ascii="Cambria" w:hAnsi="Cambria" w:cs="Proba Pro"/>
          <w:bCs/>
          <w:iCs/>
          <w:sz w:val="22"/>
        </w:rPr>
        <w:t>á</w:t>
      </w:r>
      <w:r w:rsidRPr="004842F0">
        <w:rPr>
          <w:rFonts w:ascii="Cambria" w:hAnsi="Cambria"/>
          <w:bCs/>
          <w:iCs/>
          <w:sz w:val="22"/>
        </w:rPr>
        <w:t>dza podiel plnenia ka</w:t>
      </w:r>
      <w:r w:rsidRPr="004842F0">
        <w:rPr>
          <w:rFonts w:ascii="Cambria" w:hAnsi="Cambria" w:cs="Proba Pro"/>
          <w:bCs/>
          <w:iCs/>
          <w:sz w:val="22"/>
        </w:rPr>
        <w:t>ž</w:t>
      </w:r>
      <w:r w:rsidRPr="004842F0">
        <w:rPr>
          <w:rFonts w:ascii="Cambria" w:hAnsi="Cambria"/>
          <w:bCs/>
          <w:iCs/>
          <w:sz w:val="22"/>
        </w:rPr>
        <w:t>d</w:t>
      </w:r>
      <w:r w:rsidRPr="004842F0">
        <w:rPr>
          <w:rFonts w:ascii="Cambria" w:hAnsi="Cambria" w:cs="Proba Pro"/>
          <w:bCs/>
          <w:iCs/>
          <w:sz w:val="22"/>
        </w:rPr>
        <w:t>é</w:t>
      </w:r>
      <w:r w:rsidRPr="004842F0">
        <w:rPr>
          <w:rFonts w:ascii="Cambria" w:hAnsi="Cambria"/>
          <w:bCs/>
          <w:iCs/>
          <w:sz w:val="22"/>
        </w:rPr>
        <w:t>ho Subdod</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 xml:space="preserve">a z celkovej ceny plnenia a </w:t>
      </w:r>
      <w:r w:rsidRPr="004842F0">
        <w:rPr>
          <w:rFonts w:ascii="Cambria" w:hAnsi="Cambria" w:cs="Proba Pro"/>
          <w:bCs/>
          <w:iCs/>
          <w:sz w:val="22"/>
        </w:rPr>
        <w:t>ú</w:t>
      </w:r>
      <w:r w:rsidRPr="004842F0">
        <w:rPr>
          <w:rFonts w:ascii="Cambria" w:hAnsi="Cambria"/>
          <w:bCs/>
          <w:iCs/>
          <w:sz w:val="22"/>
        </w:rPr>
        <w:t>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p>
    <w:p w14:paraId="774E64C1" w14:textId="4287C700" w:rsidR="00862FF2" w:rsidRPr="004842F0" w:rsidRDefault="00862FF2" w:rsidP="00426C94">
      <w:pPr>
        <w:numPr>
          <w:ilvl w:val="2"/>
          <w:numId w:val="16"/>
        </w:numPr>
        <w:spacing w:before="0" w:after="120" w:line="240" w:lineRule="auto"/>
        <w:jc w:val="both"/>
        <w:rPr>
          <w:rFonts w:ascii="Cambria" w:hAnsi="Cambria" w:cs="Arial"/>
          <w:bCs/>
          <w:sz w:val="22"/>
        </w:rPr>
      </w:pPr>
      <w:bookmarkStart w:id="85" w:name="_Ref485128550"/>
      <w:r w:rsidRPr="004842F0">
        <w:rPr>
          <w:rFonts w:ascii="Cambria" w:hAnsi="Cambria" w:cs="Arial"/>
          <w:bCs/>
          <w:sz w:val="22"/>
        </w:rPr>
        <w:t>V</w:t>
      </w:r>
      <w:r w:rsidRPr="004842F0">
        <w:rPr>
          <w:rFonts w:ascii="Cambria" w:hAnsi="Cambria" w:cs="Calibri"/>
          <w:bCs/>
          <w:sz w:val="22"/>
        </w:rPr>
        <w:t> </w:t>
      </w:r>
      <w:r w:rsidRPr="004842F0">
        <w:rPr>
          <w:rFonts w:ascii="Cambria" w:hAnsi="Cambria" w:cs="Arial"/>
          <w:bCs/>
          <w:sz w:val="22"/>
        </w:rPr>
        <w:t>prípade, ak má počas plnenia Zmluvy Zhotoviteľ záujem zmeniť alebo doplniť svojich Subdodávateľov, je povinný rešpektovať nasledovné pravidlá:</w:t>
      </w:r>
      <w:bookmarkEnd w:id="85"/>
    </w:p>
    <w:p w14:paraId="4407ABC2" w14:textId="2896AEC7" w:rsidR="007E5CCC" w:rsidRPr="000941EC" w:rsidRDefault="007E5CCC" w:rsidP="000941EC">
      <w:pPr>
        <w:numPr>
          <w:ilvl w:val="3"/>
          <w:numId w:val="16"/>
        </w:numPr>
        <w:spacing w:before="0" w:after="120" w:line="240" w:lineRule="auto"/>
        <w:jc w:val="both"/>
        <w:rPr>
          <w:rFonts w:ascii="Cambria" w:hAnsi="Cambria" w:cs="Arial"/>
          <w:bCs/>
          <w:sz w:val="22"/>
        </w:rPr>
      </w:pPr>
      <w:r w:rsidRPr="000941EC">
        <w:rPr>
          <w:rFonts w:ascii="Cambria" w:hAnsi="Cambria" w:cs="Arial"/>
          <w:bCs/>
          <w:sz w:val="22"/>
        </w:rPr>
        <w:t xml:space="preserve">Subdodávateľ, ktorého sa týka návrh na zmenu, musí (ak má takú povinnosť) byť zapísaný v registri partnerov verejného sektora podľa zákona č. 315/2016 Z. z. o </w:t>
      </w:r>
      <w:r w:rsidRPr="000941EC">
        <w:rPr>
          <w:rFonts w:ascii="Cambria" w:hAnsi="Cambria" w:cs="Arial"/>
          <w:bCs/>
          <w:sz w:val="22"/>
        </w:rPr>
        <w:lastRenderedPageBreak/>
        <w:t>registri partnerov verejného sektora a o zmene a doplnení niektorých zákonov</w:t>
      </w:r>
      <w:r w:rsidR="00890D79">
        <w:rPr>
          <w:rFonts w:ascii="Cambria" w:hAnsi="Cambria" w:cs="Arial"/>
          <w:bCs/>
          <w:sz w:val="22"/>
        </w:rPr>
        <w:t xml:space="preserve"> a musí spĺňať podmienky účasti osobného postavenia podľa ustanovenia § 32 Zákona o verejnom obstarávaní</w:t>
      </w:r>
      <w:r w:rsidRPr="000941EC">
        <w:rPr>
          <w:rFonts w:ascii="Cambria" w:hAnsi="Cambria" w:cs="Arial"/>
          <w:bCs/>
          <w:sz w:val="22"/>
        </w:rPr>
        <w:t>,</w:t>
      </w:r>
    </w:p>
    <w:p w14:paraId="75550CBC" w14:textId="77777777" w:rsidR="007E5CCC" w:rsidRPr="000941EC" w:rsidRDefault="007E5CCC" w:rsidP="000941EC">
      <w:pPr>
        <w:numPr>
          <w:ilvl w:val="3"/>
          <w:numId w:val="16"/>
        </w:numPr>
        <w:spacing w:before="0" w:after="120" w:line="240" w:lineRule="auto"/>
        <w:jc w:val="both"/>
        <w:rPr>
          <w:rFonts w:ascii="Cambria" w:hAnsi="Cambria" w:cs="Arial"/>
          <w:bCs/>
          <w:sz w:val="22"/>
        </w:rPr>
      </w:pPr>
      <w:r w:rsidRPr="000941EC">
        <w:rPr>
          <w:rFonts w:ascii="Cambria" w:hAnsi="Cambria" w:cs="Arial"/>
          <w:bCs/>
          <w:sz w:val="22"/>
        </w:rPr>
        <w:t>Subdodávateľ, ktorého sa týka návrh na zmenu, musí byť schopný realizovať príslušnú časť predmetu zákazky v súlade s touto Zmluvou a musí spĺňať rovnaké podmienky, ako pôvodný Subdodávateľ (ak boli stanovené), a</w:t>
      </w:r>
    </w:p>
    <w:p w14:paraId="5AD691A4" w14:textId="77777777" w:rsidR="007E5CCC" w:rsidRPr="000941EC" w:rsidRDefault="007E5CCC" w:rsidP="000941EC">
      <w:pPr>
        <w:numPr>
          <w:ilvl w:val="3"/>
          <w:numId w:val="16"/>
        </w:numPr>
        <w:spacing w:before="0" w:after="120" w:line="240" w:lineRule="auto"/>
        <w:jc w:val="both"/>
        <w:rPr>
          <w:rFonts w:ascii="Cambria" w:hAnsi="Cambria" w:cs="Arial"/>
          <w:bCs/>
          <w:sz w:val="22"/>
        </w:rPr>
      </w:pPr>
      <w:bookmarkStart w:id="86" w:name="_Ref485128520"/>
      <w:r w:rsidRPr="000941EC">
        <w:rPr>
          <w:rFonts w:ascii="Cambria" w:hAnsi="Cambria" w:cs="Arial"/>
          <w:bCs/>
          <w:sz w:val="22"/>
        </w:rPr>
        <w:t>Zhotoviteľ oznámi Objednávateľovi návrh na zmenu Subdodávateľa spolu s predložením dokladov preukazujúcich splnenie podmienok uvedených vyššie.</w:t>
      </w:r>
      <w:bookmarkEnd w:id="86"/>
    </w:p>
    <w:p w14:paraId="469A2A59" w14:textId="3AC28245" w:rsidR="007E5CCC" w:rsidRPr="000941EC" w:rsidRDefault="007E5CCC" w:rsidP="007E5CCC">
      <w:pPr>
        <w:numPr>
          <w:ilvl w:val="2"/>
          <w:numId w:val="16"/>
        </w:numPr>
        <w:spacing w:before="0" w:after="120" w:line="240" w:lineRule="auto"/>
        <w:jc w:val="both"/>
        <w:rPr>
          <w:rFonts w:ascii="Cambria" w:hAnsi="Cambria" w:cs="Arial"/>
          <w:bCs/>
          <w:sz w:val="22"/>
        </w:rPr>
      </w:pPr>
      <w:r w:rsidRPr="000941EC">
        <w:rPr>
          <w:rFonts w:ascii="Cambria" w:hAnsi="Cambria" w:cs="Arial"/>
          <w:bCs/>
          <w:sz w:val="22"/>
        </w:rPr>
        <w:t xml:space="preserve">Návrh na zmenu Subdodávateľa spolu s dokladmi podľa bodu </w:t>
      </w:r>
      <w:r w:rsidRPr="000941EC">
        <w:rPr>
          <w:rFonts w:ascii="Cambria" w:hAnsi="Cambria" w:cs="Arial"/>
          <w:bCs/>
          <w:sz w:val="22"/>
        </w:rPr>
        <w:fldChar w:fldCharType="begin"/>
      </w:r>
      <w:r w:rsidRPr="000941EC">
        <w:rPr>
          <w:rFonts w:ascii="Cambria" w:hAnsi="Cambria" w:cs="Arial"/>
          <w:bCs/>
          <w:sz w:val="22"/>
        </w:rPr>
        <w:instrText xml:space="preserve"> REF _Ref485128520 \r \h  \* MERGEFORMAT </w:instrText>
      </w:r>
      <w:r w:rsidRPr="000941EC">
        <w:rPr>
          <w:rFonts w:ascii="Cambria" w:hAnsi="Cambria" w:cs="Arial"/>
          <w:bCs/>
          <w:sz w:val="22"/>
        </w:rPr>
      </w:r>
      <w:r w:rsidRPr="000941EC">
        <w:rPr>
          <w:rFonts w:ascii="Cambria" w:hAnsi="Cambria" w:cs="Arial"/>
          <w:bCs/>
          <w:sz w:val="22"/>
        </w:rPr>
        <w:fldChar w:fldCharType="separate"/>
      </w:r>
      <w:r w:rsidR="00EE7B40">
        <w:rPr>
          <w:rFonts w:ascii="Cambria" w:hAnsi="Cambria" w:cs="Arial"/>
          <w:bCs/>
          <w:sz w:val="22"/>
        </w:rPr>
        <w:t>4.7.2c)</w:t>
      </w:r>
      <w:r w:rsidRPr="000941EC">
        <w:rPr>
          <w:rFonts w:ascii="Cambria" w:hAnsi="Cambria" w:cs="Arial"/>
          <w:bCs/>
          <w:sz w:val="22"/>
        </w:rPr>
        <w:fldChar w:fldCharType="end"/>
      </w:r>
      <w:r w:rsidRPr="000941EC">
        <w:rPr>
          <w:rFonts w:ascii="Cambria" w:hAnsi="Cambria" w:cs="Arial"/>
          <w:bCs/>
          <w:sz w:val="22"/>
        </w:rPr>
        <w:t xml:space="preserve"> vyššie a aktualizovaným znením zoznamu Subdodávateľov musí Zhotoviteľ predložiť Objednávateľovi najneskôr tri (3) pracovné dni pred začatím plánovanej subdodávky. Objednávateľ má právo zmenu odmietnuť, ak nie sú splnené podmienky uvedené v bode </w:t>
      </w:r>
      <w:r w:rsidRPr="000941EC">
        <w:rPr>
          <w:rFonts w:ascii="Cambria" w:hAnsi="Cambria" w:cs="Arial"/>
          <w:bCs/>
          <w:sz w:val="22"/>
        </w:rPr>
        <w:fldChar w:fldCharType="begin"/>
      </w:r>
      <w:r w:rsidRPr="000941EC">
        <w:rPr>
          <w:rFonts w:ascii="Cambria" w:hAnsi="Cambria" w:cs="Arial"/>
          <w:bCs/>
          <w:sz w:val="22"/>
        </w:rPr>
        <w:instrText xml:space="preserve"> REF _Ref485128550 \r \h  \* MERGEFORMAT </w:instrText>
      </w:r>
      <w:r w:rsidRPr="000941EC">
        <w:rPr>
          <w:rFonts w:ascii="Cambria" w:hAnsi="Cambria" w:cs="Arial"/>
          <w:bCs/>
          <w:sz w:val="22"/>
        </w:rPr>
      </w:r>
      <w:r w:rsidRPr="000941EC">
        <w:rPr>
          <w:rFonts w:ascii="Cambria" w:hAnsi="Cambria" w:cs="Arial"/>
          <w:bCs/>
          <w:sz w:val="22"/>
        </w:rPr>
        <w:fldChar w:fldCharType="separate"/>
      </w:r>
      <w:r w:rsidR="00EE7B40">
        <w:rPr>
          <w:rFonts w:ascii="Cambria" w:hAnsi="Cambria" w:cs="Arial"/>
          <w:bCs/>
          <w:sz w:val="22"/>
        </w:rPr>
        <w:t>4.7.2</w:t>
      </w:r>
      <w:r w:rsidRPr="000941EC">
        <w:rPr>
          <w:rFonts w:ascii="Cambria" w:hAnsi="Cambria" w:cs="Arial"/>
          <w:bCs/>
          <w:sz w:val="22"/>
        </w:rPr>
        <w:fldChar w:fldCharType="end"/>
      </w:r>
      <w:r w:rsidRPr="000941EC">
        <w:rPr>
          <w:rFonts w:ascii="Cambria" w:hAnsi="Cambria" w:cs="Arial"/>
          <w:bCs/>
          <w:sz w:val="22"/>
        </w:rPr>
        <w:t xml:space="preserve"> vyššie.</w:t>
      </w:r>
    </w:p>
    <w:p w14:paraId="235764E9" w14:textId="6C5A04A7" w:rsidR="007E5CCC" w:rsidRPr="000941EC" w:rsidRDefault="007E5CCC" w:rsidP="007E5CCC">
      <w:pPr>
        <w:numPr>
          <w:ilvl w:val="2"/>
          <w:numId w:val="16"/>
        </w:numPr>
        <w:spacing w:before="0" w:after="120" w:line="240" w:lineRule="auto"/>
        <w:jc w:val="both"/>
        <w:rPr>
          <w:rFonts w:ascii="Cambria" w:hAnsi="Cambria" w:cs="Arial"/>
          <w:bCs/>
          <w:sz w:val="22"/>
        </w:rPr>
      </w:pPr>
      <w:r w:rsidRPr="000941EC">
        <w:rPr>
          <w:rFonts w:ascii="Cambria" w:hAnsi="Cambria" w:cs="Arial"/>
          <w:bCs/>
          <w:sz w:val="22"/>
        </w:rPr>
        <w:t xml:space="preserve">Pre vylúčenie pochybností sa Zmluvné strany dohodli, že pre zmenu alebo doplnenie Subdodávateľov nie je potrebné uzatvárať dodatok k tejto Zmluve v prípade, ak nový Subdodávateľ nemá povinnosť byť zapísaný do registra partnerov verejného sektora a pokiaľ bude dodržaný postup podľa tohto bodu. V prípade Subdodávateľov, ktorí majú povinnosť byť zapísaní v registri partnerov verejného sektora podľa zákona č. 315/2016 Z. z. o registri partnerov verejného sektora a o zmene a doplnení niektorých zákonov je potrebné uzatvárať osobitný dodatok k tejto Zmluve, ktorým Zmluvné strany aktualizujú </w:t>
      </w:r>
      <w:r w:rsidR="000941EC" w:rsidRPr="000941EC">
        <w:rPr>
          <w:rFonts w:ascii="Cambria" w:hAnsi="Cambria" w:cs="Arial"/>
          <w:bCs/>
          <w:sz w:val="22"/>
        </w:rPr>
        <w:t>zoznam Subdodávateľov</w:t>
      </w:r>
      <w:r w:rsidRPr="000941EC">
        <w:rPr>
          <w:rFonts w:ascii="Cambria" w:hAnsi="Cambria" w:cs="Arial"/>
          <w:bCs/>
          <w:sz w:val="22"/>
        </w:rPr>
        <w:t xml:space="preserve"> o údaje o novom Subdodávateľovi. V prípade zmeny Subdodávateľa, ktorá si vyžaduje formu uzatvorenia samostatného dodatku k Zmluve podľa tohto bodu sa pri uzatváraní dodatku zároveň </w:t>
      </w:r>
      <w:r w:rsidR="000941EC" w:rsidRPr="000941EC">
        <w:rPr>
          <w:rFonts w:ascii="Cambria" w:hAnsi="Cambria" w:cs="Arial"/>
          <w:bCs/>
          <w:sz w:val="22"/>
        </w:rPr>
        <w:t xml:space="preserve">zoznam Subdodávateľov </w:t>
      </w:r>
      <w:r w:rsidRPr="000941EC">
        <w:rPr>
          <w:rFonts w:ascii="Cambria" w:hAnsi="Cambria" w:cs="Arial"/>
          <w:bCs/>
          <w:sz w:val="22"/>
        </w:rPr>
        <w:t xml:space="preserve">vždy aktualizuje aj o všetkých Subdodávateľov, ktorí boli zmenení postupom podľa tohto bodu bez potreby dodatku tak, aby </w:t>
      </w:r>
      <w:r w:rsidR="000941EC" w:rsidRPr="000941EC">
        <w:rPr>
          <w:rFonts w:ascii="Cambria" w:hAnsi="Cambria" w:cs="Arial"/>
          <w:bCs/>
          <w:sz w:val="22"/>
        </w:rPr>
        <w:t xml:space="preserve">bol zoznam Subdodávateľov </w:t>
      </w:r>
      <w:r w:rsidRPr="000941EC">
        <w:rPr>
          <w:rFonts w:ascii="Cambria" w:hAnsi="Cambria" w:cs="Arial"/>
          <w:bCs/>
          <w:sz w:val="22"/>
        </w:rPr>
        <w:t>v rámci dodatku vždy aktuálna s uvedením všetkých aktuálnych Subdodávateľov.</w:t>
      </w:r>
    </w:p>
    <w:p w14:paraId="6AC70A8B" w14:textId="77777777" w:rsidR="007E5CCC" w:rsidRPr="000941EC" w:rsidRDefault="007E5CCC" w:rsidP="007E5CCC">
      <w:pPr>
        <w:numPr>
          <w:ilvl w:val="2"/>
          <w:numId w:val="16"/>
        </w:numPr>
        <w:spacing w:before="0" w:after="120" w:line="240" w:lineRule="auto"/>
        <w:jc w:val="both"/>
        <w:rPr>
          <w:rFonts w:ascii="Cambria" w:hAnsi="Cambria" w:cs="Arial"/>
          <w:bCs/>
          <w:sz w:val="22"/>
        </w:rPr>
      </w:pPr>
      <w:r w:rsidRPr="000941EC">
        <w:rPr>
          <w:rFonts w:ascii="Cambria" w:hAnsi="Cambria" w:cs="Arial"/>
          <w:bCs/>
          <w:sz w:val="22"/>
        </w:rPr>
        <w:t>V prípade, ak Zhotoviteľ využije na plnenie ktorejkoľvek povinnosti podľa tejto Zmluvy Subdodávateľa, Zhotoviteľ za konanie Subdodávateľa voči Objednávateľovi zodpovedá, ako keby plnenie vykonával sám.</w:t>
      </w:r>
    </w:p>
    <w:p w14:paraId="34534D82" w14:textId="1F95FC3E" w:rsidR="00862FF2" w:rsidRPr="000941EC" w:rsidRDefault="007E5CCC" w:rsidP="000941EC">
      <w:pPr>
        <w:numPr>
          <w:ilvl w:val="2"/>
          <w:numId w:val="16"/>
        </w:numPr>
        <w:spacing w:before="0" w:after="120" w:line="240" w:lineRule="auto"/>
        <w:jc w:val="both"/>
        <w:rPr>
          <w:rFonts w:ascii="Cambria" w:hAnsi="Cambria" w:cs="Arial"/>
          <w:bCs/>
          <w:sz w:val="22"/>
        </w:rPr>
      </w:pPr>
      <w:r w:rsidRPr="000941EC">
        <w:rPr>
          <w:rFonts w:ascii="Cambria" w:hAnsi="Cambria" w:cs="Arial"/>
          <w:bCs/>
          <w:sz w:val="22"/>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p>
    <w:p w14:paraId="7AD13F14" w14:textId="4135E477" w:rsidR="00862FF2" w:rsidRPr="004842F0" w:rsidRDefault="00862FF2" w:rsidP="00426C94">
      <w:pPr>
        <w:pStyle w:val="ListParagraph"/>
        <w:numPr>
          <w:ilvl w:val="1"/>
          <w:numId w:val="16"/>
        </w:numPr>
        <w:spacing w:after="120"/>
        <w:contextualSpacing w:val="0"/>
        <w:jc w:val="both"/>
        <w:rPr>
          <w:rFonts w:ascii="Cambria" w:hAnsi="Cambria"/>
          <w:b/>
          <w:sz w:val="22"/>
          <w:szCs w:val="22"/>
        </w:rPr>
      </w:pPr>
      <w:bookmarkStart w:id="87" w:name="_Ref485125617"/>
      <w:r w:rsidRPr="004842F0">
        <w:rPr>
          <w:rFonts w:ascii="Cambria" w:hAnsi="Cambria"/>
          <w:b/>
          <w:sz w:val="22"/>
          <w:szCs w:val="22"/>
        </w:rPr>
        <w:t>Odborníci</w:t>
      </w:r>
      <w:bookmarkEnd w:id="87"/>
    </w:p>
    <w:p w14:paraId="6A2C5874" w14:textId="4B649970" w:rsidR="00F57E4D" w:rsidRPr="00F57E4D" w:rsidRDefault="00F57E4D" w:rsidP="00F57E4D">
      <w:pPr>
        <w:numPr>
          <w:ilvl w:val="2"/>
          <w:numId w:val="16"/>
        </w:numPr>
        <w:spacing w:before="0" w:after="120" w:line="240" w:lineRule="auto"/>
        <w:jc w:val="both"/>
        <w:rPr>
          <w:rFonts w:ascii="Cambria" w:hAnsi="Cambria" w:cs="Arial"/>
          <w:bCs/>
          <w:sz w:val="22"/>
        </w:rPr>
      </w:pPr>
      <w:r w:rsidRPr="00F57E4D">
        <w:rPr>
          <w:rFonts w:ascii="Cambria" w:hAnsi="Cambria" w:cs="Arial"/>
          <w:bCs/>
          <w:sz w:val="22"/>
        </w:rPr>
        <w:t>Zhotoviteľ sa zaväzuje, že výkon vybraných odborných činností v rámci plnenia tejto Zmluvy bude vykonávať výlučne prostredníctvom odborníkov, prostredníctvom ktorých preukazoval splnenie podmienok účasti technickej spôsobilosti podľa Súťažných podkladov Súťaže, a ktorých za týmto účelom identifikoval vo svojej Ponuke Zhotoviteľa (ďalej aj ako „</w:t>
      </w:r>
      <w:r w:rsidRPr="00CB4D7D">
        <w:rPr>
          <w:rFonts w:ascii="Cambria" w:hAnsi="Cambria" w:cs="Arial"/>
          <w:b/>
          <w:sz w:val="22"/>
        </w:rPr>
        <w:t>Odborníci</w:t>
      </w:r>
      <w:r w:rsidRPr="00F57E4D">
        <w:rPr>
          <w:rFonts w:ascii="Cambria" w:hAnsi="Cambria" w:cs="Arial"/>
          <w:bCs/>
          <w:sz w:val="22"/>
        </w:rPr>
        <w:t xml:space="preserve">“). Zoznam jednotlivých Odborníkov s uvedením ich kvalifikácie a doklady preukazujúce ich kvalifikáciu tvoria </w:t>
      </w:r>
      <w:r w:rsidR="00CB4D7D">
        <w:rPr>
          <w:rFonts w:ascii="Cambria" w:hAnsi="Cambria" w:cs="Arial"/>
          <w:bCs/>
          <w:sz w:val="22"/>
        </w:rPr>
        <w:t>súčasť Ponuky Zhotoviteľa</w:t>
      </w:r>
      <w:r w:rsidRPr="00F57E4D">
        <w:rPr>
          <w:rFonts w:ascii="Cambria" w:hAnsi="Cambria" w:cs="Arial"/>
          <w:bCs/>
          <w:sz w:val="22"/>
        </w:rPr>
        <w:t xml:space="preserve">. </w:t>
      </w:r>
    </w:p>
    <w:p w14:paraId="424A4896" w14:textId="77777777" w:rsidR="00F57E4D" w:rsidRPr="00F57E4D" w:rsidRDefault="00F57E4D" w:rsidP="00F57E4D">
      <w:pPr>
        <w:numPr>
          <w:ilvl w:val="2"/>
          <w:numId w:val="16"/>
        </w:numPr>
        <w:spacing w:before="0" w:after="120" w:line="240" w:lineRule="auto"/>
        <w:jc w:val="both"/>
        <w:rPr>
          <w:rFonts w:ascii="Cambria" w:hAnsi="Cambria" w:cs="Arial"/>
          <w:bCs/>
          <w:sz w:val="22"/>
        </w:rPr>
      </w:pPr>
      <w:r w:rsidRPr="00F57E4D">
        <w:rPr>
          <w:rFonts w:ascii="Cambria" w:hAnsi="Cambria" w:cs="Arial"/>
          <w:bCs/>
          <w:sz w:val="22"/>
        </w:rPr>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spôsobom, akým preukazoval spôsobilosť pôvodného Odborníka. </w:t>
      </w:r>
    </w:p>
    <w:p w14:paraId="1DB811DD" w14:textId="57C8BD45" w:rsidR="00862FF2" w:rsidRDefault="00F57E4D" w:rsidP="00F57E4D">
      <w:pPr>
        <w:numPr>
          <w:ilvl w:val="2"/>
          <w:numId w:val="16"/>
        </w:numPr>
        <w:spacing w:before="0" w:after="120" w:line="240" w:lineRule="auto"/>
        <w:jc w:val="both"/>
        <w:rPr>
          <w:rFonts w:ascii="Cambria" w:hAnsi="Cambria" w:cs="Arial"/>
          <w:bCs/>
          <w:sz w:val="22"/>
        </w:rPr>
      </w:pPr>
      <w:r w:rsidRPr="00F57E4D">
        <w:rPr>
          <w:rFonts w:ascii="Cambria" w:hAnsi="Cambria" w:cs="Arial"/>
          <w:bCs/>
          <w:sz w:val="22"/>
        </w:rPr>
        <w:t xml:space="preserve">Pre vylúčenie pochybností platí, že pre nahradenie Odborníkov je potrebné uzatvárať osobitný dodatok k tejto Zmluve, ktorým Zmluvné strany aktualizujú </w:t>
      </w:r>
      <w:r w:rsidR="00CB4D7D">
        <w:rPr>
          <w:rFonts w:ascii="Cambria" w:hAnsi="Cambria" w:cs="Arial"/>
          <w:bCs/>
          <w:sz w:val="22"/>
        </w:rPr>
        <w:t>zoznam Odborníkov</w:t>
      </w:r>
      <w:r w:rsidRPr="00F57E4D">
        <w:rPr>
          <w:rFonts w:ascii="Cambria" w:hAnsi="Cambria" w:cs="Arial"/>
          <w:bCs/>
          <w:sz w:val="22"/>
        </w:rPr>
        <w:t xml:space="preserve"> o údaje o novom Odborníkovi.</w:t>
      </w:r>
    </w:p>
    <w:p w14:paraId="4B11EB83" w14:textId="5EE2BB89" w:rsidR="00AE153E" w:rsidRPr="00F57E4D" w:rsidRDefault="00AE153E" w:rsidP="00F57E4D">
      <w:pPr>
        <w:numPr>
          <w:ilvl w:val="2"/>
          <w:numId w:val="16"/>
        </w:numPr>
        <w:spacing w:before="0" w:after="120" w:line="240" w:lineRule="auto"/>
        <w:jc w:val="both"/>
        <w:rPr>
          <w:rFonts w:ascii="Cambria" w:hAnsi="Cambria" w:cs="Arial"/>
          <w:bCs/>
          <w:sz w:val="22"/>
        </w:rPr>
      </w:pPr>
      <w:r w:rsidRPr="002C4359">
        <w:rPr>
          <w:rFonts w:ascii="Cambria" w:hAnsi="Cambria"/>
          <w:sz w:val="22"/>
        </w:rPr>
        <w:lastRenderedPageBreak/>
        <w:t xml:space="preserve">Ak má byť </w:t>
      </w:r>
      <w:r>
        <w:rPr>
          <w:rFonts w:ascii="Cambria" w:hAnsi="Cambria"/>
          <w:sz w:val="22"/>
        </w:rPr>
        <w:t>ktorýkoľvek Odborník</w:t>
      </w:r>
      <w:r w:rsidRPr="002C4359">
        <w:rPr>
          <w:rFonts w:ascii="Cambria" w:hAnsi="Cambria"/>
          <w:sz w:val="22"/>
        </w:rPr>
        <w:t xml:space="preserve">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w:t>
      </w:r>
      <w:r>
        <w:rPr>
          <w:rFonts w:ascii="Cambria" w:hAnsi="Cambria"/>
          <w:sz w:val="22"/>
        </w:rPr>
        <w:t>Odborníka</w:t>
      </w:r>
      <w:r w:rsidRPr="002C4359">
        <w:rPr>
          <w:rFonts w:ascii="Cambria" w:hAnsi="Cambria"/>
          <w:sz w:val="22"/>
        </w:rPr>
        <w:t xml:space="preserve">. Pre účely tejto Zmluvy bude mať zástupca </w:t>
      </w:r>
      <w:r>
        <w:rPr>
          <w:rFonts w:ascii="Cambria" w:hAnsi="Cambria"/>
          <w:sz w:val="22"/>
        </w:rPr>
        <w:t>Odborníka</w:t>
      </w:r>
      <w:r w:rsidRPr="002C4359">
        <w:rPr>
          <w:rFonts w:ascii="Cambria" w:hAnsi="Cambria"/>
          <w:sz w:val="22"/>
        </w:rPr>
        <w:t xml:space="preserve"> rovnaké právomoci ako sú dané osobe </w:t>
      </w:r>
      <w:r>
        <w:rPr>
          <w:rFonts w:ascii="Cambria" w:hAnsi="Cambria"/>
          <w:sz w:val="22"/>
        </w:rPr>
        <w:t>danému Odborníkovi.</w:t>
      </w:r>
    </w:p>
    <w:p w14:paraId="399207C1" w14:textId="304A9480" w:rsidR="00862FF2" w:rsidRPr="004842F0" w:rsidRDefault="00862FF2" w:rsidP="00426C94">
      <w:pPr>
        <w:pStyle w:val="ListParagraph"/>
        <w:numPr>
          <w:ilvl w:val="1"/>
          <w:numId w:val="16"/>
        </w:numPr>
        <w:spacing w:after="120"/>
        <w:contextualSpacing w:val="0"/>
        <w:jc w:val="both"/>
        <w:rPr>
          <w:rFonts w:ascii="Cambria" w:hAnsi="Cambria"/>
          <w:b/>
          <w:sz w:val="22"/>
          <w:szCs w:val="22"/>
        </w:rPr>
      </w:pPr>
      <w:bookmarkStart w:id="88" w:name="_Ref485125642"/>
      <w:r w:rsidRPr="004842F0">
        <w:rPr>
          <w:rFonts w:ascii="Cambria" w:hAnsi="Cambria"/>
          <w:b/>
          <w:sz w:val="22"/>
          <w:szCs w:val="22"/>
        </w:rPr>
        <w:t>Výzva na nápravu</w:t>
      </w:r>
      <w:bookmarkEnd w:id="88"/>
    </w:p>
    <w:p w14:paraId="324040FE" w14:textId="2695C44C" w:rsidR="00862FF2" w:rsidRPr="004842F0" w:rsidRDefault="00862FF2" w:rsidP="00862FF2">
      <w:pPr>
        <w:spacing w:before="0" w:after="120" w:line="240" w:lineRule="auto"/>
        <w:ind w:left="709"/>
        <w:jc w:val="both"/>
        <w:rPr>
          <w:rFonts w:ascii="Cambria" w:hAnsi="Cambria" w:cs="Arial"/>
          <w:bCs/>
          <w:sz w:val="22"/>
        </w:rPr>
      </w:pPr>
      <w:r w:rsidRPr="004842F0">
        <w:rPr>
          <w:rFonts w:ascii="Cambria" w:hAnsi="Cambria" w:cs="Arial"/>
          <w:bCs/>
          <w:sz w:val="22"/>
        </w:rPr>
        <w:t>Objednávateľ je oprávnený kontrolovať vykonávanie Diela a</w:t>
      </w:r>
      <w:r w:rsidRPr="004842F0">
        <w:rPr>
          <w:rFonts w:ascii="Cambria" w:hAnsi="Cambria" w:cs="Calibri"/>
          <w:bCs/>
          <w:sz w:val="22"/>
        </w:rPr>
        <w:t> </w:t>
      </w:r>
      <w:r w:rsidRPr="004842F0">
        <w:rPr>
          <w:rFonts w:ascii="Cambria" w:hAnsi="Cambria" w:cs="Arial"/>
          <w:bCs/>
          <w:sz w:val="22"/>
        </w:rPr>
        <w:t>plnenie ak</w:t>
      </w:r>
      <w:r w:rsidRPr="004842F0">
        <w:rPr>
          <w:rFonts w:ascii="Cambria" w:hAnsi="Cambria" w:cs="Proba Pro"/>
          <w:bCs/>
          <w:sz w:val="22"/>
        </w:rPr>
        <w:t>ý</w:t>
      </w:r>
      <w:r w:rsidRPr="004842F0">
        <w:rPr>
          <w:rFonts w:ascii="Cambria" w:hAnsi="Cambria" w:cs="Arial"/>
          <w:bCs/>
          <w:sz w:val="22"/>
        </w:rPr>
        <w:t>chko</w:t>
      </w:r>
      <w:r w:rsidRPr="004842F0">
        <w:rPr>
          <w:rFonts w:ascii="Cambria" w:hAnsi="Cambria" w:cs="Proba Pro"/>
          <w:bCs/>
          <w:sz w:val="22"/>
        </w:rPr>
        <w:t>ľ</w:t>
      </w:r>
      <w:r w:rsidRPr="004842F0">
        <w:rPr>
          <w:rFonts w:ascii="Cambria" w:hAnsi="Cambria" w:cs="Arial"/>
          <w:bCs/>
          <w:sz w:val="22"/>
        </w:rPr>
        <w:t>vek povinnost</w:t>
      </w:r>
      <w:r w:rsidRPr="004842F0">
        <w:rPr>
          <w:rFonts w:ascii="Cambria" w:hAnsi="Cambria" w:cs="Proba Pro"/>
          <w:bCs/>
          <w:sz w:val="22"/>
        </w:rPr>
        <w:t>í</w:t>
      </w:r>
      <w:r w:rsidRPr="004842F0">
        <w:rPr>
          <w:rFonts w:ascii="Cambria" w:hAnsi="Cambria" w:cs="Arial"/>
          <w:bCs/>
          <w:sz w:val="22"/>
        </w:rPr>
        <w:t xml:space="preserve"> Zhotovite</w:t>
      </w:r>
      <w:r w:rsidRPr="004842F0">
        <w:rPr>
          <w:rFonts w:ascii="Cambria" w:hAnsi="Cambria" w:cs="Proba Pro"/>
          <w:bCs/>
          <w:sz w:val="22"/>
        </w:rPr>
        <w:t>ľ</w:t>
      </w:r>
      <w:r w:rsidRPr="004842F0">
        <w:rPr>
          <w:rFonts w:ascii="Cambria" w:hAnsi="Cambria" w:cs="Arial"/>
          <w:bCs/>
          <w:sz w:val="22"/>
        </w:rPr>
        <w:t>a na základe tejto Zmluvy. Ak Zhotoviteľ porušuje alebo neplní akýmkoľvek spôsobom túto Zmluvu je Objednávateľ oprávnený vyzvať Zhotoviteľa, aby toto porušenie alebo neplnenie napravil v</w:t>
      </w:r>
      <w:r w:rsidRPr="004842F0">
        <w:rPr>
          <w:rFonts w:ascii="Cambria" w:hAnsi="Cambria" w:cs="Calibri"/>
          <w:bCs/>
          <w:sz w:val="22"/>
        </w:rPr>
        <w:t> </w:t>
      </w:r>
      <w:r w:rsidRPr="004842F0">
        <w:rPr>
          <w:rFonts w:ascii="Cambria" w:hAnsi="Cambria" w:cs="Arial"/>
          <w:bCs/>
          <w:sz w:val="22"/>
        </w:rPr>
        <w:t>primeranej lehote na n</w:t>
      </w:r>
      <w:r w:rsidRPr="004842F0">
        <w:rPr>
          <w:rFonts w:ascii="Cambria" w:hAnsi="Cambria" w:cs="Proba Pro"/>
          <w:bCs/>
          <w:sz w:val="22"/>
        </w:rPr>
        <w:t>á</w:t>
      </w:r>
      <w:r w:rsidRPr="004842F0">
        <w:rPr>
          <w:rFonts w:ascii="Cambria" w:hAnsi="Cambria" w:cs="Arial"/>
          <w:bCs/>
          <w:sz w:val="22"/>
        </w:rPr>
        <w:t>pravu. Ak s</w:t>
      </w:r>
      <w:r w:rsidRPr="004842F0">
        <w:rPr>
          <w:rFonts w:ascii="Cambria" w:hAnsi="Cambria" w:cs="Calibri"/>
          <w:bCs/>
          <w:sz w:val="22"/>
        </w:rPr>
        <w:t> </w:t>
      </w:r>
      <w:r w:rsidRPr="004842F0">
        <w:rPr>
          <w:rFonts w:ascii="Cambria" w:hAnsi="Cambria" w:cs="Arial"/>
          <w:bCs/>
          <w:sz w:val="22"/>
        </w:rPr>
        <w:t>prihliadnut</w:t>
      </w:r>
      <w:r w:rsidRPr="004842F0">
        <w:rPr>
          <w:rFonts w:ascii="Cambria" w:hAnsi="Cambria" w:cs="Proba Pro"/>
          <w:bCs/>
          <w:sz w:val="22"/>
        </w:rPr>
        <w:t>í</w:t>
      </w:r>
      <w:r w:rsidRPr="004842F0">
        <w:rPr>
          <w:rFonts w:ascii="Cambria" w:hAnsi="Cambria" w:cs="Arial"/>
          <w:bCs/>
          <w:sz w:val="22"/>
        </w:rPr>
        <w:t>m na dohodu Zmluvn</w:t>
      </w:r>
      <w:r w:rsidRPr="004842F0">
        <w:rPr>
          <w:rFonts w:ascii="Cambria" w:hAnsi="Cambria" w:cs="Proba Pro"/>
          <w:bCs/>
          <w:sz w:val="22"/>
        </w:rPr>
        <w:t>ý</w:t>
      </w:r>
      <w:r w:rsidRPr="004842F0">
        <w:rPr>
          <w:rFonts w:ascii="Cambria" w:hAnsi="Cambria" w:cs="Arial"/>
          <w:bCs/>
          <w:sz w:val="22"/>
        </w:rPr>
        <w:t>ch str</w:t>
      </w:r>
      <w:r w:rsidRPr="004842F0">
        <w:rPr>
          <w:rFonts w:ascii="Cambria" w:hAnsi="Cambria" w:cs="Proba Pro"/>
          <w:bCs/>
          <w:sz w:val="22"/>
        </w:rPr>
        <w:t>á</w:t>
      </w:r>
      <w:r w:rsidRPr="004842F0">
        <w:rPr>
          <w:rFonts w:ascii="Cambria" w:hAnsi="Cambria" w:cs="Arial"/>
          <w:bCs/>
          <w:sz w:val="22"/>
        </w:rPr>
        <w:t>n nie je primeranou lehotou na n</w:t>
      </w:r>
      <w:r w:rsidRPr="004842F0">
        <w:rPr>
          <w:rFonts w:ascii="Cambria" w:hAnsi="Cambria" w:cs="Proba Pro"/>
          <w:bCs/>
          <w:sz w:val="22"/>
        </w:rPr>
        <w:t>á</w:t>
      </w:r>
      <w:r w:rsidRPr="004842F0">
        <w:rPr>
          <w:rFonts w:ascii="Cambria" w:hAnsi="Cambria" w:cs="Arial"/>
          <w:bCs/>
          <w:sz w:val="22"/>
        </w:rPr>
        <w:t>pravu in</w:t>
      </w:r>
      <w:r w:rsidRPr="004842F0">
        <w:rPr>
          <w:rFonts w:ascii="Cambria" w:hAnsi="Cambria" w:cs="Proba Pro"/>
          <w:bCs/>
          <w:sz w:val="22"/>
        </w:rPr>
        <w:t>á</w:t>
      </w:r>
      <w:r w:rsidRPr="004842F0">
        <w:rPr>
          <w:rFonts w:ascii="Cambria" w:hAnsi="Cambria" w:cs="Arial"/>
          <w:bCs/>
          <w:sz w:val="22"/>
        </w:rPr>
        <w:t xml:space="preserve"> lehota, plat</w:t>
      </w:r>
      <w:r w:rsidRPr="004842F0">
        <w:rPr>
          <w:rFonts w:ascii="Cambria" w:hAnsi="Cambria" w:cs="Proba Pro"/>
          <w:bCs/>
          <w:sz w:val="22"/>
        </w:rPr>
        <w:t>í</w:t>
      </w:r>
      <w:r w:rsidRPr="004842F0">
        <w:rPr>
          <w:rFonts w:ascii="Cambria" w:hAnsi="Cambria" w:cs="Arial"/>
          <w:bCs/>
          <w:sz w:val="22"/>
        </w:rPr>
        <w:t xml:space="preserve">, </w:t>
      </w:r>
      <w:r w:rsidRPr="004842F0">
        <w:rPr>
          <w:rFonts w:ascii="Cambria" w:hAnsi="Cambria" w:cs="Proba Pro"/>
          <w:bCs/>
          <w:sz w:val="22"/>
        </w:rPr>
        <w:t>ž</w:t>
      </w:r>
      <w:r w:rsidRPr="004842F0">
        <w:rPr>
          <w:rFonts w:ascii="Cambria" w:hAnsi="Cambria" w:cs="Arial"/>
          <w:bCs/>
          <w:sz w:val="22"/>
        </w:rPr>
        <w:t>e primeranou lehotou na n</w:t>
      </w:r>
      <w:r w:rsidRPr="004842F0">
        <w:rPr>
          <w:rFonts w:ascii="Cambria" w:hAnsi="Cambria" w:cs="Proba Pro"/>
          <w:bCs/>
          <w:sz w:val="22"/>
        </w:rPr>
        <w:t>á</w:t>
      </w:r>
      <w:r w:rsidRPr="004842F0">
        <w:rPr>
          <w:rFonts w:ascii="Cambria" w:hAnsi="Cambria" w:cs="Arial"/>
          <w:bCs/>
          <w:sz w:val="22"/>
        </w:rPr>
        <w:t>pravu je desať (10) kalendárnych dní. Pokiaľ Zhotoviteľ nenapraví toto porušenie alebo neplnenie Zmluvy v</w:t>
      </w:r>
      <w:r w:rsidRPr="004842F0">
        <w:rPr>
          <w:rFonts w:ascii="Cambria" w:hAnsi="Cambria" w:cs="Calibri"/>
          <w:bCs/>
          <w:sz w:val="22"/>
        </w:rPr>
        <w:t> </w:t>
      </w:r>
      <w:r w:rsidRPr="004842F0">
        <w:rPr>
          <w:rFonts w:ascii="Cambria" w:hAnsi="Cambria" w:cs="Arial"/>
          <w:bCs/>
          <w:sz w:val="22"/>
        </w:rPr>
        <w:t>lehote na n</w:t>
      </w:r>
      <w:r w:rsidRPr="004842F0">
        <w:rPr>
          <w:rFonts w:ascii="Cambria" w:hAnsi="Cambria" w:cs="Proba Pro"/>
          <w:bCs/>
          <w:sz w:val="22"/>
        </w:rPr>
        <w:t>á</w:t>
      </w:r>
      <w:r w:rsidRPr="004842F0">
        <w:rPr>
          <w:rFonts w:ascii="Cambria" w:hAnsi="Cambria" w:cs="Arial"/>
          <w:bCs/>
          <w:sz w:val="22"/>
        </w:rPr>
        <w:t>pravu ur</w:t>
      </w:r>
      <w:r w:rsidRPr="004842F0">
        <w:rPr>
          <w:rFonts w:ascii="Cambria" w:hAnsi="Cambria" w:cs="Proba Pro"/>
          <w:bCs/>
          <w:sz w:val="22"/>
        </w:rPr>
        <w:t>č</w:t>
      </w:r>
      <w:r w:rsidRPr="004842F0">
        <w:rPr>
          <w:rFonts w:ascii="Cambria" w:hAnsi="Cambria" w:cs="Arial"/>
          <w:bCs/>
          <w:sz w:val="22"/>
        </w:rPr>
        <w:t>enej pod</w:t>
      </w:r>
      <w:r w:rsidRPr="004842F0">
        <w:rPr>
          <w:rFonts w:ascii="Cambria" w:hAnsi="Cambria" w:cs="Proba Pro"/>
          <w:bCs/>
          <w:sz w:val="22"/>
        </w:rPr>
        <w:t>ľ</w:t>
      </w:r>
      <w:r w:rsidRPr="004842F0">
        <w:rPr>
          <w:rFonts w:ascii="Cambria" w:hAnsi="Cambria" w:cs="Arial"/>
          <w:bCs/>
          <w:sz w:val="22"/>
        </w:rPr>
        <w:t>a tohto bodu, m</w:t>
      </w:r>
      <w:r w:rsidRPr="004842F0">
        <w:rPr>
          <w:rFonts w:ascii="Cambria" w:hAnsi="Cambria" w:cs="Proba Pro"/>
          <w:bCs/>
          <w:sz w:val="22"/>
        </w:rPr>
        <w:t>á</w:t>
      </w:r>
      <w:r w:rsidRPr="004842F0">
        <w:rPr>
          <w:rFonts w:ascii="Cambria" w:hAnsi="Cambria" w:cs="Arial"/>
          <w:bCs/>
          <w:sz w:val="22"/>
        </w:rPr>
        <w:t xml:space="preserve"> Objedn</w:t>
      </w:r>
      <w:r w:rsidRPr="004842F0">
        <w:rPr>
          <w:rFonts w:ascii="Cambria" w:hAnsi="Cambria" w:cs="Proba Pro"/>
          <w:bCs/>
          <w:sz w:val="22"/>
        </w:rPr>
        <w:t>á</w:t>
      </w:r>
      <w:r w:rsidRPr="004842F0">
        <w:rPr>
          <w:rFonts w:ascii="Cambria" w:hAnsi="Cambria" w:cs="Arial"/>
          <w:bCs/>
          <w:sz w:val="22"/>
        </w:rPr>
        <w:t>vate</w:t>
      </w:r>
      <w:r w:rsidRPr="004842F0">
        <w:rPr>
          <w:rFonts w:ascii="Cambria" w:hAnsi="Cambria" w:cs="Proba Pro"/>
          <w:bCs/>
          <w:sz w:val="22"/>
        </w:rPr>
        <w:t>ľ</w:t>
      </w:r>
      <w:r w:rsidRPr="004842F0">
        <w:rPr>
          <w:rFonts w:ascii="Cambria" w:hAnsi="Cambria" w:cs="Arial"/>
          <w:bCs/>
          <w:sz w:val="22"/>
        </w:rPr>
        <w:t xml:space="preserve"> pr</w:t>
      </w:r>
      <w:r w:rsidRPr="004842F0">
        <w:rPr>
          <w:rFonts w:ascii="Cambria" w:hAnsi="Cambria" w:cs="Proba Pro"/>
          <w:bCs/>
          <w:sz w:val="22"/>
        </w:rPr>
        <w:t>á</w:t>
      </w:r>
      <w:r w:rsidRPr="004842F0">
        <w:rPr>
          <w:rFonts w:ascii="Cambria" w:hAnsi="Cambria" w:cs="Arial"/>
          <w:bCs/>
          <w:sz w:val="22"/>
        </w:rPr>
        <w:t>vo ur</w:t>
      </w:r>
      <w:r w:rsidRPr="004842F0">
        <w:rPr>
          <w:rFonts w:ascii="Cambria" w:hAnsi="Cambria" w:cs="Proba Pro"/>
          <w:bCs/>
          <w:sz w:val="22"/>
        </w:rPr>
        <w:t>č</w:t>
      </w:r>
      <w:r w:rsidRPr="004842F0">
        <w:rPr>
          <w:rFonts w:ascii="Cambria" w:hAnsi="Cambria" w:cs="Arial"/>
          <w:bCs/>
          <w:sz w:val="22"/>
        </w:rPr>
        <w:t>i</w:t>
      </w:r>
      <w:r w:rsidRPr="004842F0">
        <w:rPr>
          <w:rFonts w:ascii="Cambria" w:hAnsi="Cambria" w:cs="Proba Pro"/>
          <w:bCs/>
          <w:sz w:val="22"/>
        </w:rPr>
        <w:t>ť</w:t>
      </w:r>
      <w:r w:rsidRPr="004842F0">
        <w:rPr>
          <w:rFonts w:ascii="Cambria" w:hAnsi="Cambria" w:cs="Arial"/>
          <w:bCs/>
          <w:sz w:val="22"/>
        </w:rPr>
        <w:t xml:space="preserve"> Zhotovite</w:t>
      </w:r>
      <w:r w:rsidRPr="004842F0">
        <w:rPr>
          <w:rFonts w:ascii="Cambria" w:hAnsi="Cambria" w:cs="Proba Pro"/>
          <w:bCs/>
          <w:sz w:val="22"/>
        </w:rPr>
        <w:t>ľ</w:t>
      </w:r>
      <w:r w:rsidRPr="004842F0">
        <w:rPr>
          <w:rFonts w:ascii="Cambria" w:hAnsi="Cambria" w:cs="Arial"/>
          <w:bCs/>
          <w:sz w:val="22"/>
        </w:rPr>
        <w:t>ovi</w:t>
      </w:r>
      <w:r w:rsidR="0098403F">
        <w:rPr>
          <w:rFonts w:ascii="Cambria" w:hAnsi="Cambria" w:cs="Arial"/>
          <w:bCs/>
          <w:sz w:val="22"/>
        </w:rPr>
        <w:t xml:space="preserve"> ešte jednu </w:t>
      </w:r>
      <w:r w:rsidRPr="004842F0">
        <w:rPr>
          <w:rFonts w:ascii="Cambria" w:hAnsi="Cambria" w:cs="Arial"/>
          <w:bCs/>
          <w:sz w:val="22"/>
        </w:rPr>
        <w:t>n</w:t>
      </w:r>
      <w:r w:rsidRPr="004842F0">
        <w:rPr>
          <w:rFonts w:ascii="Cambria" w:hAnsi="Cambria" w:cs="Proba Pro"/>
          <w:bCs/>
          <w:sz w:val="22"/>
        </w:rPr>
        <w:t>á</w:t>
      </w:r>
      <w:r w:rsidRPr="004842F0">
        <w:rPr>
          <w:rFonts w:ascii="Cambria" w:hAnsi="Cambria" w:cs="Arial"/>
          <w:bCs/>
          <w:sz w:val="22"/>
        </w:rPr>
        <w:t>hradn</w:t>
      </w:r>
      <w:r w:rsidRPr="004842F0">
        <w:rPr>
          <w:rFonts w:ascii="Cambria" w:hAnsi="Cambria" w:cs="Proba Pro"/>
          <w:bCs/>
          <w:sz w:val="22"/>
        </w:rPr>
        <w:t>ú</w:t>
      </w:r>
      <w:r w:rsidRPr="004842F0">
        <w:rPr>
          <w:rFonts w:ascii="Cambria" w:hAnsi="Cambria" w:cs="Arial"/>
          <w:bCs/>
          <w:sz w:val="22"/>
        </w:rPr>
        <w:t xml:space="preserve"> lehotu na n</w:t>
      </w:r>
      <w:r w:rsidRPr="004842F0">
        <w:rPr>
          <w:rFonts w:ascii="Cambria" w:hAnsi="Cambria" w:cs="Proba Pro"/>
          <w:bCs/>
          <w:sz w:val="22"/>
        </w:rPr>
        <w:t>á</w:t>
      </w:r>
      <w:r w:rsidRPr="004842F0">
        <w:rPr>
          <w:rFonts w:ascii="Cambria" w:hAnsi="Cambria" w:cs="Arial"/>
          <w:bCs/>
          <w:sz w:val="22"/>
        </w:rPr>
        <w:t>pravu. Pokia</w:t>
      </w:r>
      <w:r w:rsidRPr="004842F0">
        <w:rPr>
          <w:rFonts w:ascii="Cambria" w:hAnsi="Cambria" w:cs="Proba Pro"/>
          <w:bCs/>
          <w:sz w:val="22"/>
        </w:rPr>
        <w:t>ľ</w:t>
      </w:r>
      <w:r w:rsidRPr="004842F0">
        <w:rPr>
          <w:rFonts w:ascii="Cambria" w:hAnsi="Cambria" w:cs="Arial"/>
          <w:bCs/>
          <w:sz w:val="22"/>
        </w:rPr>
        <w:t xml:space="preserve"> Zhotovite</w:t>
      </w:r>
      <w:r w:rsidRPr="004842F0">
        <w:rPr>
          <w:rFonts w:ascii="Cambria" w:hAnsi="Cambria" w:cs="Proba Pro"/>
          <w:bCs/>
          <w:sz w:val="22"/>
        </w:rPr>
        <w:t>ľ</w:t>
      </w:r>
      <w:r w:rsidRPr="004842F0">
        <w:rPr>
          <w:rFonts w:ascii="Cambria" w:hAnsi="Cambria" w:cs="Arial"/>
          <w:bCs/>
          <w:sz w:val="22"/>
        </w:rPr>
        <w:t xml:space="preserve"> nenaprav</w:t>
      </w:r>
      <w:r w:rsidRPr="004842F0">
        <w:rPr>
          <w:rFonts w:ascii="Cambria" w:hAnsi="Cambria" w:cs="Proba Pro"/>
          <w:bCs/>
          <w:sz w:val="22"/>
        </w:rPr>
        <w:t>í</w:t>
      </w:r>
      <w:r w:rsidRPr="004842F0">
        <w:rPr>
          <w:rFonts w:ascii="Cambria" w:hAnsi="Cambria" w:cs="Arial"/>
          <w:bCs/>
          <w:sz w:val="22"/>
        </w:rPr>
        <w:t xml:space="preserve"> toto poru</w:t>
      </w:r>
      <w:r w:rsidRPr="004842F0">
        <w:rPr>
          <w:rFonts w:ascii="Cambria" w:hAnsi="Cambria" w:cs="Proba Pro"/>
          <w:bCs/>
          <w:sz w:val="22"/>
        </w:rPr>
        <w:t>š</w:t>
      </w:r>
      <w:r w:rsidRPr="004842F0">
        <w:rPr>
          <w:rFonts w:ascii="Cambria" w:hAnsi="Cambria" w:cs="Arial"/>
          <w:bCs/>
          <w:sz w:val="22"/>
        </w:rPr>
        <w:t>enie alebo neplnenie Zmluvy ani v</w:t>
      </w:r>
      <w:r w:rsidR="0098403F">
        <w:rPr>
          <w:rFonts w:ascii="Cambria" w:hAnsi="Cambria" w:cs="Arial"/>
          <w:bCs/>
          <w:sz w:val="22"/>
        </w:rPr>
        <w:t xml:space="preserve"> druhej </w:t>
      </w:r>
      <w:r w:rsidRPr="004842F0">
        <w:rPr>
          <w:rFonts w:ascii="Cambria" w:hAnsi="Cambria" w:cs="Arial"/>
          <w:bCs/>
          <w:sz w:val="22"/>
        </w:rPr>
        <w:t>náhradnej</w:t>
      </w:r>
      <w:r w:rsidRPr="004842F0">
        <w:rPr>
          <w:rFonts w:ascii="Cambria" w:hAnsi="Cambria" w:cs="Calibri"/>
          <w:bCs/>
          <w:sz w:val="22"/>
        </w:rPr>
        <w:t> </w:t>
      </w:r>
      <w:r w:rsidRPr="004842F0">
        <w:rPr>
          <w:rFonts w:ascii="Cambria" w:hAnsi="Cambria" w:cs="Arial"/>
          <w:bCs/>
          <w:sz w:val="22"/>
        </w:rPr>
        <w:t>lehote na n</w:t>
      </w:r>
      <w:r w:rsidRPr="004842F0">
        <w:rPr>
          <w:rFonts w:ascii="Cambria" w:hAnsi="Cambria" w:cs="Proba Pro"/>
          <w:bCs/>
          <w:sz w:val="22"/>
        </w:rPr>
        <w:t>á</w:t>
      </w:r>
      <w:r w:rsidRPr="004842F0">
        <w:rPr>
          <w:rFonts w:ascii="Cambria" w:hAnsi="Cambria" w:cs="Arial"/>
          <w:bCs/>
          <w:sz w:val="22"/>
        </w:rPr>
        <w:t>pravu ur</w:t>
      </w:r>
      <w:r w:rsidRPr="004842F0">
        <w:rPr>
          <w:rFonts w:ascii="Cambria" w:hAnsi="Cambria" w:cs="Proba Pro"/>
          <w:bCs/>
          <w:sz w:val="22"/>
        </w:rPr>
        <w:t>č</w:t>
      </w:r>
      <w:r w:rsidRPr="004842F0">
        <w:rPr>
          <w:rFonts w:ascii="Cambria" w:hAnsi="Cambria" w:cs="Arial"/>
          <w:bCs/>
          <w:sz w:val="22"/>
        </w:rPr>
        <w:t>enej pod</w:t>
      </w:r>
      <w:r w:rsidRPr="004842F0">
        <w:rPr>
          <w:rFonts w:ascii="Cambria" w:hAnsi="Cambria" w:cs="Proba Pro"/>
          <w:bCs/>
          <w:sz w:val="22"/>
        </w:rPr>
        <w:t>ľ</w:t>
      </w:r>
      <w:r w:rsidRPr="004842F0">
        <w:rPr>
          <w:rFonts w:ascii="Cambria" w:hAnsi="Cambria" w:cs="Arial"/>
          <w:bCs/>
          <w:sz w:val="22"/>
        </w:rPr>
        <w:t>a tohto bodu, m</w:t>
      </w:r>
      <w:r w:rsidRPr="004842F0">
        <w:rPr>
          <w:rFonts w:ascii="Cambria" w:hAnsi="Cambria" w:cs="Proba Pro"/>
          <w:bCs/>
          <w:sz w:val="22"/>
        </w:rPr>
        <w:t>á</w:t>
      </w:r>
      <w:r w:rsidRPr="004842F0">
        <w:rPr>
          <w:rFonts w:ascii="Cambria" w:hAnsi="Cambria" w:cs="Arial"/>
          <w:bCs/>
          <w:sz w:val="22"/>
        </w:rPr>
        <w:t xml:space="preserve"> Objedn</w:t>
      </w:r>
      <w:r w:rsidRPr="004842F0">
        <w:rPr>
          <w:rFonts w:ascii="Cambria" w:hAnsi="Cambria" w:cs="Proba Pro"/>
          <w:bCs/>
          <w:sz w:val="22"/>
        </w:rPr>
        <w:t>á</w:t>
      </w:r>
      <w:r w:rsidRPr="004842F0">
        <w:rPr>
          <w:rFonts w:ascii="Cambria" w:hAnsi="Cambria" w:cs="Arial"/>
          <w:bCs/>
          <w:sz w:val="22"/>
        </w:rPr>
        <w:t>vate</w:t>
      </w:r>
      <w:r w:rsidRPr="004842F0">
        <w:rPr>
          <w:rFonts w:ascii="Cambria" w:hAnsi="Cambria" w:cs="Proba Pro"/>
          <w:bCs/>
          <w:sz w:val="22"/>
        </w:rPr>
        <w:t>ľ</w:t>
      </w:r>
      <w:r w:rsidRPr="004842F0">
        <w:rPr>
          <w:rFonts w:ascii="Cambria" w:hAnsi="Cambria" w:cs="Arial"/>
          <w:bCs/>
          <w:sz w:val="22"/>
        </w:rPr>
        <w:t xml:space="preserve"> pr</w:t>
      </w:r>
      <w:r w:rsidRPr="004842F0">
        <w:rPr>
          <w:rFonts w:ascii="Cambria" w:hAnsi="Cambria" w:cs="Proba Pro"/>
          <w:bCs/>
          <w:sz w:val="22"/>
        </w:rPr>
        <w:t>á</w:t>
      </w:r>
      <w:r w:rsidRPr="004842F0">
        <w:rPr>
          <w:rFonts w:ascii="Cambria" w:hAnsi="Cambria" w:cs="Arial"/>
          <w:bCs/>
          <w:sz w:val="22"/>
        </w:rPr>
        <w:t>vo od tejto Zmluvy odstúpiť.</w:t>
      </w:r>
    </w:p>
    <w:p w14:paraId="660A2DDB" w14:textId="77777777" w:rsidR="00862FF2" w:rsidRPr="004842F0" w:rsidRDefault="00862FF2" w:rsidP="00426C94">
      <w:pPr>
        <w:pStyle w:val="ListParagraph"/>
        <w:numPr>
          <w:ilvl w:val="1"/>
          <w:numId w:val="16"/>
        </w:numPr>
        <w:spacing w:after="120"/>
        <w:contextualSpacing w:val="0"/>
        <w:jc w:val="both"/>
        <w:rPr>
          <w:rFonts w:ascii="Cambria" w:hAnsi="Cambria"/>
          <w:b/>
          <w:sz w:val="22"/>
          <w:szCs w:val="22"/>
        </w:rPr>
      </w:pPr>
      <w:r w:rsidRPr="004842F0">
        <w:rPr>
          <w:rFonts w:ascii="Cambria" w:hAnsi="Cambria"/>
          <w:b/>
          <w:sz w:val="22"/>
          <w:szCs w:val="22"/>
        </w:rPr>
        <w:t>Komunikácia</w:t>
      </w:r>
    </w:p>
    <w:p w14:paraId="2F8E25BE" w14:textId="0059D439" w:rsidR="00862FF2" w:rsidRPr="004842F0" w:rsidRDefault="00862FF2" w:rsidP="00426C94">
      <w:pPr>
        <w:numPr>
          <w:ilvl w:val="2"/>
          <w:numId w:val="16"/>
        </w:numPr>
        <w:spacing w:before="0" w:after="120" w:line="240" w:lineRule="auto"/>
        <w:jc w:val="both"/>
        <w:rPr>
          <w:rFonts w:ascii="Cambria" w:hAnsi="Cambria" w:cs="Arial"/>
          <w:bCs/>
          <w:sz w:val="22"/>
        </w:rPr>
      </w:pPr>
      <w:bookmarkStart w:id="89" w:name="_Ref485128678"/>
      <w:r w:rsidRPr="004842F0">
        <w:rPr>
          <w:rFonts w:ascii="Cambria" w:hAnsi="Cambria" w:cs="Arial"/>
          <w:bCs/>
          <w:sz w:val="22"/>
        </w:rPr>
        <w:t>Zmluvné strany sa dohodli, že všetky oznámenia, požiadavky, žiadosti a</w:t>
      </w:r>
      <w:r w:rsidRPr="004842F0">
        <w:rPr>
          <w:rFonts w:ascii="Cambria" w:hAnsi="Cambria" w:cs="Calibri"/>
          <w:bCs/>
          <w:sz w:val="22"/>
        </w:rPr>
        <w:t> </w:t>
      </w:r>
      <w:r w:rsidRPr="004842F0">
        <w:rPr>
          <w:rFonts w:ascii="Cambria" w:hAnsi="Cambria" w:cs="Arial"/>
          <w:bCs/>
          <w:sz w:val="22"/>
        </w:rPr>
        <w:t>ak</w:t>
      </w:r>
      <w:r w:rsidRPr="004842F0">
        <w:rPr>
          <w:rFonts w:ascii="Cambria" w:hAnsi="Cambria" w:cs="Proba Pro"/>
          <w:bCs/>
          <w:sz w:val="22"/>
        </w:rPr>
        <w:t>á</w:t>
      </w:r>
      <w:r w:rsidRPr="004842F0">
        <w:rPr>
          <w:rFonts w:ascii="Cambria" w:hAnsi="Cambria" w:cs="Arial"/>
          <w:bCs/>
          <w:sz w:val="22"/>
        </w:rPr>
        <w:t>ko</w:t>
      </w:r>
      <w:r w:rsidRPr="004842F0">
        <w:rPr>
          <w:rFonts w:ascii="Cambria" w:hAnsi="Cambria" w:cs="Proba Pro"/>
          <w:bCs/>
          <w:sz w:val="22"/>
        </w:rPr>
        <w:t>ľ</w:t>
      </w:r>
      <w:r w:rsidRPr="004842F0">
        <w:rPr>
          <w:rFonts w:ascii="Cambria" w:hAnsi="Cambria" w:cs="Arial"/>
          <w:bCs/>
          <w:sz w:val="22"/>
        </w:rPr>
        <w:t>vek in</w:t>
      </w:r>
      <w:r w:rsidRPr="004842F0">
        <w:rPr>
          <w:rFonts w:ascii="Cambria" w:hAnsi="Cambria" w:cs="Proba Pro"/>
          <w:bCs/>
          <w:sz w:val="22"/>
        </w:rPr>
        <w:t>á</w:t>
      </w:r>
      <w:r w:rsidRPr="004842F0">
        <w:rPr>
          <w:rFonts w:ascii="Cambria" w:hAnsi="Cambria" w:cs="Arial"/>
          <w:bCs/>
          <w:sz w:val="22"/>
        </w:rPr>
        <w:t xml:space="preserve"> komunik</w:t>
      </w:r>
      <w:r w:rsidRPr="004842F0">
        <w:rPr>
          <w:rFonts w:ascii="Cambria" w:hAnsi="Cambria" w:cs="Proba Pro"/>
          <w:bCs/>
          <w:sz w:val="22"/>
        </w:rPr>
        <w:t>á</w:t>
      </w:r>
      <w:r w:rsidRPr="004842F0">
        <w:rPr>
          <w:rFonts w:ascii="Cambria" w:hAnsi="Cambria" w:cs="Arial"/>
          <w:bCs/>
          <w:sz w:val="22"/>
        </w:rPr>
        <w:t>cia, ktor</w:t>
      </w:r>
      <w:r w:rsidRPr="004842F0">
        <w:rPr>
          <w:rFonts w:ascii="Cambria" w:hAnsi="Cambria" w:cs="Proba Pro"/>
          <w:bCs/>
          <w:sz w:val="22"/>
        </w:rPr>
        <w:t>á</w:t>
      </w:r>
      <w:r w:rsidRPr="004842F0">
        <w:rPr>
          <w:rFonts w:ascii="Cambria" w:hAnsi="Cambria" w:cs="Arial"/>
          <w:bCs/>
          <w:sz w:val="22"/>
        </w:rPr>
        <w:t xml:space="preserve"> m</w:t>
      </w:r>
      <w:r w:rsidRPr="004842F0">
        <w:rPr>
          <w:rFonts w:ascii="Cambria" w:hAnsi="Cambria" w:cs="Proba Pro"/>
          <w:bCs/>
          <w:sz w:val="22"/>
        </w:rPr>
        <w:t>á</w:t>
      </w:r>
      <w:r w:rsidRPr="004842F0">
        <w:rPr>
          <w:rFonts w:ascii="Cambria" w:hAnsi="Cambria" w:cs="Arial"/>
          <w:bCs/>
          <w:sz w:val="22"/>
        </w:rPr>
        <w:t xml:space="preserve"> by</w:t>
      </w:r>
      <w:r w:rsidRPr="004842F0">
        <w:rPr>
          <w:rFonts w:ascii="Cambria" w:hAnsi="Cambria" w:cs="Proba Pro"/>
          <w:bCs/>
          <w:sz w:val="22"/>
        </w:rPr>
        <w:t>ť</w:t>
      </w:r>
      <w:r w:rsidRPr="004842F0">
        <w:rPr>
          <w:rFonts w:ascii="Cambria" w:hAnsi="Cambria" w:cs="Arial"/>
          <w:bCs/>
          <w:sz w:val="22"/>
        </w:rPr>
        <w:t xml:space="preserve"> podľa tejto Zmluvy písomná sa bude doručovať doporučene poštou, kuriérom alebo osobne ak nie je v</w:t>
      </w:r>
      <w:r w:rsidRPr="004842F0">
        <w:rPr>
          <w:rFonts w:ascii="Cambria" w:hAnsi="Cambria" w:cs="Calibri"/>
          <w:bCs/>
          <w:sz w:val="22"/>
        </w:rPr>
        <w:t> </w:t>
      </w:r>
      <w:r w:rsidRPr="004842F0">
        <w:rPr>
          <w:rFonts w:ascii="Cambria" w:hAnsi="Cambria" w:cs="Arial"/>
          <w:bCs/>
          <w:sz w:val="22"/>
        </w:rPr>
        <w:t>Zmluve v</w:t>
      </w:r>
      <w:r w:rsidRPr="004842F0">
        <w:rPr>
          <w:rFonts w:ascii="Cambria" w:hAnsi="Cambria" w:cs="Proba Pro"/>
          <w:bCs/>
          <w:sz w:val="22"/>
        </w:rPr>
        <w:t>ý</w:t>
      </w:r>
      <w:r w:rsidRPr="004842F0">
        <w:rPr>
          <w:rFonts w:ascii="Cambria" w:hAnsi="Cambria" w:cs="Arial"/>
          <w:bCs/>
          <w:sz w:val="22"/>
        </w:rPr>
        <w:t>slovne dohodnut</w:t>
      </w:r>
      <w:r w:rsidRPr="004842F0">
        <w:rPr>
          <w:rFonts w:ascii="Cambria" w:hAnsi="Cambria" w:cs="Proba Pro"/>
          <w:bCs/>
          <w:sz w:val="22"/>
        </w:rPr>
        <w:t>á</w:t>
      </w:r>
      <w:r w:rsidRPr="004842F0">
        <w:rPr>
          <w:rFonts w:ascii="Cambria" w:hAnsi="Cambria" w:cs="Arial"/>
          <w:bCs/>
          <w:sz w:val="22"/>
        </w:rPr>
        <w:t xml:space="preserve"> aj in</w:t>
      </w:r>
      <w:r w:rsidRPr="004842F0">
        <w:rPr>
          <w:rFonts w:ascii="Cambria" w:hAnsi="Cambria" w:cs="Proba Pro"/>
          <w:bCs/>
          <w:sz w:val="22"/>
        </w:rPr>
        <w:t>á</w:t>
      </w:r>
      <w:r w:rsidRPr="004842F0">
        <w:rPr>
          <w:rFonts w:ascii="Cambria" w:hAnsi="Cambria" w:cs="Arial"/>
          <w:bCs/>
          <w:sz w:val="22"/>
        </w:rPr>
        <w:t xml:space="preserve"> mo</w:t>
      </w:r>
      <w:r w:rsidRPr="004842F0">
        <w:rPr>
          <w:rFonts w:ascii="Cambria" w:hAnsi="Cambria" w:cs="Proba Pro"/>
          <w:bCs/>
          <w:sz w:val="22"/>
        </w:rPr>
        <w:t>ž</w:t>
      </w:r>
      <w:r w:rsidRPr="004842F0">
        <w:rPr>
          <w:rFonts w:ascii="Cambria" w:hAnsi="Cambria" w:cs="Arial"/>
          <w:bCs/>
          <w:sz w:val="22"/>
        </w:rPr>
        <w:t>nos</w:t>
      </w:r>
      <w:r w:rsidRPr="004842F0">
        <w:rPr>
          <w:rFonts w:ascii="Cambria" w:hAnsi="Cambria" w:cs="Proba Pro"/>
          <w:bCs/>
          <w:sz w:val="22"/>
        </w:rPr>
        <w:t>ť</w:t>
      </w:r>
      <w:r w:rsidRPr="004842F0">
        <w:rPr>
          <w:rFonts w:ascii="Cambria" w:hAnsi="Cambria" w:cs="Arial"/>
          <w:bCs/>
          <w:sz w:val="22"/>
        </w:rPr>
        <w:t xml:space="preserve"> doru</w:t>
      </w:r>
      <w:r w:rsidRPr="004842F0">
        <w:rPr>
          <w:rFonts w:ascii="Cambria" w:hAnsi="Cambria" w:cs="Proba Pro"/>
          <w:bCs/>
          <w:sz w:val="22"/>
        </w:rPr>
        <w:t>č</w:t>
      </w:r>
      <w:r w:rsidRPr="004842F0">
        <w:rPr>
          <w:rFonts w:ascii="Cambria" w:hAnsi="Cambria" w:cs="Arial"/>
          <w:bCs/>
          <w:sz w:val="22"/>
        </w:rPr>
        <w:t>ovania (napr. email). Za de</w:t>
      </w:r>
      <w:r w:rsidRPr="004842F0">
        <w:rPr>
          <w:rFonts w:ascii="Cambria" w:hAnsi="Cambria" w:cs="Proba Pro"/>
          <w:bCs/>
          <w:sz w:val="22"/>
        </w:rPr>
        <w:t>ň</w:t>
      </w:r>
      <w:r w:rsidRPr="004842F0">
        <w:rPr>
          <w:rFonts w:ascii="Cambria" w:hAnsi="Cambria" w:cs="Arial"/>
          <w:bCs/>
          <w:sz w:val="22"/>
        </w:rPr>
        <w:t xml:space="preserve"> doru</w:t>
      </w:r>
      <w:r w:rsidRPr="004842F0">
        <w:rPr>
          <w:rFonts w:ascii="Cambria" w:hAnsi="Cambria" w:cs="Proba Pro"/>
          <w:bCs/>
          <w:sz w:val="22"/>
        </w:rPr>
        <w:t>č</w:t>
      </w:r>
      <w:r w:rsidRPr="004842F0">
        <w:rPr>
          <w:rFonts w:ascii="Cambria" w:hAnsi="Cambria" w:cs="Arial"/>
          <w:bCs/>
          <w:sz w:val="22"/>
        </w:rPr>
        <w:t>enia sa pova</w:t>
      </w:r>
      <w:r w:rsidRPr="004842F0">
        <w:rPr>
          <w:rFonts w:ascii="Cambria" w:hAnsi="Cambria" w:cs="Proba Pro"/>
          <w:bCs/>
          <w:sz w:val="22"/>
        </w:rPr>
        <w:t>ž</w:t>
      </w:r>
      <w:r w:rsidRPr="004842F0">
        <w:rPr>
          <w:rFonts w:ascii="Cambria" w:hAnsi="Cambria" w:cs="Arial"/>
          <w:bCs/>
          <w:sz w:val="22"/>
        </w:rPr>
        <w:t>uje de</w:t>
      </w:r>
      <w:r w:rsidRPr="004842F0">
        <w:rPr>
          <w:rFonts w:ascii="Cambria" w:hAnsi="Cambria" w:cs="Proba Pro"/>
          <w:bCs/>
          <w:sz w:val="22"/>
        </w:rPr>
        <w:t>ň</w:t>
      </w:r>
      <w:r w:rsidRPr="004842F0">
        <w:rPr>
          <w:rFonts w:ascii="Cambria" w:hAnsi="Cambria" w:cs="Arial"/>
          <w:bCs/>
          <w:sz w:val="22"/>
        </w:rPr>
        <w:t xml:space="preserve"> prevzatia p</w:t>
      </w:r>
      <w:r w:rsidRPr="004842F0">
        <w:rPr>
          <w:rFonts w:ascii="Cambria" w:hAnsi="Cambria" w:cs="Proba Pro"/>
          <w:bCs/>
          <w:sz w:val="22"/>
        </w:rPr>
        <w:t>í</w:t>
      </w:r>
      <w:r w:rsidRPr="004842F0">
        <w:rPr>
          <w:rFonts w:ascii="Cambria" w:hAnsi="Cambria" w:cs="Arial"/>
          <w:bCs/>
          <w:sz w:val="22"/>
        </w:rPr>
        <w:t>somnosti, ak nie je v</w:t>
      </w:r>
      <w:r w:rsidRPr="004842F0">
        <w:rPr>
          <w:rFonts w:ascii="Cambria" w:hAnsi="Cambria" w:cs="Calibri"/>
          <w:bCs/>
          <w:sz w:val="22"/>
        </w:rPr>
        <w:t> </w:t>
      </w:r>
      <w:r w:rsidRPr="004842F0">
        <w:rPr>
          <w:rFonts w:ascii="Cambria" w:hAnsi="Cambria" w:cs="Arial"/>
          <w:bCs/>
          <w:sz w:val="22"/>
        </w:rPr>
        <w:t>Zmluve dohodnut</w:t>
      </w:r>
      <w:r w:rsidRPr="004842F0">
        <w:rPr>
          <w:rFonts w:ascii="Cambria" w:hAnsi="Cambria" w:cs="Proba Pro"/>
          <w:bCs/>
          <w:sz w:val="22"/>
        </w:rPr>
        <w:t>é</w:t>
      </w:r>
      <w:r w:rsidRPr="004842F0">
        <w:rPr>
          <w:rFonts w:ascii="Cambria" w:hAnsi="Cambria" w:cs="Arial"/>
          <w:bCs/>
          <w:sz w:val="22"/>
        </w:rPr>
        <w:t xml:space="preserve"> inak. V</w:t>
      </w:r>
      <w:r w:rsidRPr="004842F0">
        <w:rPr>
          <w:rFonts w:ascii="Cambria" w:hAnsi="Cambria" w:cs="Calibri"/>
          <w:bCs/>
          <w:sz w:val="22"/>
        </w:rPr>
        <w:t> </w:t>
      </w:r>
      <w:r w:rsidRPr="004842F0">
        <w:rPr>
          <w:rFonts w:ascii="Cambria" w:hAnsi="Cambria" w:cs="Arial"/>
          <w:bCs/>
          <w:sz w:val="22"/>
        </w:rPr>
        <w:t>prípade, ak adresát odmietne písomnosť prevziať, za deň doručenia sa považuje deň odmietnutia prevzatia písomnosti. V</w:t>
      </w:r>
      <w:r w:rsidRPr="004842F0">
        <w:rPr>
          <w:rFonts w:ascii="Cambria" w:hAnsi="Cambria" w:cs="Calibri"/>
          <w:bCs/>
          <w:sz w:val="22"/>
        </w:rPr>
        <w:t> </w:t>
      </w:r>
      <w:r w:rsidRPr="004842F0">
        <w:rPr>
          <w:rFonts w:ascii="Cambria" w:hAnsi="Cambria" w:cs="Arial"/>
          <w:bCs/>
          <w:sz w:val="22"/>
        </w:rPr>
        <w:t>pr</w:t>
      </w:r>
      <w:r w:rsidRPr="004842F0">
        <w:rPr>
          <w:rFonts w:ascii="Cambria" w:hAnsi="Cambria" w:cs="Proba Pro"/>
          <w:bCs/>
          <w:sz w:val="22"/>
        </w:rPr>
        <w:t>í</w:t>
      </w:r>
      <w:r w:rsidRPr="004842F0">
        <w:rPr>
          <w:rFonts w:ascii="Cambria" w:hAnsi="Cambria" w:cs="Arial"/>
          <w:bCs/>
          <w:sz w:val="22"/>
        </w:rPr>
        <w:t>pade, ak si adres</w:t>
      </w:r>
      <w:r w:rsidRPr="004842F0">
        <w:rPr>
          <w:rFonts w:ascii="Cambria" w:hAnsi="Cambria" w:cs="Proba Pro"/>
          <w:bCs/>
          <w:sz w:val="22"/>
        </w:rPr>
        <w:t>á</w:t>
      </w:r>
      <w:r w:rsidRPr="004842F0">
        <w:rPr>
          <w:rFonts w:ascii="Cambria" w:hAnsi="Cambria" w:cs="Arial"/>
          <w:bCs/>
          <w:sz w:val="22"/>
        </w:rPr>
        <w:t>t neprevezme p</w:t>
      </w:r>
      <w:r w:rsidRPr="004842F0">
        <w:rPr>
          <w:rFonts w:ascii="Cambria" w:hAnsi="Cambria" w:cs="Proba Pro"/>
          <w:bCs/>
          <w:sz w:val="22"/>
        </w:rPr>
        <w:t>í</w:t>
      </w:r>
      <w:r w:rsidRPr="004842F0">
        <w:rPr>
          <w:rFonts w:ascii="Cambria" w:hAnsi="Cambria" w:cs="Arial"/>
          <w:bCs/>
          <w:sz w:val="22"/>
        </w:rPr>
        <w:t>somnos</w:t>
      </w:r>
      <w:r w:rsidRPr="004842F0">
        <w:rPr>
          <w:rFonts w:ascii="Cambria" w:hAnsi="Cambria" w:cs="Proba Pro"/>
          <w:bCs/>
          <w:sz w:val="22"/>
        </w:rPr>
        <w:t>ť</w:t>
      </w:r>
      <w:r w:rsidRPr="004842F0">
        <w:rPr>
          <w:rFonts w:ascii="Cambria" w:hAnsi="Cambria" w:cs="Arial"/>
          <w:bCs/>
          <w:sz w:val="22"/>
        </w:rPr>
        <w:t xml:space="preserve"> v</w:t>
      </w:r>
      <w:r w:rsidRPr="004842F0">
        <w:rPr>
          <w:rFonts w:ascii="Cambria" w:hAnsi="Cambria" w:cs="Calibri"/>
          <w:bCs/>
          <w:sz w:val="22"/>
        </w:rPr>
        <w:t> </w:t>
      </w:r>
      <w:r w:rsidRPr="004842F0">
        <w:rPr>
          <w:rFonts w:ascii="Cambria" w:hAnsi="Cambria" w:cs="Proba Pro"/>
          <w:bCs/>
          <w:sz w:val="22"/>
        </w:rPr>
        <w:t>ú</w:t>
      </w:r>
      <w:r w:rsidRPr="004842F0">
        <w:rPr>
          <w:rFonts w:ascii="Cambria" w:hAnsi="Cambria" w:cs="Arial"/>
          <w:bCs/>
          <w:sz w:val="22"/>
        </w:rPr>
        <w:t>lo</w:t>
      </w:r>
      <w:r w:rsidRPr="004842F0">
        <w:rPr>
          <w:rFonts w:ascii="Cambria" w:hAnsi="Cambria" w:cs="Proba Pro"/>
          <w:bCs/>
          <w:sz w:val="22"/>
        </w:rPr>
        <w:t>ž</w:t>
      </w:r>
      <w:r w:rsidRPr="004842F0">
        <w:rPr>
          <w:rFonts w:ascii="Cambria" w:hAnsi="Cambria" w:cs="Arial"/>
          <w:bCs/>
          <w:sz w:val="22"/>
        </w:rPr>
        <w:t>nej dobe na po</w:t>
      </w:r>
      <w:r w:rsidRPr="004842F0">
        <w:rPr>
          <w:rFonts w:ascii="Cambria" w:hAnsi="Cambria" w:cs="Proba Pro"/>
          <w:bCs/>
          <w:sz w:val="22"/>
        </w:rPr>
        <w:t>š</w:t>
      </w:r>
      <w:r w:rsidRPr="004842F0">
        <w:rPr>
          <w:rFonts w:ascii="Cambria" w:hAnsi="Cambria" w:cs="Arial"/>
          <w:bCs/>
          <w:sz w:val="22"/>
        </w:rPr>
        <w:t>te, za de</w:t>
      </w:r>
      <w:r w:rsidRPr="004842F0">
        <w:rPr>
          <w:rFonts w:ascii="Cambria" w:hAnsi="Cambria" w:cs="Proba Pro"/>
          <w:bCs/>
          <w:sz w:val="22"/>
        </w:rPr>
        <w:t>ň</w:t>
      </w:r>
      <w:r w:rsidRPr="004842F0">
        <w:rPr>
          <w:rFonts w:ascii="Cambria" w:hAnsi="Cambria" w:cs="Arial"/>
          <w:bCs/>
          <w:sz w:val="22"/>
        </w:rPr>
        <w:t xml:space="preserve"> doru</w:t>
      </w:r>
      <w:r w:rsidRPr="004842F0">
        <w:rPr>
          <w:rFonts w:ascii="Cambria" w:hAnsi="Cambria" w:cs="Proba Pro"/>
          <w:bCs/>
          <w:sz w:val="22"/>
        </w:rPr>
        <w:t>č</w:t>
      </w:r>
      <w:r w:rsidRPr="004842F0">
        <w:rPr>
          <w:rFonts w:ascii="Cambria" w:hAnsi="Cambria" w:cs="Arial"/>
          <w:bCs/>
          <w:sz w:val="22"/>
        </w:rPr>
        <w:t>enia sa pova</w:t>
      </w:r>
      <w:r w:rsidRPr="004842F0">
        <w:rPr>
          <w:rFonts w:ascii="Cambria" w:hAnsi="Cambria" w:cs="Proba Pro"/>
          <w:bCs/>
          <w:sz w:val="22"/>
        </w:rPr>
        <w:t>ž</w:t>
      </w:r>
      <w:r w:rsidRPr="004842F0">
        <w:rPr>
          <w:rFonts w:ascii="Cambria" w:hAnsi="Cambria" w:cs="Arial"/>
          <w:bCs/>
          <w:sz w:val="22"/>
        </w:rPr>
        <w:t>uje posledn</w:t>
      </w:r>
      <w:r w:rsidRPr="004842F0">
        <w:rPr>
          <w:rFonts w:ascii="Cambria" w:hAnsi="Cambria" w:cs="Proba Pro"/>
          <w:bCs/>
          <w:sz w:val="22"/>
        </w:rPr>
        <w:t>ý</w:t>
      </w:r>
      <w:r w:rsidRPr="004842F0">
        <w:rPr>
          <w:rFonts w:ascii="Cambria" w:hAnsi="Cambria" w:cs="Arial"/>
          <w:bCs/>
          <w:sz w:val="22"/>
        </w:rPr>
        <w:t xml:space="preserve"> de</w:t>
      </w:r>
      <w:r w:rsidRPr="004842F0">
        <w:rPr>
          <w:rFonts w:ascii="Cambria" w:hAnsi="Cambria" w:cs="Proba Pro"/>
          <w:bCs/>
          <w:sz w:val="22"/>
        </w:rPr>
        <w:t>ň</w:t>
      </w:r>
      <w:r w:rsidRPr="004842F0">
        <w:rPr>
          <w:rFonts w:ascii="Cambria" w:hAnsi="Cambria" w:cs="Arial"/>
          <w:bCs/>
          <w:sz w:val="22"/>
        </w:rPr>
        <w:t xml:space="preserve"> </w:t>
      </w:r>
      <w:r w:rsidRPr="004842F0">
        <w:rPr>
          <w:rFonts w:ascii="Cambria" w:hAnsi="Cambria" w:cs="Proba Pro"/>
          <w:bCs/>
          <w:sz w:val="22"/>
        </w:rPr>
        <w:t>ú</w:t>
      </w:r>
      <w:r w:rsidRPr="004842F0">
        <w:rPr>
          <w:rFonts w:ascii="Cambria" w:hAnsi="Cambria" w:cs="Arial"/>
          <w:bCs/>
          <w:sz w:val="22"/>
        </w:rPr>
        <w:t>lo</w:t>
      </w:r>
      <w:r w:rsidRPr="004842F0">
        <w:rPr>
          <w:rFonts w:ascii="Cambria" w:hAnsi="Cambria" w:cs="Proba Pro"/>
          <w:bCs/>
          <w:sz w:val="22"/>
        </w:rPr>
        <w:t>ž</w:t>
      </w:r>
      <w:r w:rsidRPr="004842F0">
        <w:rPr>
          <w:rFonts w:ascii="Cambria" w:hAnsi="Cambria" w:cs="Arial"/>
          <w:bCs/>
          <w:sz w:val="22"/>
        </w:rPr>
        <w:t>nej doby na po</w:t>
      </w:r>
      <w:r w:rsidRPr="004842F0">
        <w:rPr>
          <w:rFonts w:ascii="Cambria" w:hAnsi="Cambria" w:cs="Proba Pro"/>
          <w:bCs/>
          <w:sz w:val="22"/>
        </w:rPr>
        <w:t>š</w:t>
      </w:r>
      <w:r w:rsidRPr="004842F0">
        <w:rPr>
          <w:rFonts w:ascii="Cambria" w:hAnsi="Cambria" w:cs="Arial"/>
          <w:bCs/>
          <w:sz w:val="22"/>
        </w:rPr>
        <w:t>te. V</w:t>
      </w:r>
      <w:r w:rsidRPr="004842F0">
        <w:rPr>
          <w:rFonts w:ascii="Cambria" w:hAnsi="Cambria" w:cs="Calibri"/>
          <w:bCs/>
          <w:sz w:val="22"/>
        </w:rPr>
        <w:t> </w:t>
      </w:r>
      <w:r w:rsidRPr="004842F0">
        <w:rPr>
          <w:rFonts w:ascii="Cambria" w:hAnsi="Cambria" w:cs="Arial"/>
          <w:bCs/>
          <w:sz w:val="22"/>
        </w:rPr>
        <w:t>pr</w:t>
      </w:r>
      <w:r w:rsidRPr="004842F0">
        <w:rPr>
          <w:rFonts w:ascii="Cambria" w:hAnsi="Cambria" w:cs="Proba Pro"/>
          <w:bCs/>
          <w:sz w:val="22"/>
        </w:rPr>
        <w:t>í</w:t>
      </w:r>
      <w:r w:rsidRPr="004842F0">
        <w:rPr>
          <w:rFonts w:ascii="Cambria" w:hAnsi="Cambria" w:cs="Arial"/>
          <w:bCs/>
          <w:sz w:val="22"/>
        </w:rPr>
        <w:t>pade, ak sa písomnosť vráti odosielateľovi s</w:t>
      </w:r>
      <w:r w:rsidRPr="004842F0">
        <w:rPr>
          <w:rFonts w:ascii="Cambria" w:hAnsi="Cambria" w:cs="Calibri"/>
          <w:bCs/>
          <w:sz w:val="22"/>
        </w:rPr>
        <w:t> </w:t>
      </w:r>
      <w:r w:rsidRPr="004842F0">
        <w:rPr>
          <w:rFonts w:ascii="Cambria" w:hAnsi="Cambria" w:cs="Arial"/>
          <w:bCs/>
          <w:sz w:val="22"/>
        </w:rPr>
        <w:t>ozna</w:t>
      </w:r>
      <w:r w:rsidRPr="004842F0">
        <w:rPr>
          <w:rFonts w:ascii="Cambria" w:hAnsi="Cambria" w:cs="Proba Pro"/>
          <w:bCs/>
          <w:sz w:val="22"/>
        </w:rPr>
        <w:t>č</w:t>
      </w:r>
      <w:r w:rsidRPr="004842F0">
        <w:rPr>
          <w:rFonts w:ascii="Cambria" w:hAnsi="Cambria" w:cs="Arial"/>
          <w:bCs/>
          <w:sz w:val="22"/>
        </w:rPr>
        <w:t>en</w:t>
      </w:r>
      <w:r w:rsidRPr="004842F0">
        <w:rPr>
          <w:rFonts w:ascii="Cambria" w:hAnsi="Cambria" w:cs="Proba Pro"/>
          <w:bCs/>
          <w:sz w:val="22"/>
        </w:rPr>
        <w:t>í</w:t>
      </w:r>
      <w:r w:rsidRPr="004842F0">
        <w:rPr>
          <w:rFonts w:ascii="Cambria" w:hAnsi="Cambria" w:cs="Arial"/>
          <w:bCs/>
          <w:sz w:val="22"/>
        </w:rPr>
        <w:t>m po</w:t>
      </w:r>
      <w:r w:rsidRPr="004842F0">
        <w:rPr>
          <w:rFonts w:ascii="Cambria" w:hAnsi="Cambria" w:cs="Proba Pro"/>
          <w:bCs/>
          <w:sz w:val="22"/>
        </w:rPr>
        <w:t>š</w:t>
      </w:r>
      <w:r w:rsidRPr="004842F0">
        <w:rPr>
          <w:rFonts w:ascii="Cambria" w:hAnsi="Cambria" w:cs="Arial"/>
          <w:bCs/>
          <w:sz w:val="22"/>
        </w:rPr>
        <w:t xml:space="preserve">ty </w:t>
      </w:r>
      <w:r w:rsidRPr="004842F0">
        <w:rPr>
          <w:rFonts w:ascii="Cambria" w:hAnsi="Cambria" w:cs="Proba Pro"/>
          <w:bCs/>
          <w:sz w:val="22"/>
        </w:rPr>
        <w:t>„</w:t>
      </w:r>
      <w:r w:rsidRPr="004842F0">
        <w:rPr>
          <w:rFonts w:ascii="Cambria" w:hAnsi="Cambria" w:cs="Arial"/>
          <w:bCs/>
          <w:sz w:val="22"/>
        </w:rPr>
        <w:t>adres</w:t>
      </w:r>
      <w:r w:rsidRPr="004842F0">
        <w:rPr>
          <w:rFonts w:ascii="Cambria" w:hAnsi="Cambria" w:cs="Proba Pro"/>
          <w:bCs/>
          <w:sz w:val="22"/>
        </w:rPr>
        <w:t>á</w:t>
      </w:r>
      <w:r w:rsidRPr="004842F0">
        <w:rPr>
          <w:rFonts w:ascii="Cambria" w:hAnsi="Cambria" w:cs="Arial"/>
          <w:bCs/>
          <w:sz w:val="22"/>
        </w:rPr>
        <w:t>t nezn</w:t>
      </w:r>
      <w:r w:rsidRPr="004842F0">
        <w:rPr>
          <w:rFonts w:ascii="Cambria" w:hAnsi="Cambria" w:cs="Proba Pro"/>
          <w:bCs/>
          <w:sz w:val="22"/>
        </w:rPr>
        <w:t>á</w:t>
      </w:r>
      <w:r w:rsidRPr="004842F0">
        <w:rPr>
          <w:rFonts w:ascii="Cambria" w:hAnsi="Cambria" w:cs="Arial"/>
          <w:bCs/>
          <w:sz w:val="22"/>
        </w:rPr>
        <w:t>my</w:t>
      </w:r>
      <w:r w:rsidRPr="004842F0">
        <w:rPr>
          <w:rFonts w:ascii="Cambria" w:hAnsi="Cambria" w:cs="Proba Pro"/>
          <w:bCs/>
          <w:sz w:val="22"/>
        </w:rPr>
        <w:t>“</w:t>
      </w:r>
      <w:r w:rsidRPr="004842F0">
        <w:rPr>
          <w:rFonts w:ascii="Cambria" w:hAnsi="Cambria" w:cs="Arial"/>
          <w:bCs/>
          <w:sz w:val="22"/>
        </w:rPr>
        <w:t xml:space="preserve"> alebo </w:t>
      </w:r>
      <w:r w:rsidRPr="004842F0">
        <w:rPr>
          <w:rFonts w:ascii="Cambria" w:hAnsi="Cambria" w:cs="Proba Pro"/>
          <w:bCs/>
          <w:sz w:val="22"/>
        </w:rPr>
        <w:t>„</w:t>
      </w:r>
      <w:r w:rsidRPr="004842F0">
        <w:rPr>
          <w:rFonts w:ascii="Cambria" w:hAnsi="Cambria" w:cs="Arial"/>
          <w:bCs/>
          <w:sz w:val="22"/>
        </w:rPr>
        <w:t>adres</w:t>
      </w:r>
      <w:r w:rsidRPr="004842F0">
        <w:rPr>
          <w:rFonts w:ascii="Cambria" w:hAnsi="Cambria" w:cs="Proba Pro"/>
          <w:bCs/>
          <w:sz w:val="22"/>
        </w:rPr>
        <w:t>á</w:t>
      </w:r>
      <w:r w:rsidRPr="004842F0">
        <w:rPr>
          <w:rFonts w:ascii="Cambria" w:hAnsi="Cambria" w:cs="Arial"/>
          <w:bCs/>
          <w:sz w:val="22"/>
        </w:rPr>
        <w:t>t sa ods</w:t>
      </w:r>
      <w:r w:rsidRPr="004842F0">
        <w:rPr>
          <w:rFonts w:ascii="Cambria" w:hAnsi="Cambria" w:cs="Proba Pro"/>
          <w:bCs/>
          <w:sz w:val="22"/>
        </w:rPr>
        <w:t>ť</w:t>
      </w:r>
      <w:r w:rsidRPr="004842F0">
        <w:rPr>
          <w:rFonts w:ascii="Cambria" w:hAnsi="Cambria" w:cs="Arial"/>
          <w:bCs/>
          <w:sz w:val="22"/>
        </w:rPr>
        <w:t>ahoval</w:t>
      </w:r>
      <w:r w:rsidRPr="004842F0">
        <w:rPr>
          <w:rFonts w:ascii="Cambria" w:hAnsi="Cambria" w:cs="Proba Pro"/>
          <w:bCs/>
          <w:sz w:val="22"/>
        </w:rPr>
        <w:t>“</w:t>
      </w:r>
      <w:r w:rsidRPr="004842F0">
        <w:rPr>
          <w:rFonts w:ascii="Cambria" w:hAnsi="Cambria" w:cs="Arial"/>
          <w:bCs/>
          <w:sz w:val="22"/>
        </w:rPr>
        <w:t xml:space="preserve"> alebo s</w:t>
      </w:r>
      <w:r w:rsidRPr="004842F0">
        <w:rPr>
          <w:rFonts w:ascii="Cambria" w:hAnsi="Cambria" w:cs="Calibri"/>
          <w:bCs/>
          <w:sz w:val="22"/>
        </w:rPr>
        <w:t> </w:t>
      </w:r>
      <w:r w:rsidRPr="004842F0">
        <w:rPr>
          <w:rFonts w:ascii="Cambria" w:hAnsi="Cambria" w:cs="Arial"/>
          <w:bCs/>
          <w:sz w:val="22"/>
        </w:rPr>
        <w:t>inou pozn</w:t>
      </w:r>
      <w:r w:rsidRPr="004842F0">
        <w:rPr>
          <w:rFonts w:ascii="Cambria" w:hAnsi="Cambria" w:cs="Proba Pro"/>
          <w:bCs/>
          <w:sz w:val="22"/>
        </w:rPr>
        <w:t>á</w:t>
      </w:r>
      <w:r w:rsidRPr="004842F0">
        <w:rPr>
          <w:rFonts w:ascii="Cambria" w:hAnsi="Cambria" w:cs="Arial"/>
          <w:bCs/>
          <w:sz w:val="22"/>
        </w:rPr>
        <w:t>mkou podobného významu, za deň doručenia sa považuje deň vrátenia zásielky odosielateľovi.</w:t>
      </w:r>
      <w:bookmarkEnd w:id="89"/>
    </w:p>
    <w:p w14:paraId="7B4AB52C" w14:textId="1EDB530B" w:rsidR="00862FF2" w:rsidRPr="004842F0" w:rsidRDefault="00862FF2" w:rsidP="00426C94">
      <w:pPr>
        <w:numPr>
          <w:ilvl w:val="2"/>
          <w:numId w:val="16"/>
        </w:numPr>
        <w:spacing w:before="0" w:after="120" w:line="240" w:lineRule="auto"/>
        <w:jc w:val="both"/>
        <w:rPr>
          <w:rFonts w:ascii="Cambria" w:hAnsi="Cambria"/>
          <w:sz w:val="22"/>
        </w:rPr>
      </w:pPr>
      <w:r w:rsidRPr="004842F0">
        <w:rPr>
          <w:rFonts w:ascii="Cambria" w:hAnsi="Cambria" w:cs="Arial"/>
          <w:bCs/>
          <w:sz w:val="22"/>
        </w:rPr>
        <w:t xml:space="preserve">Akákoľvek komunikácia podľa bodu </w:t>
      </w:r>
      <w:r w:rsidRPr="004842F0">
        <w:rPr>
          <w:rFonts w:ascii="Cambria" w:hAnsi="Cambria" w:cs="Arial"/>
          <w:bCs/>
          <w:sz w:val="22"/>
        </w:rPr>
        <w:fldChar w:fldCharType="begin"/>
      </w:r>
      <w:r w:rsidRPr="004842F0">
        <w:rPr>
          <w:rFonts w:ascii="Cambria" w:hAnsi="Cambria" w:cs="Arial"/>
          <w:bCs/>
          <w:sz w:val="22"/>
        </w:rPr>
        <w:instrText xml:space="preserve"> REF _Ref485128678 \r \h  \* MERGEFORMAT </w:instrText>
      </w:r>
      <w:r w:rsidRPr="004842F0">
        <w:rPr>
          <w:rFonts w:ascii="Cambria" w:hAnsi="Cambria" w:cs="Arial"/>
          <w:bCs/>
          <w:sz w:val="22"/>
        </w:rPr>
      </w:r>
      <w:r w:rsidRPr="004842F0">
        <w:rPr>
          <w:rFonts w:ascii="Cambria" w:hAnsi="Cambria" w:cs="Arial"/>
          <w:bCs/>
          <w:sz w:val="22"/>
        </w:rPr>
        <w:fldChar w:fldCharType="separate"/>
      </w:r>
      <w:r w:rsidR="00EE7B40">
        <w:rPr>
          <w:rFonts w:ascii="Cambria" w:hAnsi="Cambria" w:cs="Arial"/>
          <w:bCs/>
          <w:sz w:val="22"/>
        </w:rPr>
        <w:t>4.10.1</w:t>
      </w:r>
      <w:r w:rsidRPr="004842F0">
        <w:rPr>
          <w:rFonts w:ascii="Cambria" w:hAnsi="Cambria" w:cs="Arial"/>
          <w:bCs/>
          <w:sz w:val="22"/>
        </w:rPr>
        <w:fldChar w:fldCharType="end"/>
      </w:r>
      <w:r w:rsidRPr="004842F0">
        <w:rPr>
          <w:rFonts w:ascii="Cambria" w:hAnsi="Cambria" w:cs="Arial"/>
          <w:bCs/>
          <w:sz w:val="22"/>
        </w:rPr>
        <w:t xml:space="preserve"> vyššie bude adresovaná a</w:t>
      </w:r>
      <w:r w:rsidRPr="004842F0">
        <w:rPr>
          <w:rFonts w:ascii="Cambria" w:hAnsi="Cambria" w:cs="Calibri"/>
          <w:bCs/>
          <w:sz w:val="22"/>
        </w:rPr>
        <w:t> </w:t>
      </w:r>
      <w:r w:rsidRPr="004842F0">
        <w:rPr>
          <w:rFonts w:ascii="Cambria" w:hAnsi="Cambria" w:cs="Arial"/>
          <w:bCs/>
          <w:sz w:val="22"/>
        </w:rPr>
        <w:t>doru</w:t>
      </w:r>
      <w:r w:rsidRPr="004842F0">
        <w:rPr>
          <w:rFonts w:ascii="Cambria" w:hAnsi="Cambria" w:cs="Proba Pro"/>
          <w:bCs/>
          <w:sz w:val="22"/>
        </w:rPr>
        <w:t>č</w:t>
      </w:r>
      <w:r w:rsidRPr="004842F0">
        <w:rPr>
          <w:rFonts w:ascii="Cambria" w:hAnsi="Cambria" w:cs="Arial"/>
          <w:bCs/>
          <w:sz w:val="22"/>
        </w:rPr>
        <w:t>ovan</w:t>
      </w:r>
      <w:r w:rsidRPr="004842F0">
        <w:rPr>
          <w:rFonts w:ascii="Cambria" w:hAnsi="Cambria" w:cs="Proba Pro"/>
          <w:bCs/>
          <w:sz w:val="22"/>
        </w:rPr>
        <w:t>á</w:t>
      </w:r>
      <w:r w:rsidRPr="004842F0">
        <w:rPr>
          <w:rFonts w:ascii="Cambria" w:hAnsi="Cambria" w:cs="Arial"/>
          <w:bCs/>
          <w:sz w:val="22"/>
        </w:rPr>
        <w:t xml:space="preserve"> na kontaktn</w:t>
      </w:r>
      <w:r w:rsidRPr="004842F0">
        <w:rPr>
          <w:rFonts w:ascii="Cambria" w:hAnsi="Cambria" w:cs="Proba Pro"/>
          <w:bCs/>
          <w:sz w:val="22"/>
        </w:rPr>
        <w:t>é</w:t>
      </w:r>
      <w:r w:rsidRPr="004842F0">
        <w:rPr>
          <w:rFonts w:ascii="Cambria" w:hAnsi="Cambria" w:cs="Arial"/>
          <w:bCs/>
          <w:sz w:val="22"/>
        </w:rPr>
        <w:t xml:space="preserve"> </w:t>
      </w:r>
      <w:r w:rsidRPr="004842F0">
        <w:rPr>
          <w:rFonts w:ascii="Cambria" w:hAnsi="Cambria" w:cs="Proba Pro"/>
          <w:bCs/>
          <w:sz w:val="22"/>
        </w:rPr>
        <w:t>ú</w:t>
      </w:r>
      <w:r w:rsidRPr="004842F0">
        <w:rPr>
          <w:rFonts w:ascii="Cambria" w:hAnsi="Cambria" w:cs="Arial"/>
          <w:bCs/>
          <w:sz w:val="22"/>
        </w:rPr>
        <w:t>daje str</w:t>
      </w:r>
      <w:r w:rsidRPr="004842F0">
        <w:rPr>
          <w:rFonts w:ascii="Cambria" w:hAnsi="Cambria" w:cs="Proba Pro"/>
          <w:bCs/>
          <w:sz w:val="22"/>
        </w:rPr>
        <w:t>á</w:t>
      </w:r>
      <w:r w:rsidRPr="004842F0">
        <w:rPr>
          <w:rFonts w:ascii="Cambria" w:hAnsi="Cambria" w:cs="Arial"/>
          <w:bCs/>
          <w:sz w:val="22"/>
        </w:rPr>
        <w:t>n uveden</w:t>
      </w:r>
      <w:r w:rsidRPr="004842F0">
        <w:rPr>
          <w:rFonts w:ascii="Cambria" w:hAnsi="Cambria" w:cs="Proba Pro"/>
          <w:bCs/>
          <w:sz w:val="22"/>
        </w:rPr>
        <w:t>é</w:t>
      </w:r>
      <w:r w:rsidRPr="004842F0">
        <w:rPr>
          <w:rFonts w:ascii="Cambria" w:hAnsi="Cambria" w:cs="Arial"/>
          <w:bCs/>
          <w:sz w:val="22"/>
        </w:rPr>
        <w:t xml:space="preserve"> v</w:t>
      </w:r>
      <w:r w:rsidRPr="004842F0">
        <w:rPr>
          <w:rFonts w:ascii="Cambria" w:hAnsi="Cambria" w:cs="Calibri"/>
          <w:bCs/>
          <w:sz w:val="22"/>
        </w:rPr>
        <w:t> </w:t>
      </w:r>
      <w:r w:rsidRPr="004842F0">
        <w:rPr>
          <w:rFonts w:ascii="Cambria" w:hAnsi="Cambria" w:cs="Arial"/>
          <w:bCs/>
          <w:sz w:val="22"/>
        </w:rPr>
        <w:t>z</w:t>
      </w:r>
      <w:r w:rsidRPr="004842F0">
        <w:rPr>
          <w:rFonts w:ascii="Cambria" w:hAnsi="Cambria" w:cs="Proba Pro"/>
          <w:bCs/>
          <w:sz w:val="22"/>
        </w:rPr>
        <w:t>á</w:t>
      </w:r>
      <w:r w:rsidRPr="004842F0">
        <w:rPr>
          <w:rFonts w:ascii="Cambria" w:hAnsi="Cambria" w:cs="Arial"/>
          <w:bCs/>
          <w:sz w:val="22"/>
        </w:rPr>
        <w:t>hlav</w:t>
      </w:r>
      <w:r w:rsidRPr="004842F0">
        <w:rPr>
          <w:rFonts w:ascii="Cambria" w:hAnsi="Cambria" w:cs="Proba Pro"/>
          <w:bCs/>
          <w:sz w:val="22"/>
        </w:rPr>
        <w:t>í</w:t>
      </w:r>
      <w:r w:rsidRPr="004842F0">
        <w:rPr>
          <w:rFonts w:ascii="Cambria" w:hAnsi="Cambria" w:cs="Arial"/>
          <w:bCs/>
          <w:sz w:val="22"/>
        </w:rPr>
        <w:t xml:space="preserve"> tejto Zmluvy, popr</w:t>
      </w:r>
      <w:r w:rsidRPr="004842F0">
        <w:rPr>
          <w:rFonts w:ascii="Cambria" w:hAnsi="Cambria" w:cs="Proba Pro"/>
          <w:bCs/>
          <w:sz w:val="22"/>
        </w:rPr>
        <w:t>í</w:t>
      </w:r>
      <w:r w:rsidRPr="004842F0">
        <w:rPr>
          <w:rFonts w:ascii="Cambria" w:hAnsi="Cambria" w:cs="Arial"/>
          <w:bCs/>
          <w:sz w:val="22"/>
        </w:rPr>
        <w:t>pade na kontaktn</w:t>
      </w:r>
      <w:r w:rsidRPr="004842F0">
        <w:rPr>
          <w:rFonts w:ascii="Cambria" w:hAnsi="Cambria" w:cs="Proba Pro"/>
          <w:bCs/>
          <w:sz w:val="22"/>
        </w:rPr>
        <w:t>é</w:t>
      </w:r>
      <w:r w:rsidRPr="004842F0">
        <w:rPr>
          <w:rFonts w:ascii="Cambria" w:hAnsi="Cambria" w:cs="Arial"/>
          <w:bCs/>
          <w:sz w:val="22"/>
        </w:rPr>
        <w:t xml:space="preserve"> </w:t>
      </w:r>
      <w:r w:rsidRPr="004842F0">
        <w:rPr>
          <w:rFonts w:ascii="Cambria" w:hAnsi="Cambria" w:cs="Proba Pro"/>
          <w:bCs/>
          <w:sz w:val="22"/>
        </w:rPr>
        <w:t>ú</w:t>
      </w:r>
      <w:r w:rsidRPr="004842F0">
        <w:rPr>
          <w:rFonts w:ascii="Cambria" w:hAnsi="Cambria" w:cs="Arial"/>
          <w:bCs/>
          <w:sz w:val="22"/>
        </w:rPr>
        <w:t>daje, ktor</w:t>
      </w:r>
      <w:r w:rsidRPr="004842F0">
        <w:rPr>
          <w:rFonts w:ascii="Cambria" w:hAnsi="Cambria" w:cs="Proba Pro"/>
          <w:bCs/>
          <w:sz w:val="22"/>
        </w:rPr>
        <w:t>é</w:t>
      </w:r>
      <w:r w:rsidRPr="004842F0">
        <w:rPr>
          <w:rFonts w:ascii="Cambria" w:hAnsi="Cambria" w:cs="Arial"/>
          <w:bCs/>
          <w:sz w:val="22"/>
        </w:rPr>
        <w:t xml:space="preserve"> si Zmluvn</w:t>
      </w:r>
      <w:r w:rsidRPr="004842F0">
        <w:rPr>
          <w:rFonts w:ascii="Cambria" w:hAnsi="Cambria" w:cs="Proba Pro"/>
          <w:bCs/>
          <w:sz w:val="22"/>
        </w:rPr>
        <w:t>é</w:t>
      </w:r>
      <w:r w:rsidRPr="004842F0">
        <w:rPr>
          <w:rFonts w:ascii="Cambria" w:hAnsi="Cambria" w:cs="Arial"/>
          <w:bCs/>
          <w:sz w:val="22"/>
        </w:rPr>
        <w:t xml:space="preserve"> strany p</w:t>
      </w:r>
      <w:r w:rsidRPr="004842F0">
        <w:rPr>
          <w:rFonts w:ascii="Cambria" w:hAnsi="Cambria" w:cs="Proba Pro"/>
          <w:bCs/>
          <w:sz w:val="22"/>
        </w:rPr>
        <w:t>í</w:t>
      </w:r>
      <w:r w:rsidRPr="004842F0">
        <w:rPr>
          <w:rFonts w:ascii="Cambria" w:hAnsi="Cambria" w:cs="Arial"/>
          <w:bCs/>
          <w:sz w:val="22"/>
        </w:rPr>
        <w:t>somne ozn</w:t>
      </w:r>
      <w:r w:rsidRPr="004842F0">
        <w:rPr>
          <w:rFonts w:ascii="Cambria" w:hAnsi="Cambria" w:cs="Proba Pro"/>
          <w:bCs/>
          <w:sz w:val="22"/>
        </w:rPr>
        <w:t>á</w:t>
      </w:r>
      <w:r w:rsidRPr="004842F0">
        <w:rPr>
          <w:rFonts w:ascii="Cambria" w:hAnsi="Cambria" w:cs="Arial"/>
          <w:bCs/>
          <w:sz w:val="22"/>
        </w:rPr>
        <w:t>mia.</w:t>
      </w:r>
    </w:p>
    <w:p w14:paraId="7C15604D" w14:textId="77777777" w:rsidR="00862FF2" w:rsidRPr="004842F0" w:rsidRDefault="00862FF2" w:rsidP="00426C94">
      <w:pPr>
        <w:numPr>
          <w:ilvl w:val="1"/>
          <w:numId w:val="16"/>
        </w:numPr>
        <w:spacing w:before="0" w:after="120" w:line="240" w:lineRule="auto"/>
        <w:jc w:val="both"/>
        <w:rPr>
          <w:rFonts w:ascii="Cambria" w:hAnsi="Cambria"/>
          <w:b/>
          <w:sz w:val="22"/>
        </w:rPr>
      </w:pPr>
      <w:bookmarkStart w:id="90" w:name="_Ref19802127"/>
      <w:r w:rsidRPr="004842F0">
        <w:rPr>
          <w:rFonts w:ascii="Cambria" w:hAnsi="Cambria" w:cs="Arial"/>
          <w:b/>
          <w:bCs/>
          <w:sz w:val="22"/>
        </w:rPr>
        <w:t>Poistenie</w:t>
      </w:r>
      <w:bookmarkEnd w:id="90"/>
    </w:p>
    <w:p w14:paraId="038C1888" w14:textId="05F36C66" w:rsidR="00ED698F" w:rsidRDefault="009E2BE0" w:rsidP="003C1267">
      <w:pPr>
        <w:numPr>
          <w:ilvl w:val="2"/>
          <w:numId w:val="16"/>
        </w:numPr>
        <w:spacing w:before="0" w:after="120" w:line="240" w:lineRule="auto"/>
        <w:jc w:val="both"/>
        <w:rPr>
          <w:rFonts w:ascii="Cambria" w:hAnsi="Cambria" w:cs="Arial"/>
          <w:bCs/>
          <w:sz w:val="22"/>
        </w:rPr>
      </w:pPr>
      <w:bookmarkStart w:id="91" w:name="_Ref515016104"/>
      <w:bookmarkStart w:id="92" w:name="_Ref485644730"/>
      <w:r w:rsidRPr="009E2BE0">
        <w:rPr>
          <w:rFonts w:ascii="Cambria" w:hAnsi="Cambria" w:cs="Arial"/>
          <w:bCs/>
          <w:sz w:val="22"/>
        </w:rPr>
        <w:t xml:space="preserve">Zhotoviteľ je povinný </w:t>
      </w:r>
      <w:bookmarkStart w:id="93" w:name="_Ref515018578"/>
      <w:bookmarkEnd w:id="91"/>
      <w:r w:rsidRPr="009E2BE0">
        <w:rPr>
          <w:rFonts w:ascii="Cambria" w:hAnsi="Cambria" w:cs="Arial"/>
          <w:bCs/>
          <w:sz w:val="22"/>
        </w:rPr>
        <w:t xml:space="preserve">odo dňa nadobudnutia účinnosti tejto Zmluvy až do </w:t>
      </w:r>
      <w:r w:rsidR="008C5FA8">
        <w:rPr>
          <w:rFonts w:ascii="Cambria" w:hAnsi="Cambria" w:cs="Arial"/>
          <w:bCs/>
          <w:sz w:val="22"/>
        </w:rPr>
        <w:t xml:space="preserve">vydania </w:t>
      </w:r>
      <w:r>
        <w:rPr>
          <w:rFonts w:ascii="Cambria" w:hAnsi="Cambria" w:cs="Arial"/>
          <w:bCs/>
          <w:sz w:val="22"/>
        </w:rPr>
        <w:t xml:space="preserve">Protokolu o úplnom vyhotovení Diela zriadiť a </w:t>
      </w:r>
      <w:r w:rsidRPr="009E2BE0">
        <w:rPr>
          <w:rFonts w:ascii="Cambria" w:hAnsi="Cambria" w:cs="Arial"/>
          <w:bCs/>
          <w:sz w:val="22"/>
        </w:rPr>
        <w:t xml:space="preserve">udržiavať v platnosti poistnú zmluvu na poistenie zodpovednosti za škodu pri výkone podnikateľskej činnosti na poistnú sumu minimálne vo výške </w:t>
      </w:r>
      <w:bookmarkEnd w:id="93"/>
      <w:r w:rsidR="00B277EE">
        <w:rPr>
          <w:rFonts w:ascii="Cambria" w:hAnsi="Cambria" w:cs="Arial"/>
          <w:bCs/>
          <w:sz w:val="22"/>
        </w:rPr>
        <w:t>Zmluvnej ceny</w:t>
      </w:r>
      <w:r w:rsidR="00B277EE" w:rsidRPr="009E2BE0">
        <w:rPr>
          <w:rFonts w:ascii="Cambria" w:hAnsi="Cambria" w:cs="Arial"/>
          <w:bCs/>
          <w:sz w:val="22"/>
        </w:rPr>
        <w:t xml:space="preserve">. </w:t>
      </w:r>
      <w:r w:rsidR="00B277EE" w:rsidRPr="009B7F86">
        <w:rPr>
          <w:rFonts w:ascii="Cambria" w:hAnsi="Cambria" w:cs="Arial"/>
          <w:bCs/>
          <w:sz w:val="22"/>
        </w:rPr>
        <w:t xml:space="preserve"> </w:t>
      </w:r>
      <w:r w:rsidR="009B7F86" w:rsidRPr="009E2BE0">
        <w:rPr>
          <w:rFonts w:ascii="Cambria" w:hAnsi="Cambria" w:cs="Arial"/>
          <w:bCs/>
          <w:sz w:val="22"/>
        </w:rPr>
        <w:t xml:space="preserve">Zhotoviteľ predloží kópiu </w:t>
      </w:r>
      <w:r w:rsidR="009B7F86">
        <w:rPr>
          <w:rFonts w:ascii="Cambria" w:hAnsi="Cambria" w:cs="Arial"/>
          <w:bCs/>
          <w:sz w:val="22"/>
        </w:rPr>
        <w:t>uvedených poistných zmlúv</w:t>
      </w:r>
      <w:r w:rsidR="009B7F86" w:rsidRPr="009E2BE0">
        <w:rPr>
          <w:rFonts w:ascii="Cambria" w:hAnsi="Cambria" w:cs="Arial"/>
          <w:bCs/>
          <w:sz w:val="22"/>
        </w:rPr>
        <w:t xml:space="preserve"> alebo iný rovnocenný doklad preukazujúci platnosť poistenia podľa tohoto bodu najneskôr v deň uzatvorenia </w:t>
      </w:r>
      <w:r w:rsidR="009B7F86" w:rsidRPr="00ED698F">
        <w:rPr>
          <w:rFonts w:ascii="Cambria" w:hAnsi="Cambria" w:cs="Arial"/>
          <w:bCs/>
          <w:sz w:val="22"/>
        </w:rPr>
        <w:t>tejto Zmluvy</w:t>
      </w:r>
    </w:p>
    <w:p w14:paraId="14988062" w14:textId="66924737" w:rsidR="0022316F" w:rsidRPr="0022316F" w:rsidRDefault="0022316F" w:rsidP="003C1267">
      <w:pPr>
        <w:numPr>
          <w:ilvl w:val="2"/>
          <w:numId w:val="16"/>
        </w:numPr>
        <w:spacing w:before="0" w:after="120" w:line="240" w:lineRule="auto"/>
        <w:jc w:val="both"/>
        <w:rPr>
          <w:rFonts w:ascii="Cambria" w:hAnsi="Cambria" w:cs="Arial"/>
          <w:bCs/>
          <w:sz w:val="22"/>
        </w:rPr>
      </w:pPr>
      <w:r w:rsidRPr="0022316F">
        <w:rPr>
          <w:rFonts w:ascii="Cambria" w:hAnsi="Cambria" w:cs="Arial"/>
          <w:bCs/>
          <w:sz w:val="22"/>
        </w:rPr>
        <w:t xml:space="preserve">Zhotoviteľ je </w:t>
      </w:r>
      <w:r>
        <w:rPr>
          <w:rFonts w:ascii="Cambria" w:hAnsi="Cambria" w:cs="Arial"/>
          <w:bCs/>
          <w:sz w:val="22"/>
        </w:rPr>
        <w:t>tiež</w:t>
      </w:r>
      <w:r w:rsidRPr="0022316F">
        <w:rPr>
          <w:rFonts w:ascii="Cambria" w:hAnsi="Cambria" w:cs="Arial"/>
          <w:bCs/>
          <w:sz w:val="22"/>
        </w:rPr>
        <w:t xml:space="preserve"> </w:t>
      </w:r>
      <w:r w:rsidRPr="000927A4">
        <w:rPr>
          <w:rFonts w:ascii="Cambria" w:hAnsi="Cambria" w:cs="Arial"/>
          <w:bCs/>
          <w:sz w:val="22"/>
        </w:rPr>
        <w:t>povinný zriadiť a udržiavať v platnosti odo dňa začatia prác na Diele</w:t>
      </w:r>
      <w:r w:rsidR="006F3CA2" w:rsidRPr="000927A4">
        <w:rPr>
          <w:rFonts w:ascii="Cambria" w:hAnsi="Cambria" w:cs="Arial"/>
          <w:bCs/>
          <w:sz w:val="22"/>
        </w:rPr>
        <w:t xml:space="preserve"> až do vydania </w:t>
      </w:r>
      <w:r w:rsidR="00AD53CD" w:rsidRPr="000927A4">
        <w:rPr>
          <w:rFonts w:ascii="Cambria" w:hAnsi="Cambria"/>
          <w:sz w:val="22"/>
        </w:rPr>
        <w:t>Preberacieho protokolu k poslednej časti Diela</w:t>
      </w:r>
      <w:r w:rsidR="006F3CA2" w:rsidRPr="000927A4">
        <w:rPr>
          <w:rFonts w:ascii="Cambria" w:hAnsi="Cambria" w:cs="Arial"/>
          <w:bCs/>
          <w:sz w:val="22"/>
        </w:rPr>
        <w:t xml:space="preserve">, </w:t>
      </w:r>
      <w:r w:rsidRPr="000927A4">
        <w:rPr>
          <w:rFonts w:ascii="Cambria" w:hAnsi="Cambria" w:cs="Arial"/>
          <w:bCs/>
          <w:sz w:val="22"/>
        </w:rPr>
        <w:t>poist</w:t>
      </w:r>
      <w:r w:rsidR="006F3CA2" w:rsidRPr="000927A4">
        <w:rPr>
          <w:rFonts w:ascii="Cambria" w:hAnsi="Cambria" w:cs="Arial"/>
          <w:bCs/>
          <w:sz w:val="22"/>
        </w:rPr>
        <w:t>enie</w:t>
      </w:r>
      <w:r w:rsidRPr="000927A4">
        <w:rPr>
          <w:rFonts w:ascii="Cambria" w:hAnsi="Cambria" w:cs="Arial"/>
          <w:bCs/>
          <w:sz w:val="22"/>
        </w:rPr>
        <w:t xml:space="preserve"> Diel</w:t>
      </w:r>
      <w:r w:rsidR="006F3CA2" w:rsidRPr="000927A4">
        <w:rPr>
          <w:rFonts w:ascii="Cambria" w:hAnsi="Cambria" w:cs="Arial"/>
          <w:bCs/>
          <w:sz w:val="22"/>
        </w:rPr>
        <w:t>a</w:t>
      </w:r>
      <w:r w:rsidRPr="000927A4">
        <w:rPr>
          <w:rFonts w:ascii="Cambria" w:hAnsi="Cambria" w:cs="Arial"/>
          <w:bCs/>
          <w:sz w:val="22"/>
        </w:rPr>
        <w:t xml:space="preserve"> </w:t>
      </w:r>
      <w:r w:rsidR="006F3CA2" w:rsidRPr="000927A4">
        <w:rPr>
          <w:rFonts w:ascii="Cambria" w:hAnsi="Cambria" w:cs="Arial"/>
          <w:bCs/>
          <w:sz w:val="22"/>
        </w:rPr>
        <w:t xml:space="preserve">minimálne vo výške </w:t>
      </w:r>
      <w:r w:rsidRPr="000927A4">
        <w:rPr>
          <w:rFonts w:ascii="Cambria" w:hAnsi="Cambria" w:cs="Arial"/>
          <w:bCs/>
          <w:sz w:val="22"/>
        </w:rPr>
        <w:t>Zmluvnej ceny</w:t>
      </w:r>
      <w:r w:rsidR="006F3CA2" w:rsidRPr="000927A4">
        <w:rPr>
          <w:rFonts w:ascii="Cambria" w:hAnsi="Cambria" w:cs="Arial"/>
          <w:bCs/>
          <w:sz w:val="22"/>
        </w:rPr>
        <w:t>.</w:t>
      </w:r>
      <w:r w:rsidRPr="000927A4">
        <w:rPr>
          <w:rFonts w:ascii="Cambria" w:hAnsi="Cambria" w:cs="Arial"/>
          <w:bCs/>
          <w:sz w:val="22"/>
        </w:rPr>
        <w:t xml:space="preserve"> </w:t>
      </w:r>
      <w:r w:rsidR="006F3CA2" w:rsidRPr="000927A4">
        <w:rPr>
          <w:rFonts w:ascii="Cambria" w:hAnsi="Cambria" w:cs="Arial"/>
          <w:bCs/>
          <w:sz w:val="22"/>
        </w:rPr>
        <w:t xml:space="preserve">Takéto poistenie bude kryť </w:t>
      </w:r>
      <w:r w:rsidR="00D40C5A" w:rsidRPr="000927A4">
        <w:rPr>
          <w:rFonts w:ascii="Cambria" w:hAnsi="Cambria" w:cs="Arial"/>
          <w:bCs/>
          <w:sz w:val="22"/>
        </w:rPr>
        <w:t xml:space="preserve">v rozsahu v akom je to v danom odvetví bežné všetky </w:t>
      </w:r>
      <w:r w:rsidRPr="000927A4">
        <w:rPr>
          <w:rFonts w:ascii="Cambria" w:hAnsi="Cambria" w:cs="Arial"/>
          <w:bCs/>
          <w:sz w:val="22"/>
        </w:rPr>
        <w:t>prípad</w:t>
      </w:r>
      <w:r w:rsidR="00D40C5A" w:rsidRPr="000927A4">
        <w:rPr>
          <w:rFonts w:ascii="Cambria" w:hAnsi="Cambria" w:cs="Arial"/>
          <w:bCs/>
          <w:sz w:val="22"/>
        </w:rPr>
        <w:t>y</w:t>
      </w:r>
      <w:r w:rsidRPr="000927A4">
        <w:rPr>
          <w:rFonts w:ascii="Cambria" w:hAnsi="Cambria" w:cs="Arial"/>
          <w:bCs/>
          <w:sz w:val="22"/>
        </w:rPr>
        <w:t xml:space="preserve"> poškodenia</w:t>
      </w:r>
      <w:r w:rsidRPr="0022316F">
        <w:rPr>
          <w:rFonts w:ascii="Cambria" w:hAnsi="Cambria" w:cs="Arial"/>
          <w:bCs/>
          <w:sz w:val="22"/>
        </w:rPr>
        <w:t>, zničenia, straty, odcudzenia alebo iných škôd</w:t>
      </w:r>
      <w:r w:rsidR="00D40C5A">
        <w:rPr>
          <w:rFonts w:ascii="Cambria" w:hAnsi="Cambria" w:cs="Arial"/>
          <w:bCs/>
          <w:sz w:val="22"/>
        </w:rPr>
        <w:t xml:space="preserve"> na Diele</w:t>
      </w:r>
      <w:r w:rsidRPr="0022316F">
        <w:rPr>
          <w:rFonts w:ascii="Cambria" w:hAnsi="Cambria" w:cs="Arial"/>
          <w:bCs/>
          <w:sz w:val="22"/>
        </w:rPr>
        <w:t>.</w:t>
      </w:r>
      <w:r w:rsidR="009B7F86" w:rsidRPr="009B7F86">
        <w:rPr>
          <w:rFonts w:ascii="Cambria" w:hAnsi="Cambria" w:cs="Arial"/>
          <w:bCs/>
          <w:sz w:val="22"/>
        </w:rPr>
        <w:t xml:space="preserve"> </w:t>
      </w:r>
      <w:r w:rsidR="009B7F86" w:rsidRPr="009E2BE0">
        <w:rPr>
          <w:rFonts w:ascii="Cambria" w:hAnsi="Cambria" w:cs="Arial"/>
          <w:bCs/>
          <w:sz w:val="22"/>
        </w:rPr>
        <w:t xml:space="preserve">Zhotoviteľ predloží kópiu </w:t>
      </w:r>
      <w:r w:rsidR="009B7F86">
        <w:rPr>
          <w:rFonts w:ascii="Cambria" w:hAnsi="Cambria" w:cs="Arial"/>
          <w:bCs/>
          <w:sz w:val="22"/>
        </w:rPr>
        <w:t>uvedených poistných zmlúv</w:t>
      </w:r>
      <w:r w:rsidR="009B7F86" w:rsidRPr="009E2BE0">
        <w:rPr>
          <w:rFonts w:ascii="Cambria" w:hAnsi="Cambria" w:cs="Arial"/>
          <w:bCs/>
          <w:sz w:val="22"/>
        </w:rPr>
        <w:t xml:space="preserve"> alebo iný rovnocenný doklad preukazujúci platnosť poistenia podľa tohoto bodu </w:t>
      </w:r>
      <w:r w:rsidR="009B7F86">
        <w:rPr>
          <w:rFonts w:ascii="Cambria" w:hAnsi="Cambria" w:cs="Arial"/>
          <w:bCs/>
          <w:sz w:val="22"/>
        </w:rPr>
        <w:t>pred začatím prác na Diele.</w:t>
      </w:r>
    </w:p>
    <w:p w14:paraId="5C3FCCB7" w14:textId="7FEC688E" w:rsidR="0022316F" w:rsidRDefault="009B7F86" w:rsidP="003C1267">
      <w:pPr>
        <w:numPr>
          <w:ilvl w:val="2"/>
          <w:numId w:val="16"/>
        </w:numPr>
        <w:spacing w:before="0" w:after="120" w:line="240" w:lineRule="auto"/>
        <w:jc w:val="both"/>
        <w:rPr>
          <w:rFonts w:ascii="Cambria" w:hAnsi="Cambria" w:cs="Arial"/>
          <w:bCs/>
          <w:sz w:val="22"/>
        </w:rPr>
      </w:pPr>
      <w:r>
        <w:rPr>
          <w:rFonts w:ascii="Cambria" w:hAnsi="Cambria" w:cs="Arial"/>
          <w:bCs/>
          <w:sz w:val="22"/>
        </w:rPr>
        <w:t xml:space="preserve">Zhotoviteľ </w:t>
      </w:r>
      <w:r w:rsidR="00D40C5A" w:rsidRPr="00ED698F">
        <w:rPr>
          <w:rFonts w:ascii="Cambria" w:hAnsi="Cambria" w:cs="Arial"/>
          <w:bCs/>
          <w:sz w:val="22"/>
        </w:rPr>
        <w:t xml:space="preserve">nesmie uskutočniť ani opomenúť nič, čo by mohlo viesť k neplatnosti alebo </w:t>
      </w:r>
      <w:proofErr w:type="spellStart"/>
      <w:r w:rsidR="00D40C5A" w:rsidRPr="00ED698F">
        <w:rPr>
          <w:rFonts w:ascii="Cambria" w:hAnsi="Cambria" w:cs="Arial"/>
          <w:bCs/>
          <w:sz w:val="22"/>
        </w:rPr>
        <w:t>napadnuteľnosti</w:t>
      </w:r>
      <w:proofErr w:type="spellEnd"/>
      <w:r w:rsidR="00D40C5A" w:rsidRPr="00ED698F">
        <w:rPr>
          <w:rFonts w:ascii="Cambria" w:hAnsi="Cambria" w:cs="Arial"/>
          <w:bCs/>
          <w:sz w:val="22"/>
        </w:rPr>
        <w:t xml:space="preserve"> </w:t>
      </w:r>
      <w:r>
        <w:rPr>
          <w:rFonts w:ascii="Cambria" w:hAnsi="Cambria" w:cs="Arial"/>
          <w:bCs/>
          <w:sz w:val="22"/>
        </w:rPr>
        <w:t>uvedených poistných zmlúv</w:t>
      </w:r>
      <w:r w:rsidR="00D40C5A" w:rsidRPr="00ED698F">
        <w:rPr>
          <w:rFonts w:ascii="Cambria" w:hAnsi="Cambria" w:cs="Arial"/>
          <w:bCs/>
          <w:sz w:val="22"/>
        </w:rPr>
        <w:t xml:space="preserve"> alebo neposkytnutiu či obmedzeniu poistného plnenia</w:t>
      </w:r>
      <w:r w:rsidR="00D40C5A">
        <w:rPr>
          <w:rFonts w:ascii="Cambria" w:hAnsi="Cambria" w:cs="Arial"/>
          <w:bCs/>
          <w:sz w:val="22"/>
        </w:rPr>
        <w:t>.</w:t>
      </w:r>
    </w:p>
    <w:p w14:paraId="2B74164F" w14:textId="26D1C8EE" w:rsidR="00B277EE" w:rsidRPr="00B277EE" w:rsidRDefault="00B277EE" w:rsidP="00B277EE">
      <w:pPr>
        <w:numPr>
          <w:ilvl w:val="2"/>
          <w:numId w:val="16"/>
        </w:numPr>
        <w:spacing w:before="0" w:after="120" w:line="240" w:lineRule="auto"/>
        <w:jc w:val="both"/>
        <w:rPr>
          <w:rFonts w:ascii="Cambria" w:hAnsi="Cambria" w:cs="Arial"/>
          <w:bCs/>
          <w:sz w:val="22"/>
        </w:rPr>
      </w:pPr>
      <w:r w:rsidRPr="00B277EE">
        <w:rPr>
          <w:rFonts w:ascii="Cambria" w:hAnsi="Cambria" w:cs="Arial"/>
          <w:bCs/>
          <w:sz w:val="22"/>
        </w:rPr>
        <w:lastRenderedPageBreak/>
        <w:t xml:space="preserve">V prípade, ak </w:t>
      </w:r>
      <w:r>
        <w:rPr>
          <w:rFonts w:ascii="Cambria" w:hAnsi="Cambria" w:cs="Arial"/>
          <w:bCs/>
          <w:sz w:val="22"/>
        </w:rPr>
        <w:t>Zhotoviteľ poruš</w:t>
      </w:r>
      <w:r w:rsidR="00FF0158">
        <w:rPr>
          <w:rFonts w:ascii="Cambria" w:hAnsi="Cambria" w:cs="Arial"/>
          <w:bCs/>
          <w:sz w:val="22"/>
        </w:rPr>
        <w:t>í</w:t>
      </w:r>
      <w:r>
        <w:rPr>
          <w:rFonts w:ascii="Cambria" w:hAnsi="Cambria" w:cs="Arial"/>
          <w:bCs/>
          <w:sz w:val="22"/>
        </w:rPr>
        <w:t xml:space="preserve"> svoju povinnosť zriadiť a/alebo udržiavať poisteni</w:t>
      </w:r>
      <w:r w:rsidR="00FF0158">
        <w:rPr>
          <w:rFonts w:ascii="Cambria" w:hAnsi="Cambria" w:cs="Arial"/>
          <w:bCs/>
          <w:sz w:val="22"/>
        </w:rPr>
        <w:t>e Diela</w:t>
      </w:r>
      <w:r>
        <w:rPr>
          <w:rFonts w:ascii="Cambria" w:hAnsi="Cambria" w:cs="Arial"/>
          <w:bCs/>
          <w:sz w:val="22"/>
        </w:rPr>
        <w:t xml:space="preserve"> podľa tejto Zmluvy</w:t>
      </w:r>
      <w:r w:rsidRPr="00B277EE">
        <w:rPr>
          <w:rFonts w:ascii="Cambria" w:hAnsi="Cambria" w:cs="Arial"/>
          <w:bCs/>
          <w:sz w:val="22"/>
        </w:rPr>
        <w:t xml:space="preserve"> je</w:t>
      </w:r>
      <w:r>
        <w:rPr>
          <w:rFonts w:ascii="Cambria" w:hAnsi="Cambria" w:cs="Arial"/>
          <w:bCs/>
          <w:sz w:val="22"/>
        </w:rPr>
        <w:t xml:space="preserve"> </w:t>
      </w:r>
      <w:r w:rsidRPr="00B277EE">
        <w:rPr>
          <w:rFonts w:ascii="Cambria" w:hAnsi="Cambria" w:cs="Arial"/>
          <w:bCs/>
          <w:sz w:val="22"/>
        </w:rPr>
        <w:t xml:space="preserve">Objednávateľ oprávnený poistiť zhotovované Dielo na náklady </w:t>
      </w:r>
      <w:r w:rsidR="00FF0158">
        <w:rPr>
          <w:rFonts w:ascii="Cambria" w:hAnsi="Cambria" w:cs="Arial"/>
          <w:bCs/>
          <w:sz w:val="22"/>
        </w:rPr>
        <w:t>Zhotoviteľa</w:t>
      </w:r>
      <w:r w:rsidRPr="00B277EE">
        <w:rPr>
          <w:rFonts w:ascii="Cambria" w:hAnsi="Cambria" w:cs="Arial"/>
          <w:bCs/>
          <w:sz w:val="22"/>
        </w:rPr>
        <w:t xml:space="preserve"> sám</w:t>
      </w:r>
      <w:r w:rsidR="00FF0158">
        <w:rPr>
          <w:rFonts w:ascii="Cambria" w:hAnsi="Cambria" w:cs="Arial"/>
          <w:bCs/>
          <w:sz w:val="22"/>
        </w:rPr>
        <w:t xml:space="preserve"> na náklady Zhotoviteľa</w:t>
      </w:r>
      <w:r w:rsidRPr="00B277EE">
        <w:rPr>
          <w:rFonts w:ascii="Cambria" w:hAnsi="Cambria" w:cs="Arial"/>
          <w:bCs/>
          <w:sz w:val="22"/>
        </w:rPr>
        <w:t>.</w:t>
      </w:r>
    </w:p>
    <w:p w14:paraId="6C670EFD" w14:textId="7A7A6D2C" w:rsidR="00862FF2" w:rsidRPr="004842F0" w:rsidRDefault="00862FF2" w:rsidP="00426C94">
      <w:pPr>
        <w:numPr>
          <w:ilvl w:val="1"/>
          <w:numId w:val="16"/>
        </w:numPr>
        <w:spacing w:before="0" w:after="120" w:line="240" w:lineRule="auto"/>
        <w:jc w:val="both"/>
        <w:rPr>
          <w:rFonts w:ascii="Cambria" w:hAnsi="Cambria"/>
          <w:b/>
          <w:sz w:val="22"/>
        </w:rPr>
      </w:pPr>
      <w:bookmarkStart w:id="94" w:name="_Ref19801270"/>
      <w:r w:rsidRPr="004842F0">
        <w:rPr>
          <w:rFonts w:ascii="Cambria" w:hAnsi="Cambria"/>
          <w:b/>
          <w:sz w:val="22"/>
        </w:rPr>
        <w:t>Banková záruka</w:t>
      </w:r>
      <w:bookmarkEnd w:id="92"/>
      <w:bookmarkEnd w:id="94"/>
    </w:p>
    <w:p w14:paraId="783BAFEA" w14:textId="5812FFA1" w:rsidR="00C57D5E" w:rsidRDefault="00862FF2" w:rsidP="00426C94">
      <w:pPr>
        <w:numPr>
          <w:ilvl w:val="2"/>
          <w:numId w:val="16"/>
        </w:numPr>
        <w:spacing w:before="0" w:after="120" w:line="240" w:lineRule="auto"/>
        <w:jc w:val="both"/>
        <w:rPr>
          <w:rFonts w:ascii="Cambria" w:hAnsi="Cambria"/>
          <w:color w:val="auto"/>
          <w:sz w:val="22"/>
        </w:rPr>
      </w:pPr>
      <w:bookmarkStart w:id="95" w:name="_Ref485645101"/>
      <w:r w:rsidRPr="004842F0">
        <w:rPr>
          <w:rFonts w:ascii="Cambria" w:hAnsi="Cambria"/>
          <w:color w:val="auto"/>
          <w:sz w:val="22"/>
        </w:rPr>
        <w:t xml:space="preserve">Zhotoviteľ je do </w:t>
      </w:r>
      <w:r w:rsidR="00ED698F">
        <w:rPr>
          <w:rFonts w:ascii="Cambria" w:hAnsi="Cambria"/>
          <w:color w:val="auto"/>
          <w:sz w:val="22"/>
        </w:rPr>
        <w:t>pätnástich</w:t>
      </w:r>
      <w:r w:rsidRPr="004842F0">
        <w:rPr>
          <w:rFonts w:ascii="Cambria" w:hAnsi="Cambria"/>
          <w:color w:val="auto"/>
          <w:sz w:val="22"/>
        </w:rPr>
        <w:t xml:space="preserve"> (</w:t>
      </w:r>
      <w:r w:rsidR="00ED698F">
        <w:rPr>
          <w:rFonts w:ascii="Cambria" w:hAnsi="Cambria"/>
          <w:color w:val="auto"/>
          <w:sz w:val="22"/>
        </w:rPr>
        <w:t>15</w:t>
      </w:r>
      <w:r w:rsidRPr="004842F0">
        <w:rPr>
          <w:rFonts w:ascii="Cambria" w:hAnsi="Cambria"/>
          <w:color w:val="auto"/>
          <w:sz w:val="22"/>
        </w:rPr>
        <w:t>) dní odo dňa nadobudnutia účinnosti tejto Zmluvy povinný v</w:t>
      </w:r>
      <w:r w:rsidRPr="004842F0">
        <w:rPr>
          <w:rFonts w:ascii="Cambria" w:hAnsi="Cambria" w:cs="Calibri"/>
          <w:color w:val="auto"/>
          <w:sz w:val="22"/>
        </w:rPr>
        <w:t> </w:t>
      </w:r>
      <w:r w:rsidRPr="004842F0">
        <w:rPr>
          <w:rFonts w:ascii="Cambria" w:hAnsi="Cambria"/>
          <w:color w:val="auto"/>
          <w:sz w:val="22"/>
        </w:rPr>
        <w:t>prospech Objedn</w:t>
      </w:r>
      <w:r w:rsidRPr="004842F0">
        <w:rPr>
          <w:rFonts w:ascii="Cambria" w:hAnsi="Cambria" w:cs="Proba Pro"/>
          <w:color w:val="auto"/>
          <w:sz w:val="22"/>
        </w:rPr>
        <w:t>á</w:t>
      </w:r>
      <w:r w:rsidRPr="004842F0">
        <w:rPr>
          <w:rFonts w:ascii="Cambria" w:hAnsi="Cambria"/>
          <w:color w:val="auto"/>
          <w:sz w:val="22"/>
        </w:rPr>
        <w:t>vate</w:t>
      </w:r>
      <w:r w:rsidRPr="004842F0">
        <w:rPr>
          <w:rFonts w:ascii="Cambria" w:hAnsi="Cambria" w:cs="Proba Pro"/>
          <w:color w:val="auto"/>
          <w:sz w:val="22"/>
        </w:rPr>
        <w:t>ľ</w:t>
      </w:r>
      <w:r w:rsidRPr="004842F0">
        <w:rPr>
          <w:rFonts w:ascii="Cambria" w:hAnsi="Cambria"/>
          <w:color w:val="auto"/>
          <w:sz w:val="22"/>
        </w:rPr>
        <w:t xml:space="preserve">a pre </w:t>
      </w:r>
      <w:r w:rsidRPr="004842F0">
        <w:rPr>
          <w:rFonts w:ascii="Cambria" w:hAnsi="Cambria" w:cs="Proba Pro"/>
          <w:color w:val="auto"/>
          <w:sz w:val="22"/>
        </w:rPr>
        <w:t>úč</w:t>
      </w:r>
      <w:r w:rsidRPr="004842F0">
        <w:rPr>
          <w:rFonts w:ascii="Cambria" w:hAnsi="Cambria"/>
          <w:color w:val="auto"/>
          <w:sz w:val="22"/>
        </w:rPr>
        <w:t>ely krytia n</w:t>
      </w:r>
      <w:r w:rsidRPr="004842F0">
        <w:rPr>
          <w:rFonts w:ascii="Cambria" w:hAnsi="Cambria" w:cs="Proba Pro"/>
          <w:color w:val="auto"/>
          <w:sz w:val="22"/>
        </w:rPr>
        <w:t>á</w:t>
      </w:r>
      <w:r w:rsidRPr="004842F0">
        <w:rPr>
          <w:rFonts w:ascii="Cambria" w:hAnsi="Cambria"/>
          <w:color w:val="auto"/>
          <w:sz w:val="22"/>
        </w:rPr>
        <w:t>rokov Objedn</w:t>
      </w:r>
      <w:r w:rsidRPr="004842F0">
        <w:rPr>
          <w:rFonts w:ascii="Cambria" w:hAnsi="Cambria" w:cs="Proba Pro"/>
          <w:color w:val="auto"/>
          <w:sz w:val="22"/>
        </w:rPr>
        <w:t>á</w:t>
      </w:r>
      <w:r w:rsidRPr="004842F0">
        <w:rPr>
          <w:rFonts w:ascii="Cambria" w:hAnsi="Cambria"/>
          <w:color w:val="auto"/>
          <w:sz w:val="22"/>
        </w:rPr>
        <w:t>vate</w:t>
      </w:r>
      <w:r w:rsidRPr="004842F0">
        <w:rPr>
          <w:rFonts w:ascii="Cambria" w:hAnsi="Cambria" w:cs="Proba Pro"/>
          <w:color w:val="auto"/>
          <w:sz w:val="22"/>
        </w:rPr>
        <w:t>ľ</w:t>
      </w:r>
      <w:r w:rsidRPr="004842F0">
        <w:rPr>
          <w:rFonts w:ascii="Cambria" w:hAnsi="Cambria"/>
          <w:color w:val="auto"/>
          <w:sz w:val="22"/>
        </w:rPr>
        <w:t>a vo</w:t>
      </w:r>
      <w:r w:rsidRPr="004842F0">
        <w:rPr>
          <w:rFonts w:ascii="Cambria" w:hAnsi="Cambria" w:cs="Proba Pro"/>
          <w:color w:val="auto"/>
          <w:sz w:val="22"/>
        </w:rPr>
        <w:t>č</w:t>
      </w:r>
      <w:r w:rsidRPr="004842F0">
        <w:rPr>
          <w:rFonts w:ascii="Cambria" w:hAnsi="Cambria"/>
          <w:color w:val="auto"/>
          <w:sz w:val="22"/>
        </w:rPr>
        <w:t>i Zhotovite</w:t>
      </w:r>
      <w:r w:rsidRPr="004842F0">
        <w:rPr>
          <w:rFonts w:ascii="Cambria" w:hAnsi="Cambria" w:cs="Proba Pro"/>
          <w:color w:val="auto"/>
          <w:sz w:val="22"/>
        </w:rPr>
        <w:t>ľ</w:t>
      </w:r>
      <w:r w:rsidRPr="004842F0">
        <w:rPr>
          <w:rFonts w:ascii="Cambria" w:hAnsi="Cambria"/>
          <w:color w:val="auto"/>
          <w:sz w:val="22"/>
        </w:rPr>
        <w:t>ovi pod</w:t>
      </w:r>
      <w:r w:rsidRPr="004842F0">
        <w:rPr>
          <w:rFonts w:ascii="Cambria" w:hAnsi="Cambria" w:cs="Proba Pro"/>
          <w:color w:val="auto"/>
          <w:sz w:val="22"/>
        </w:rPr>
        <w:t>ľ</w:t>
      </w:r>
      <w:r w:rsidRPr="004842F0">
        <w:rPr>
          <w:rFonts w:ascii="Cambria" w:hAnsi="Cambria"/>
          <w:color w:val="auto"/>
          <w:sz w:val="22"/>
        </w:rPr>
        <w:t>a tejto Zmluvy zriadi</w:t>
      </w:r>
      <w:r w:rsidRPr="004842F0">
        <w:rPr>
          <w:rFonts w:ascii="Cambria" w:hAnsi="Cambria" w:cs="Proba Pro"/>
          <w:color w:val="auto"/>
          <w:sz w:val="22"/>
        </w:rPr>
        <w:t>ť</w:t>
      </w:r>
      <w:r w:rsidRPr="004842F0">
        <w:rPr>
          <w:rFonts w:ascii="Cambria" w:hAnsi="Cambria"/>
          <w:color w:val="auto"/>
          <w:sz w:val="22"/>
        </w:rPr>
        <w:t xml:space="preserve"> bankov</w:t>
      </w:r>
      <w:r w:rsidRPr="004842F0">
        <w:rPr>
          <w:rFonts w:ascii="Cambria" w:hAnsi="Cambria" w:cs="Proba Pro"/>
          <w:color w:val="auto"/>
          <w:sz w:val="22"/>
        </w:rPr>
        <w:t>ú</w:t>
      </w:r>
      <w:r w:rsidRPr="004842F0">
        <w:rPr>
          <w:rFonts w:ascii="Cambria" w:hAnsi="Cambria"/>
          <w:color w:val="auto"/>
          <w:sz w:val="22"/>
        </w:rPr>
        <w:t xml:space="preserve"> z</w:t>
      </w:r>
      <w:r w:rsidRPr="004842F0">
        <w:rPr>
          <w:rFonts w:ascii="Cambria" w:hAnsi="Cambria" w:cs="Proba Pro"/>
          <w:color w:val="auto"/>
          <w:sz w:val="22"/>
        </w:rPr>
        <w:t>á</w:t>
      </w:r>
      <w:r w:rsidRPr="004842F0">
        <w:rPr>
          <w:rFonts w:ascii="Cambria" w:hAnsi="Cambria"/>
          <w:color w:val="auto"/>
          <w:sz w:val="22"/>
        </w:rPr>
        <w:t>ruku, ktorá bude vyhovovať nižšie stanoveným požiadavkám (ďalej aj ako „</w:t>
      </w:r>
      <w:r w:rsidRPr="004842F0">
        <w:rPr>
          <w:rFonts w:ascii="Cambria" w:hAnsi="Cambria"/>
          <w:b/>
          <w:color w:val="auto"/>
          <w:sz w:val="22"/>
        </w:rPr>
        <w:t>Banková záruka</w:t>
      </w:r>
      <w:r w:rsidRPr="004842F0">
        <w:rPr>
          <w:rFonts w:ascii="Cambria" w:hAnsi="Cambria"/>
          <w:color w:val="auto"/>
          <w:sz w:val="22"/>
        </w:rPr>
        <w:t>“). Z</w:t>
      </w:r>
      <w:r w:rsidRPr="004842F0">
        <w:rPr>
          <w:rFonts w:ascii="Cambria" w:hAnsi="Cambria" w:cs="Calibri"/>
          <w:color w:val="auto"/>
          <w:sz w:val="22"/>
        </w:rPr>
        <w:t> </w:t>
      </w:r>
      <w:r w:rsidRPr="004842F0">
        <w:rPr>
          <w:rFonts w:ascii="Cambria" w:hAnsi="Cambria"/>
          <w:color w:val="auto"/>
          <w:sz w:val="22"/>
        </w:rPr>
        <w:t>Bankovej z</w:t>
      </w:r>
      <w:r w:rsidRPr="004842F0">
        <w:rPr>
          <w:rFonts w:ascii="Cambria" w:hAnsi="Cambria" w:cs="Proba Pro"/>
          <w:color w:val="auto"/>
          <w:sz w:val="22"/>
        </w:rPr>
        <w:t>á</w:t>
      </w:r>
      <w:r w:rsidRPr="004842F0">
        <w:rPr>
          <w:rFonts w:ascii="Cambria" w:hAnsi="Cambria"/>
          <w:color w:val="auto"/>
          <w:sz w:val="22"/>
        </w:rPr>
        <w:t>ruky mus</w:t>
      </w:r>
      <w:r w:rsidRPr="004842F0">
        <w:rPr>
          <w:rFonts w:ascii="Cambria" w:hAnsi="Cambria" w:cs="Proba Pro"/>
          <w:color w:val="auto"/>
          <w:sz w:val="22"/>
        </w:rPr>
        <w:t>í</w:t>
      </w:r>
      <w:r w:rsidRPr="004842F0">
        <w:rPr>
          <w:rFonts w:ascii="Cambria" w:hAnsi="Cambria"/>
          <w:color w:val="auto"/>
          <w:sz w:val="22"/>
        </w:rPr>
        <w:t xml:space="preserve"> vypl</w:t>
      </w:r>
      <w:r w:rsidRPr="004842F0">
        <w:rPr>
          <w:rFonts w:ascii="Cambria" w:hAnsi="Cambria" w:cs="Proba Pro"/>
          <w:color w:val="auto"/>
          <w:sz w:val="22"/>
        </w:rPr>
        <w:t>ý</w:t>
      </w:r>
      <w:r w:rsidRPr="004842F0">
        <w:rPr>
          <w:rFonts w:ascii="Cambria" w:hAnsi="Cambria"/>
          <w:color w:val="auto"/>
          <w:sz w:val="22"/>
        </w:rPr>
        <w:t>va</w:t>
      </w:r>
      <w:r w:rsidRPr="004842F0">
        <w:rPr>
          <w:rFonts w:ascii="Cambria" w:hAnsi="Cambria" w:cs="Proba Pro"/>
          <w:color w:val="auto"/>
          <w:sz w:val="22"/>
        </w:rPr>
        <w:t>ť</w:t>
      </w:r>
      <w:r w:rsidRPr="004842F0">
        <w:rPr>
          <w:rFonts w:ascii="Cambria" w:hAnsi="Cambria"/>
          <w:color w:val="auto"/>
          <w:sz w:val="22"/>
        </w:rPr>
        <w:t xml:space="preserve"> z</w:t>
      </w:r>
      <w:r w:rsidRPr="004842F0">
        <w:rPr>
          <w:rFonts w:ascii="Cambria" w:hAnsi="Cambria" w:cs="Proba Pro"/>
          <w:color w:val="auto"/>
          <w:sz w:val="22"/>
        </w:rPr>
        <w:t>á</w:t>
      </w:r>
      <w:r w:rsidRPr="004842F0">
        <w:rPr>
          <w:rFonts w:ascii="Cambria" w:hAnsi="Cambria"/>
          <w:color w:val="auto"/>
          <w:sz w:val="22"/>
        </w:rPr>
        <w:t>v</w:t>
      </w:r>
      <w:r w:rsidRPr="004842F0">
        <w:rPr>
          <w:rFonts w:ascii="Cambria" w:hAnsi="Cambria" w:cs="Proba Pro"/>
          <w:color w:val="auto"/>
          <w:sz w:val="22"/>
        </w:rPr>
        <w:t>ä</w:t>
      </w:r>
      <w:r w:rsidRPr="004842F0">
        <w:rPr>
          <w:rFonts w:ascii="Cambria" w:hAnsi="Cambria"/>
          <w:color w:val="auto"/>
          <w:sz w:val="22"/>
        </w:rPr>
        <w:t>zok banky, ktor</w:t>
      </w:r>
      <w:r w:rsidRPr="004842F0">
        <w:rPr>
          <w:rFonts w:ascii="Cambria" w:hAnsi="Cambria" w:cs="Proba Pro"/>
          <w:color w:val="auto"/>
          <w:sz w:val="22"/>
        </w:rPr>
        <w:t>á</w:t>
      </w:r>
      <w:r w:rsidRPr="004842F0">
        <w:rPr>
          <w:rFonts w:ascii="Cambria" w:hAnsi="Cambria"/>
          <w:color w:val="auto"/>
          <w:sz w:val="22"/>
        </w:rPr>
        <w:t xml:space="preserve"> vystavila Bankov</w:t>
      </w:r>
      <w:r w:rsidRPr="004842F0">
        <w:rPr>
          <w:rFonts w:ascii="Cambria" w:hAnsi="Cambria" w:cs="Proba Pro"/>
          <w:color w:val="auto"/>
          <w:sz w:val="22"/>
        </w:rPr>
        <w:t>ú</w:t>
      </w:r>
      <w:r w:rsidRPr="004842F0">
        <w:rPr>
          <w:rFonts w:ascii="Cambria" w:hAnsi="Cambria"/>
          <w:color w:val="auto"/>
          <w:sz w:val="22"/>
        </w:rPr>
        <w:t xml:space="preserve"> z</w:t>
      </w:r>
      <w:r w:rsidRPr="004842F0">
        <w:rPr>
          <w:rFonts w:ascii="Cambria" w:hAnsi="Cambria" w:cs="Proba Pro"/>
          <w:color w:val="auto"/>
          <w:sz w:val="22"/>
        </w:rPr>
        <w:t>á</w:t>
      </w:r>
      <w:r w:rsidRPr="004842F0">
        <w:rPr>
          <w:rFonts w:ascii="Cambria" w:hAnsi="Cambria"/>
          <w:color w:val="auto"/>
          <w:sz w:val="22"/>
        </w:rPr>
        <w:t xml:space="preserve">ruku, </w:t>
      </w:r>
      <w:r w:rsidRPr="004842F0">
        <w:rPr>
          <w:rFonts w:ascii="Cambria" w:hAnsi="Cambria" w:cs="Proba Pro"/>
          <w:color w:val="auto"/>
          <w:sz w:val="22"/>
        </w:rPr>
        <w:t>ž</w:t>
      </w:r>
      <w:r w:rsidRPr="004842F0">
        <w:rPr>
          <w:rFonts w:ascii="Cambria" w:hAnsi="Cambria"/>
          <w:color w:val="auto"/>
          <w:sz w:val="22"/>
        </w:rPr>
        <w:t>e na prv</w:t>
      </w:r>
      <w:r w:rsidRPr="004842F0">
        <w:rPr>
          <w:rFonts w:ascii="Cambria" w:hAnsi="Cambria" w:cs="Proba Pro"/>
          <w:color w:val="auto"/>
          <w:sz w:val="22"/>
        </w:rPr>
        <w:t>é</w:t>
      </w:r>
      <w:r w:rsidRPr="004842F0">
        <w:rPr>
          <w:rFonts w:ascii="Cambria" w:hAnsi="Cambria"/>
          <w:color w:val="auto"/>
          <w:sz w:val="22"/>
        </w:rPr>
        <w:t xml:space="preserve"> po</w:t>
      </w:r>
      <w:r w:rsidRPr="004842F0">
        <w:rPr>
          <w:rFonts w:ascii="Cambria" w:hAnsi="Cambria" w:cs="Proba Pro"/>
          <w:color w:val="auto"/>
          <w:sz w:val="22"/>
        </w:rPr>
        <w:t>ž</w:t>
      </w:r>
      <w:r w:rsidRPr="004842F0">
        <w:rPr>
          <w:rFonts w:ascii="Cambria" w:hAnsi="Cambria"/>
          <w:color w:val="auto"/>
          <w:sz w:val="22"/>
        </w:rPr>
        <w:t>iadanie zaplat</w:t>
      </w:r>
      <w:r w:rsidRPr="004842F0">
        <w:rPr>
          <w:rFonts w:ascii="Cambria" w:hAnsi="Cambria" w:cs="Proba Pro"/>
          <w:color w:val="auto"/>
          <w:sz w:val="22"/>
        </w:rPr>
        <w:t>í</w:t>
      </w:r>
      <w:r w:rsidRPr="004842F0">
        <w:rPr>
          <w:rFonts w:ascii="Cambria" w:hAnsi="Cambria"/>
          <w:color w:val="auto"/>
          <w:sz w:val="22"/>
        </w:rPr>
        <w:t xml:space="preserve"> Objedn</w:t>
      </w:r>
      <w:r w:rsidRPr="004842F0">
        <w:rPr>
          <w:rFonts w:ascii="Cambria" w:hAnsi="Cambria" w:cs="Proba Pro"/>
          <w:color w:val="auto"/>
          <w:sz w:val="22"/>
        </w:rPr>
        <w:t>á</w:t>
      </w:r>
      <w:r w:rsidRPr="004842F0">
        <w:rPr>
          <w:rFonts w:ascii="Cambria" w:hAnsi="Cambria"/>
          <w:color w:val="auto"/>
          <w:sz w:val="22"/>
        </w:rPr>
        <w:t>vate</w:t>
      </w:r>
      <w:r w:rsidRPr="004842F0">
        <w:rPr>
          <w:rFonts w:ascii="Cambria" w:hAnsi="Cambria" w:cs="Proba Pro"/>
          <w:color w:val="auto"/>
          <w:sz w:val="22"/>
        </w:rPr>
        <w:t>ľ</w:t>
      </w:r>
      <w:r w:rsidRPr="004842F0">
        <w:rPr>
          <w:rFonts w:ascii="Cambria" w:hAnsi="Cambria"/>
          <w:color w:val="auto"/>
          <w:sz w:val="22"/>
        </w:rPr>
        <w:t>ovi ak</w:t>
      </w:r>
      <w:r w:rsidRPr="004842F0">
        <w:rPr>
          <w:rFonts w:ascii="Cambria" w:hAnsi="Cambria" w:cs="Proba Pro"/>
          <w:color w:val="auto"/>
          <w:sz w:val="22"/>
        </w:rPr>
        <w:t>ú</w:t>
      </w:r>
      <w:r w:rsidRPr="004842F0">
        <w:rPr>
          <w:rFonts w:ascii="Cambria" w:hAnsi="Cambria"/>
          <w:color w:val="auto"/>
          <w:sz w:val="22"/>
        </w:rPr>
        <w:t>ko</w:t>
      </w:r>
      <w:r w:rsidRPr="004842F0">
        <w:rPr>
          <w:rFonts w:ascii="Cambria" w:hAnsi="Cambria" w:cs="Proba Pro"/>
          <w:color w:val="auto"/>
          <w:sz w:val="22"/>
        </w:rPr>
        <w:t>ľ</w:t>
      </w:r>
      <w:r w:rsidRPr="004842F0">
        <w:rPr>
          <w:rFonts w:ascii="Cambria" w:hAnsi="Cambria"/>
          <w:color w:val="auto"/>
          <w:sz w:val="22"/>
        </w:rPr>
        <w:t xml:space="preserve">vek </w:t>
      </w:r>
      <w:r w:rsidRPr="004842F0">
        <w:rPr>
          <w:rFonts w:ascii="Cambria" w:hAnsi="Cambria" w:cs="Proba Pro"/>
          <w:color w:val="auto"/>
          <w:sz w:val="22"/>
        </w:rPr>
        <w:t>č</w:t>
      </w:r>
      <w:r w:rsidRPr="004842F0">
        <w:rPr>
          <w:rFonts w:ascii="Cambria" w:hAnsi="Cambria"/>
          <w:color w:val="auto"/>
          <w:sz w:val="22"/>
        </w:rPr>
        <w:t>iastku, ktor</w:t>
      </w:r>
      <w:r w:rsidRPr="004842F0">
        <w:rPr>
          <w:rFonts w:ascii="Cambria" w:hAnsi="Cambria" w:cs="Proba Pro"/>
          <w:color w:val="auto"/>
          <w:sz w:val="22"/>
        </w:rPr>
        <w:t>ú</w:t>
      </w:r>
      <w:r w:rsidRPr="004842F0">
        <w:rPr>
          <w:rFonts w:ascii="Cambria" w:hAnsi="Cambria"/>
          <w:color w:val="auto"/>
          <w:sz w:val="22"/>
        </w:rPr>
        <w:t xml:space="preserve"> Objedn</w:t>
      </w:r>
      <w:r w:rsidRPr="004842F0">
        <w:rPr>
          <w:rFonts w:ascii="Cambria" w:hAnsi="Cambria" w:cs="Proba Pro"/>
          <w:color w:val="auto"/>
          <w:sz w:val="22"/>
        </w:rPr>
        <w:t>á</w:t>
      </w:r>
      <w:r w:rsidRPr="004842F0">
        <w:rPr>
          <w:rFonts w:ascii="Cambria" w:hAnsi="Cambria"/>
          <w:color w:val="auto"/>
          <w:sz w:val="22"/>
        </w:rPr>
        <w:t>vate</w:t>
      </w:r>
      <w:r w:rsidRPr="004842F0">
        <w:rPr>
          <w:rFonts w:ascii="Cambria" w:hAnsi="Cambria" w:cs="Proba Pro"/>
          <w:color w:val="auto"/>
          <w:sz w:val="22"/>
        </w:rPr>
        <w:t>ľ</w:t>
      </w:r>
      <w:r w:rsidRPr="004842F0">
        <w:rPr>
          <w:rFonts w:ascii="Cambria" w:hAnsi="Cambria"/>
          <w:color w:val="auto"/>
          <w:sz w:val="22"/>
        </w:rPr>
        <w:t xml:space="preserve"> prehlási za splatnú podľa alebo na základe tejto Zmluvy, najviac však do výšky Bankovej záruky. Banková záruka musí byť platná a vymáhateľná počas platnosti Zmluvy </w:t>
      </w:r>
      <w:r w:rsidR="00C57D5E">
        <w:rPr>
          <w:rFonts w:ascii="Cambria" w:hAnsi="Cambria"/>
          <w:color w:val="auto"/>
          <w:sz w:val="22"/>
        </w:rPr>
        <w:t>v závislosti od podmienok uvedených nižšie nasledovne</w:t>
      </w:r>
      <w:r w:rsidR="00AD53CD">
        <w:rPr>
          <w:rFonts w:ascii="Cambria" w:hAnsi="Cambria"/>
          <w:sz w:val="22"/>
          <w:highlight w:val="yellow"/>
        </w:rPr>
        <w:t xml:space="preserve"> </w:t>
      </w:r>
    </w:p>
    <w:p w14:paraId="48B6F074" w14:textId="76B5FD6D" w:rsidR="00862FF2" w:rsidRPr="000927A4" w:rsidRDefault="00862FF2" w:rsidP="00C57D5E">
      <w:pPr>
        <w:numPr>
          <w:ilvl w:val="3"/>
          <w:numId w:val="16"/>
        </w:numPr>
        <w:spacing w:before="0" w:after="120" w:line="240" w:lineRule="auto"/>
        <w:jc w:val="both"/>
        <w:rPr>
          <w:rFonts w:ascii="Cambria" w:hAnsi="Cambria"/>
          <w:color w:val="auto"/>
          <w:sz w:val="22"/>
        </w:rPr>
      </w:pPr>
      <w:r w:rsidRPr="004842F0">
        <w:rPr>
          <w:rFonts w:ascii="Cambria" w:hAnsi="Cambria"/>
          <w:color w:val="auto"/>
          <w:sz w:val="22"/>
        </w:rPr>
        <w:t xml:space="preserve">až do momentu </w:t>
      </w:r>
      <w:r w:rsidRPr="000927A4">
        <w:rPr>
          <w:rFonts w:ascii="Cambria" w:hAnsi="Cambria"/>
          <w:color w:val="auto"/>
          <w:sz w:val="22"/>
        </w:rPr>
        <w:t xml:space="preserve">vydania </w:t>
      </w:r>
      <w:r w:rsidR="00AD53CD" w:rsidRPr="000927A4">
        <w:rPr>
          <w:rFonts w:ascii="Cambria" w:hAnsi="Cambria"/>
          <w:sz w:val="22"/>
        </w:rPr>
        <w:t>Preberacieho protokolu k poslednej časti Diela</w:t>
      </w:r>
      <w:r w:rsidR="00AD53CD" w:rsidRPr="000927A4" w:rsidDel="00AD53CD">
        <w:rPr>
          <w:rFonts w:ascii="Cambria" w:hAnsi="Cambria"/>
          <w:color w:val="auto"/>
          <w:sz w:val="22"/>
        </w:rPr>
        <w:t xml:space="preserve"> </w:t>
      </w:r>
      <w:r w:rsidR="00C57D5E" w:rsidRPr="000927A4">
        <w:rPr>
          <w:rFonts w:ascii="Cambria" w:hAnsi="Cambria"/>
          <w:color w:val="auto"/>
          <w:sz w:val="22"/>
        </w:rPr>
        <w:t>musí byť Banková záruka zriadená vo v</w:t>
      </w:r>
      <w:r w:rsidR="00C57D5E" w:rsidRPr="000927A4">
        <w:rPr>
          <w:rFonts w:ascii="Cambria" w:hAnsi="Cambria" w:cs="Proba Pro"/>
          <w:color w:val="auto"/>
          <w:sz w:val="22"/>
        </w:rPr>
        <w:t>ýš</w:t>
      </w:r>
      <w:r w:rsidR="00C57D5E" w:rsidRPr="000927A4">
        <w:rPr>
          <w:rFonts w:ascii="Cambria" w:hAnsi="Cambria"/>
          <w:color w:val="auto"/>
          <w:sz w:val="22"/>
        </w:rPr>
        <w:t xml:space="preserve">ke </w:t>
      </w:r>
      <w:r w:rsidR="00B85330">
        <w:rPr>
          <w:rFonts w:ascii="Cambria" w:hAnsi="Cambria" w:cs="Arial"/>
          <w:bCs/>
          <w:sz w:val="22"/>
        </w:rPr>
        <w:t>desať</w:t>
      </w:r>
      <w:r w:rsidR="00B85330" w:rsidRPr="000927A4">
        <w:rPr>
          <w:rFonts w:ascii="Cambria" w:hAnsi="Cambria" w:cs="Arial"/>
          <w:bCs/>
          <w:sz w:val="22"/>
        </w:rPr>
        <w:t xml:space="preserve"> </w:t>
      </w:r>
      <w:r w:rsidR="00C55C1F" w:rsidRPr="000927A4">
        <w:rPr>
          <w:rFonts w:ascii="Cambria" w:hAnsi="Cambria" w:cs="Arial"/>
          <w:bCs/>
          <w:sz w:val="22"/>
        </w:rPr>
        <w:t>(</w:t>
      </w:r>
      <w:r w:rsidR="00B85330">
        <w:rPr>
          <w:rFonts w:ascii="Cambria" w:hAnsi="Cambria" w:cs="Arial"/>
          <w:bCs/>
          <w:sz w:val="22"/>
        </w:rPr>
        <w:t>10</w:t>
      </w:r>
      <w:r w:rsidR="00C55C1F" w:rsidRPr="000927A4">
        <w:rPr>
          <w:rFonts w:ascii="Cambria" w:hAnsi="Cambria" w:cs="Arial"/>
          <w:bCs/>
          <w:sz w:val="22"/>
        </w:rPr>
        <w:t>)</w:t>
      </w:r>
      <w:r w:rsidR="00FF0158" w:rsidRPr="000927A4">
        <w:rPr>
          <w:rFonts w:ascii="Cambria" w:hAnsi="Cambria" w:cs="Arial"/>
          <w:bCs/>
          <w:sz w:val="22"/>
        </w:rPr>
        <w:t xml:space="preserve"> % zo Zmluvnej ceny</w:t>
      </w:r>
      <w:r w:rsidR="00C57D5E" w:rsidRPr="000927A4">
        <w:rPr>
          <w:rFonts w:ascii="Cambria" w:hAnsi="Cambria"/>
          <w:color w:val="auto"/>
          <w:sz w:val="22"/>
        </w:rPr>
        <w:t>;</w:t>
      </w:r>
      <w:bookmarkEnd w:id="95"/>
    </w:p>
    <w:p w14:paraId="1013913F" w14:textId="1A25702A" w:rsidR="00AD53CD" w:rsidRPr="000927A4" w:rsidRDefault="007F415E" w:rsidP="00C57D5E">
      <w:pPr>
        <w:numPr>
          <w:ilvl w:val="3"/>
          <w:numId w:val="16"/>
        </w:numPr>
        <w:spacing w:before="0" w:after="120" w:line="240" w:lineRule="auto"/>
        <w:jc w:val="both"/>
        <w:rPr>
          <w:rFonts w:ascii="Cambria" w:hAnsi="Cambria"/>
          <w:color w:val="auto"/>
          <w:sz w:val="22"/>
        </w:rPr>
      </w:pPr>
      <w:r w:rsidRPr="000927A4">
        <w:rPr>
          <w:rFonts w:ascii="Cambria" w:hAnsi="Cambria"/>
          <w:color w:val="auto"/>
          <w:sz w:val="22"/>
        </w:rPr>
        <w:t>po vydaní Preberacieho protokolu k poslednej časti Diela je Zhotoviteľ oprávnený znížiť Bankovú záruku na v</w:t>
      </w:r>
      <w:r w:rsidRPr="000927A4">
        <w:rPr>
          <w:rFonts w:ascii="Cambria" w:hAnsi="Cambria" w:cs="Proba Pro"/>
          <w:color w:val="auto"/>
          <w:sz w:val="22"/>
        </w:rPr>
        <w:t>ýš</w:t>
      </w:r>
      <w:r w:rsidRPr="000927A4">
        <w:rPr>
          <w:rFonts w:ascii="Cambria" w:hAnsi="Cambria"/>
          <w:color w:val="auto"/>
          <w:sz w:val="22"/>
        </w:rPr>
        <w:t xml:space="preserve">ku </w:t>
      </w:r>
      <w:r w:rsidR="00B85330">
        <w:rPr>
          <w:rFonts w:ascii="Cambria" w:hAnsi="Cambria"/>
          <w:color w:val="auto"/>
          <w:sz w:val="22"/>
        </w:rPr>
        <w:t>sedem</w:t>
      </w:r>
      <w:r w:rsidR="00B85330" w:rsidRPr="000927A4">
        <w:rPr>
          <w:rFonts w:ascii="Cambria" w:hAnsi="Cambria"/>
          <w:color w:val="auto"/>
          <w:sz w:val="22"/>
        </w:rPr>
        <w:t xml:space="preserve"> </w:t>
      </w:r>
      <w:r w:rsidRPr="000927A4">
        <w:rPr>
          <w:rFonts w:ascii="Cambria" w:hAnsi="Cambria"/>
          <w:color w:val="auto"/>
          <w:sz w:val="22"/>
        </w:rPr>
        <w:t>(</w:t>
      </w:r>
      <w:r w:rsidR="00B85330">
        <w:rPr>
          <w:rFonts w:ascii="Cambria" w:hAnsi="Cambria"/>
          <w:color w:val="auto"/>
          <w:sz w:val="22"/>
        </w:rPr>
        <w:t>7</w:t>
      </w:r>
      <w:r w:rsidR="00844926" w:rsidRPr="000927A4">
        <w:rPr>
          <w:rFonts w:ascii="Cambria" w:hAnsi="Cambria"/>
          <w:color w:val="auto"/>
          <w:sz w:val="22"/>
        </w:rPr>
        <w:t xml:space="preserve">) % zo Zmluvnej ceny a v tejto výške bude držať zriadenú Bankovú záruku až do </w:t>
      </w:r>
      <w:r w:rsidR="00AD53CD" w:rsidRPr="000927A4">
        <w:rPr>
          <w:rFonts w:ascii="Cambria" w:hAnsi="Cambria"/>
          <w:color w:val="auto"/>
          <w:sz w:val="22"/>
        </w:rPr>
        <w:t>momentu vydania Protokolu o úplnom vyhotovení Diela</w:t>
      </w:r>
      <w:r w:rsidRPr="000927A4">
        <w:rPr>
          <w:rFonts w:ascii="Cambria" w:hAnsi="Cambria" w:cs="Arial"/>
          <w:bCs/>
          <w:sz w:val="22"/>
        </w:rPr>
        <w:t>;</w:t>
      </w:r>
    </w:p>
    <w:p w14:paraId="4E0EA55F" w14:textId="15CF912F" w:rsidR="00C57D5E" w:rsidRPr="004842F0" w:rsidRDefault="00C57D5E" w:rsidP="00C57D5E">
      <w:pPr>
        <w:numPr>
          <w:ilvl w:val="3"/>
          <w:numId w:val="16"/>
        </w:numPr>
        <w:spacing w:before="0" w:after="120" w:line="240" w:lineRule="auto"/>
        <w:jc w:val="both"/>
        <w:rPr>
          <w:rFonts w:ascii="Cambria" w:hAnsi="Cambria"/>
          <w:color w:val="auto"/>
          <w:sz w:val="22"/>
        </w:rPr>
      </w:pPr>
      <w:r w:rsidRPr="000927A4">
        <w:rPr>
          <w:rFonts w:ascii="Cambria" w:hAnsi="Cambria"/>
          <w:color w:val="auto"/>
          <w:sz w:val="22"/>
        </w:rPr>
        <w:t>po vydaní Protokolu o úplnom vyhotovení Diela je Zhotoviteľ oprávnený znížiť Bankovú záruku na v</w:t>
      </w:r>
      <w:r w:rsidRPr="000927A4">
        <w:rPr>
          <w:rFonts w:ascii="Cambria" w:hAnsi="Cambria" w:cs="Proba Pro"/>
          <w:color w:val="auto"/>
          <w:sz w:val="22"/>
        </w:rPr>
        <w:t>ýš</w:t>
      </w:r>
      <w:r w:rsidRPr="000927A4">
        <w:rPr>
          <w:rFonts w:ascii="Cambria" w:hAnsi="Cambria"/>
          <w:color w:val="auto"/>
          <w:sz w:val="22"/>
        </w:rPr>
        <w:t>k</w:t>
      </w:r>
      <w:r w:rsidR="007F415E" w:rsidRPr="000927A4">
        <w:rPr>
          <w:rFonts w:ascii="Cambria" w:hAnsi="Cambria"/>
          <w:color w:val="auto"/>
          <w:sz w:val="22"/>
        </w:rPr>
        <w:t>u</w:t>
      </w:r>
      <w:r w:rsidRPr="000927A4">
        <w:rPr>
          <w:rFonts w:ascii="Cambria" w:hAnsi="Cambria"/>
          <w:color w:val="auto"/>
          <w:sz w:val="22"/>
        </w:rPr>
        <w:t xml:space="preserve"> </w:t>
      </w:r>
      <w:r w:rsidR="00C55C1F" w:rsidRPr="000927A4">
        <w:rPr>
          <w:rFonts w:ascii="Cambria" w:hAnsi="Cambria"/>
          <w:color w:val="auto"/>
          <w:sz w:val="22"/>
        </w:rPr>
        <w:t>päť (</w:t>
      </w:r>
      <w:r w:rsidR="00C55C1F" w:rsidRPr="000927A4">
        <w:rPr>
          <w:rFonts w:ascii="Cambria" w:hAnsi="Cambria" w:cs="Arial"/>
          <w:bCs/>
          <w:sz w:val="22"/>
        </w:rPr>
        <w:t>5) % zo Zmluvnej ceny</w:t>
      </w:r>
      <w:r w:rsidR="00B537D2" w:rsidRPr="000927A4">
        <w:rPr>
          <w:rFonts w:ascii="Cambria" w:hAnsi="Cambria"/>
          <w:color w:val="auto"/>
          <w:sz w:val="22"/>
        </w:rPr>
        <w:t xml:space="preserve"> a v tejto výške bude držať zriadenú Bankovú záruku až do uplynutia poslednej</w:t>
      </w:r>
      <w:r w:rsidR="00B537D2">
        <w:rPr>
          <w:rFonts w:ascii="Cambria" w:hAnsi="Cambria"/>
          <w:color w:val="auto"/>
          <w:sz w:val="22"/>
        </w:rPr>
        <w:t xml:space="preserve"> Záručnej doby na poslednú časť Diela</w:t>
      </w:r>
      <w:r>
        <w:rPr>
          <w:rFonts w:ascii="Cambria" w:hAnsi="Cambria"/>
          <w:color w:val="auto"/>
          <w:sz w:val="22"/>
        </w:rPr>
        <w:t>.</w:t>
      </w:r>
    </w:p>
    <w:p w14:paraId="2D336563" w14:textId="237C79D7" w:rsidR="00862FF2" w:rsidRPr="004842F0" w:rsidRDefault="00862FF2" w:rsidP="00426C94">
      <w:pPr>
        <w:numPr>
          <w:ilvl w:val="2"/>
          <w:numId w:val="16"/>
        </w:numPr>
        <w:spacing w:before="0" w:after="120" w:line="240" w:lineRule="auto"/>
        <w:jc w:val="both"/>
        <w:rPr>
          <w:rFonts w:ascii="Cambria" w:hAnsi="Cambria"/>
          <w:b/>
          <w:sz w:val="22"/>
        </w:rPr>
      </w:pPr>
      <w:r w:rsidRPr="004842F0">
        <w:rPr>
          <w:rFonts w:ascii="Cambria" w:hAnsi="Cambria"/>
          <w:sz w:val="22"/>
        </w:rPr>
        <w:t>Objednávateľ je oprávnený čerpať Bankovú záruku na akúkoľvek splatnú čiastku, ktorá Objednávateľovi vznikne z</w:t>
      </w:r>
      <w:r w:rsidRPr="004842F0">
        <w:rPr>
          <w:rFonts w:ascii="Cambria" w:hAnsi="Cambria" w:cs="Calibri"/>
          <w:sz w:val="22"/>
        </w:rPr>
        <w:t> </w:t>
      </w:r>
      <w:r w:rsidRPr="004842F0">
        <w:rPr>
          <w:rFonts w:ascii="Cambria" w:hAnsi="Cambria"/>
          <w:sz w:val="22"/>
        </w:rPr>
        <w:t>tejto Zmluvy alebo v</w:t>
      </w:r>
      <w:r w:rsidRPr="004842F0">
        <w:rPr>
          <w:rFonts w:ascii="Cambria" w:hAnsi="Cambria" w:cs="Calibri"/>
          <w:sz w:val="22"/>
        </w:rPr>
        <w:t> </w:t>
      </w:r>
      <w:r w:rsidRPr="004842F0">
        <w:rPr>
          <w:rFonts w:ascii="Cambria" w:hAnsi="Cambria"/>
          <w:sz w:val="22"/>
        </w:rPr>
        <w:t>s</w:t>
      </w:r>
      <w:r w:rsidRPr="004842F0">
        <w:rPr>
          <w:rFonts w:ascii="Cambria" w:hAnsi="Cambria" w:cs="Proba Pro"/>
          <w:sz w:val="22"/>
        </w:rPr>
        <w:t>ú</w:t>
      </w:r>
      <w:r w:rsidRPr="004842F0">
        <w:rPr>
          <w:rFonts w:ascii="Cambria" w:hAnsi="Cambria"/>
          <w:sz w:val="22"/>
        </w:rPr>
        <w:t xml:space="preserve">vislosti s </w:t>
      </w:r>
      <w:r w:rsidRPr="004842F0">
        <w:rPr>
          <w:rFonts w:ascii="Cambria" w:hAnsi="Cambria" w:cs="Proba Pro"/>
          <w:sz w:val="22"/>
        </w:rPr>
        <w:t>ň</w:t>
      </w:r>
      <w:r w:rsidRPr="004842F0">
        <w:rPr>
          <w:rFonts w:ascii="Cambria" w:hAnsi="Cambria"/>
          <w:sz w:val="22"/>
        </w:rPr>
        <w:t>ou (vr</w:t>
      </w:r>
      <w:r w:rsidRPr="004842F0">
        <w:rPr>
          <w:rFonts w:ascii="Cambria" w:hAnsi="Cambria" w:cs="Proba Pro"/>
          <w:sz w:val="22"/>
        </w:rPr>
        <w:t>á</w:t>
      </w:r>
      <w:r w:rsidRPr="004842F0">
        <w:rPr>
          <w:rFonts w:ascii="Cambria" w:hAnsi="Cambria"/>
          <w:sz w:val="22"/>
        </w:rPr>
        <w:t xml:space="preserve">tane </w:t>
      </w:r>
      <w:r w:rsidRPr="004842F0">
        <w:rPr>
          <w:rFonts w:ascii="Cambria" w:hAnsi="Cambria" w:cs="Proba Pro"/>
          <w:sz w:val="22"/>
        </w:rPr>
        <w:t>č</w:t>
      </w:r>
      <w:r w:rsidRPr="004842F0">
        <w:rPr>
          <w:rFonts w:ascii="Cambria" w:hAnsi="Cambria"/>
          <w:sz w:val="22"/>
        </w:rPr>
        <w:t>iastok splatn</w:t>
      </w:r>
      <w:r w:rsidRPr="004842F0">
        <w:rPr>
          <w:rFonts w:ascii="Cambria" w:hAnsi="Cambria" w:cs="Proba Pro"/>
          <w:sz w:val="22"/>
        </w:rPr>
        <w:t>ý</w:t>
      </w:r>
      <w:r w:rsidRPr="004842F0">
        <w:rPr>
          <w:rFonts w:ascii="Cambria" w:hAnsi="Cambria"/>
          <w:sz w:val="22"/>
        </w:rPr>
        <w:t>ch z d</w:t>
      </w:r>
      <w:r w:rsidRPr="004842F0">
        <w:rPr>
          <w:rFonts w:ascii="Cambria" w:hAnsi="Cambria" w:cs="Proba Pro"/>
          <w:sz w:val="22"/>
        </w:rPr>
        <w:t>ô</w:t>
      </w:r>
      <w:r w:rsidRPr="004842F0">
        <w:rPr>
          <w:rFonts w:ascii="Cambria" w:hAnsi="Cambria"/>
          <w:sz w:val="22"/>
        </w:rPr>
        <w:t>vodu poru</w:t>
      </w:r>
      <w:r w:rsidRPr="004842F0">
        <w:rPr>
          <w:rFonts w:ascii="Cambria" w:hAnsi="Cambria" w:cs="Proba Pro"/>
          <w:sz w:val="22"/>
        </w:rPr>
        <w:t>š</w:t>
      </w:r>
      <w:r w:rsidRPr="004842F0">
        <w:rPr>
          <w:rFonts w:ascii="Cambria" w:hAnsi="Cambria"/>
          <w:sz w:val="22"/>
        </w:rPr>
        <w:t>enia resp. nedodr</w:t>
      </w:r>
      <w:r w:rsidRPr="004842F0">
        <w:rPr>
          <w:rFonts w:ascii="Cambria" w:hAnsi="Cambria" w:cs="Proba Pro"/>
          <w:sz w:val="22"/>
        </w:rPr>
        <w:t>ž</w:t>
      </w:r>
      <w:r w:rsidRPr="004842F0">
        <w:rPr>
          <w:rFonts w:ascii="Cambria" w:hAnsi="Cambria"/>
          <w:sz w:val="22"/>
        </w:rPr>
        <w:t>ania tejto Zmluvy zo strany Zhotoviteľa). V</w:t>
      </w:r>
      <w:r w:rsidRPr="004842F0">
        <w:rPr>
          <w:rFonts w:ascii="Cambria" w:hAnsi="Cambria" w:cs="Calibri"/>
          <w:sz w:val="22"/>
        </w:rPr>
        <w:t> </w:t>
      </w:r>
      <w:r w:rsidRPr="004842F0">
        <w:rPr>
          <w:rFonts w:ascii="Cambria" w:hAnsi="Cambria"/>
          <w:sz w:val="22"/>
        </w:rPr>
        <w:t>pr</w:t>
      </w:r>
      <w:r w:rsidRPr="004842F0">
        <w:rPr>
          <w:rFonts w:ascii="Cambria" w:hAnsi="Cambria" w:cs="Proba Pro"/>
          <w:sz w:val="22"/>
        </w:rPr>
        <w:t>í</w:t>
      </w:r>
      <w:r w:rsidRPr="004842F0">
        <w:rPr>
          <w:rFonts w:ascii="Cambria" w:hAnsi="Cambria"/>
          <w:sz w:val="22"/>
        </w:rPr>
        <w:t xml:space="preserve">pade </w:t>
      </w:r>
      <w:r w:rsidRPr="004842F0">
        <w:rPr>
          <w:rFonts w:ascii="Cambria" w:hAnsi="Cambria" w:cs="Proba Pro"/>
          <w:sz w:val="22"/>
        </w:rPr>
        <w:t>č</w:t>
      </w:r>
      <w:r w:rsidRPr="004842F0">
        <w:rPr>
          <w:rFonts w:ascii="Cambria" w:hAnsi="Cambria"/>
          <w:sz w:val="22"/>
        </w:rPr>
        <w:t>erpania Bankovej z</w:t>
      </w:r>
      <w:r w:rsidRPr="004842F0">
        <w:rPr>
          <w:rFonts w:ascii="Cambria" w:hAnsi="Cambria" w:cs="Proba Pro"/>
          <w:sz w:val="22"/>
        </w:rPr>
        <w:t>á</w:t>
      </w:r>
      <w:r w:rsidRPr="004842F0">
        <w:rPr>
          <w:rFonts w:ascii="Cambria" w:hAnsi="Cambria"/>
          <w:sz w:val="22"/>
        </w:rPr>
        <w:t>ruky o</w:t>
      </w:r>
      <w:r w:rsidRPr="004842F0">
        <w:rPr>
          <w:rFonts w:ascii="Cambria" w:hAnsi="Cambria" w:cs="Calibri"/>
          <w:sz w:val="22"/>
        </w:rPr>
        <w:t> </w:t>
      </w:r>
      <w:r w:rsidRPr="004842F0">
        <w:rPr>
          <w:rFonts w:ascii="Cambria" w:hAnsi="Cambria"/>
          <w:sz w:val="22"/>
        </w:rPr>
        <w:t>tom Objedn</w:t>
      </w:r>
      <w:r w:rsidRPr="004842F0">
        <w:rPr>
          <w:rFonts w:ascii="Cambria" w:hAnsi="Cambria" w:cs="Proba Pro"/>
          <w:sz w:val="22"/>
        </w:rPr>
        <w:t>á</w:t>
      </w:r>
      <w:r w:rsidRPr="004842F0">
        <w:rPr>
          <w:rFonts w:ascii="Cambria" w:hAnsi="Cambria"/>
          <w:sz w:val="22"/>
        </w:rPr>
        <w:t>vate</w:t>
      </w:r>
      <w:r w:rsidRPr="004842F0">
        <w:rPr>
          <w:rFonts w:ascii="Cambria" w:hAnsi="Cambria" w:cs="Proba Pro"/>
          <w:sz w:val="22"/>
        </w:rPr>
        <w:t>ľ</w:t>
      </w:r>
      <w:r w:rsidRPr="004842F0">
        <w:rPr>
          <w:rFonts w:ascii="Cambria" w:hAnsi="Cambria"/>
          <w:sz w:val="22"/>
        </w:rPr>
        <w:t xml:space="preserve"> Zhotovite</w:t>
      </w:r>
      <w:r w:rsidRPr="004842F0">
        <w:rPr>
          <w:rFonts w:ascii="Cambria" w:hAnsi="Cambria" w:cs="Proba Pro"/>
          <w:sz w:val="22"/>
        </w:rPr>
        <w:t>ľ</w:t>
      </w:r>
      <w:r w:rsidRPr="004842F0">
        <w:rPr>
          <w:rFonts w:ascii="Cambria" w:hAnsi="Cambria"/>
          <w:sz w:val="22"/>
        </w:rPr>
        <w:t>a bezodkladne informuje. V</w:t>
      </w:r>
      <w:r w:rsidRPr="004842F0">
        <w:rPr>
          <w:rFonts w:ascii="Cambria" w:hAnsi="Cambria" w:cs="Calibri"/>
          <w:sz w:val="22"/>
        </w:rPr>
        <w:t> </w:t>
      </w:r>
      <w:r w:rsidRPr="004842F0">
        <w:rPr>
          <w:rFonts w:ascii="Cambria" w:hAnsi="Cambria"/>
          <w:sz w:val="22"/>
        </w:rPr>
        <w:t>takom pr</w:t>
      </w:r>
      <w:r w:rsidRPr="004842F0">
        <w:rPr>
          <w:rFonts w:ascii="Cambria" w:hAnsi="Cambria" w:cs="Proba Pro"/>
          <w:sz w:val="22"/>
        </w:rPr>
        <w:t>í</w:t>
      </w:r>
      <w:r w:rsidRPr="004842F0">
        <w:rPr>
          <w:rFonts w:ascii="Cambria" w:hAnsi="Cambria"/>
          <w:sz w:val="22"/>
        </w:rPr>
        <w:t>pade je Zhotovite</w:t>
      </w:r>
      <w:r w:rsidRPr="004842F0">
        <w:rPr>
          <w:rFonts w:ascii="Cambria" w:hAnsi="Cambria" w:cs="Proba Pro"/>
          <w:sz w:val="22"/>
        </w:rPr>
        <w:t>ľ</w:t>
      </w:r>
      <w:r w:rsidRPr="004842F0">
        <w:rPr>
          <w:rFonts w:ascii="Cambria" w:hAnsi="Cambria"/>
          <w:sz w:val="22"/>
        </w:rPr>
        <w:t xml:space="preserve"> bezodkladne, najnesk</w:t>
      </w:r>
      <w:r w:rsidRPr="004842F0">
        <w:rPr>
          <w:rFonts w:ascii="Cambria" w:hAnsi="Cambria" w:cs="Proba Pro"/>
          <w:sz w:val="22"/>
        </w:rPr>
        <w:t>ô</w:t>
      </w:r>
      <w:r w:rsidRPr="004842F0">
        <w:rPr>
          <w:rFonts w:ascii="Cambria" w:hAnsi="Cambria"/>
          <w:sz w:val="22"/>
        </w:rPr>
        <w:t>r do piatich pracovn</w:t>
      </w:r>
      <w:r w:rsidRPr="004842F0">
        <w:rPr>
          <w:rFonts w:ascii="Cambria" w:hAnsi="Cambria" w:cs="Proba Pro"/>
          <w:sz w:val="22"/>
        </w:rPr>
        <w:t>ý</w:t>
      </w:r>
      <w:r w:rsidRPr="004842F0">
        <w:rPr>
          <w:rFonts w:ascii="Cambria" w:hAnsi="Cambria"/>
          <w:sz w:val="22"/>
        </w:rPr>
        <w:t>ch dn</w:t>
      </w:r>
      <w:r w:rsidRPr="004842F0">
        <w:rPr>
          <w:rFonts w:ascii="Cambria" w:hAnsi="Cambria" w:cs="Proba Pro"/>
          <w:sz w:val="22"/>
        </w:rPr>
        <w:t>í</w:t>
      </w:r>
      <w:r w:rsidRPr="004842F0">
        <w:rPr>
          <w:rFonts w:ascii="Cambria" w:hAnsi="Cambria"/>
          <w:sz w:val="22"/>
        </w:rPr>
        <w:t xml:space="preserve"> od kedy sa dozvie o</w:t>
      </w:r>
      <w:r w:rsidRPr="004842F0">
        <w:rPr>
          <w:rFonts w:ascii="Cambria" w:hAnsi="Cambria" w:cs="Calibri"/>
          <w:sz w:val="22"/>
        </w:rPr>
        <w:t> </w:t>
      </w:r>
      <w:r w:rsidRPr="004842F0">
        <w:rPr>
          <w:rFonts w:ascii="Cambria" w:hAnsi="Cambria" w:cs="Proba Pro"/>
          <w:sz w:val="22"/>
        </w:rPr>
        <w:t>č</w:t>
      </w:r>
      <w:r w:rsidRPr="004842F0">
        <w:rPr>
          <w:rFonts w:ascii="Cambria" w:hAnsi="Cambria"/>
          <w:sz w:val="22"/>
        </w:rPr>
        <w:t xml:space="preserve">erpaní Bankovej záruky, doplniť Bankovú záruku do plnej výšky podľa bodu </w:t>
      </w:r>
      <w:r w:rsidRPr="004842F0">
        <w:rPr>
          <w:rFonts w:ascii="Cambria" w:hAnsi="Cambria"/>
          <w:sz w:val="22"/>
        </w:rPr>
        <w:fldChar w:fldCharType="begin"/>
      </w:r>
      <w:r w:rsidRPr="004842F0">
        <w:rPr>
          <w:rFonts w:ascii="Cambria" w:hAnsi="Cambria"/>
          <w:sz w:val="22"/>
        </w:rPr>
        <w:instrText xml:space="preserve"> REF _Ref485645101 \r \h  \* MERGEFORMAT </w:instrText>
      </w:r>
      <w:r w:rsidRPr="004842F0">
        <w:rPr>
          <w:rFonts w:ascii="Cambria" w:hAnsi="Cambria"/>
          <w:sz w:val="22"/>
        </w:rPr>
      </w:r>
      <w:r w:rsidRPr="004842F0">
        <w:rPr>
          <w:rFonts w:ascii="Cambria" w:hAnsi="Cambria"/>
          <w:sz w:val="22"/>
        </w:rPr>
        <w:fldChar w:fldCharType="separate"/>
      </w:r>
      <w:r w:rsidR="00EE7B40">
        <w:rPr>
          <w:rFonts w:ascii="Cambria" w:hAnsi="Cambria"/>
          <w:sz w:val="22"/>
        </w:rPr>
        <w:t>4.12.1</w:t>
      </w:r>
      <w:r w:rsidRPr="004842F0">
        <w:rPr>
          <w:rFonts w:ascii="Cambria" w:hAnsi="Cambria"/>
          <w:sz w:val="22"/>
        </w:rPr>
        <w:fldChar w:fldCharType="end"/>
      </w:r>
      <w:r w:rsidRPr="004842F0">
        <w:rPr>
          <w:rFonts w:ascii="Cambria" w:hAnsi="Cambria"/>
          <w:sz w:val="22"/>
        </w:rPr>
        <w:t xml:space="preserve"> tejto Zmluvy. Po doplnení Bankovej záruky do plnej výšky platia ustanovenia tohto bodu opäť primerane.</w:t>
      </w:r>
    </w:p>
    <w:p w14:paraId="27C5593D" w14:textId="04220DA6" w:rsidR="00862FF2" w:rsidRPr="003C1267" w:rsidRDefault="00862FF2" w:rsidP="00426C94">
      <w:pPr>
        <w:numPr>
          <w:ilvl w:val="2"/>
          <w:numId w:val="16"/>
        </w:numPr>
        <w:spacing w:before="0" w:after="120" w:line="240" w:lineRule="auto"/>
        <w:jc w:val="both"/>
        <w:rPr>
          <w:rFonts w:ascii="Cambria" w:hAnsi="Cambria"/>
          <w:b/>
          <w:sz w:val="22"/>
        </w:rPr>
      </w:pPr>
      <w:r w:rsidRPr="004842F0">
        <w:rPr>
          <w:rFonts w:ascii="Cambria" w:hAnsi="Cambria"/>
          <w:sz w:val="22"/>
        </w:rPr>
        <w:t xml:space="preserve">Objednávateľ vráti resp. odvolá Bankovú záruku najneskôr do desiatich (10) dní odo dňa </w:t>
      </w:r>
      <w:r w:rsidR="00B537D2">
        <w:rPr>
          <w:rFonts w:ascii="Cambria" w:hAnsi="Cambria"/>
          <w:sz w:val="22"/>
        </w:rPr>
        <w:t>kedy Zhotoviteľovi prestala plynúť povinnosť mať zriadenú Bankovú záruku</w:t>
      </w:r>
      <w:r w:rsidRPr="004842F0">
        <w:rPr>
          <w:rFonts w:ascii="Cambria" w:hAnsi="Cambria"/>
          <w:sz w:val="22"/>
        </w:rPr>
        <w:t xml:space="preserve">. </w:t>
      </w:r>
    </w:p>
    <w:p w14:paraId="297259D2" w14:textId="006FC530" w:rsidR="0049106E" w:rsidRPr="004842F0" w:rsidRDefault="0049106E" w:rsidP="00426C94">
      <w:pPr>
        <w:numPr>
          <w:ilvl w:val="2"/>
          <w:numId w:val="16"/>
        </w:numPr>
        <w:spacing w:before="0" w:after="120" w:line="240" w:lineRule="auto"/>
        <w:jc w:val="both"/>
        <w:rPr>
          <w:rFonts w:ascii="Cambria" w:hAnsi="Cambria"/>
          <w:b/>
          <w:sz w:val="22"/>
        </w:rPr>
      </w:pPr>
      <w:r>
        <w:rPr>
          <w:rFonts w:ascii="Cambria" w:hAnsi="Cambria"/>
          <w:sz w:val="22"/>
        </w:rPr>
        <w:t>Zhotoviteľ môže kedykoľvek nahradiť Bankovú záruku zložením finančných prostriedkov na účet Objednávateľa.</w:t>
      </w:r>
    </w:p>
    <w:p w14:paraId="58FD3D92" w14:textId="77777777" w:rsidR="00862FF2" w:rsidRPr="004842F0" w:rsidRDefault="00862FF2" w:rsidP="00426C94">
      <w:pPr>
        <w:pStyle w:val="ListParagraph"/>
        <w:numPr>
          <w:ilvl w:val="1"/>
          <w:numId w:val="16"/>
        </w:numPr>
        <w:spacing w:after="120"/>
        <w:contextualSpacing w:val="0"/>
        <w:jc w:val="both"/>
        <w:rPr>
          <w:rFonts w:ascii="Cambria" w:hAnsi="Cambria" w:cs="Arial"/>
          <w:b/>
          <w:color w:val="000000"/>
          <w:sz w:val="22"/>
          <w:szCs w:val="22"/>
        </w:rPr>
      </w:pPr>
      <w:r w:rsidRPr="004842F0">
        <w:rPr>
          <w:rFonts w:ascii="Cambria" w:hAnsi="Cambria"/>
          <w:b/>
          <w:sz w:val="22"/>
          <w:szCs w:val="22"/>
        </w:rPr>
        <w:t>Spoločné</w:t>
      </w:r>
      <w:r w:rsidRPr="004842F0">
        <w:rPr>
          <w:rFonts w:ascii="Cambria" w:hAnsi="Cambria" w:cs="Arial"/>
          <w:b/>
          <w:color w:val="000000"/>
          <w:sz w:val="22"/>
          <w:szCs w:val="22"/>
        </w:rPr>
        <w:t xml:space="preserve"> a</w:t>
      </w:r>
      <w:r w:rsidRPr="004842F0">
        <w:rPr>
          <w:rFonts w:ascii="Cambria" w:hAnsi="Cambria" w:cs="Calibri"/>
          <w:b/>
          <w:color w:val="000000"/>
          <w:sz w:val="22"/>
          <w:szCs w:val="22"/>
        </w:rPr>
        <w:t> </w:t>
      </w:r>
      <w:r w:rsidRPr="004842F0">
        <w:rPr>
          <w:rFonts w:ascii="Cambria" w:hAnsi="Cambria" w:cs="Arial"/>
          <w:b/>
          <w:sz w:val="22"/>
          <w:szCs w:val="22"/>
        </w:rPr>
        <w:t>záverečné</w:t>
      </w:r>
      <w:r w:rsidRPr="004842F0">
        <w:rPr>
          <w:rFonts w:ascii="Cambria" w:hAnsi="Cambria" w:cs="Arial"/>
          <w:b/>
          <w:color w:val="000000"/>
          <w:sz w:val="22"/>
          <w:szCs w:val="22"/>
        </w:rPr>
        <w:t xml:space="preserve"> ustanovenia</w:t>
      </w:r>
    </w:p>
    <w:p w14:paraId="062FDDAA" w14:textId="77777777" w:rsidR="00862FF2" w:rsidRPr="004842F0"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Práva a</w:t>
      </w:r>
      <w:r w:rsidRPr="004842F0">
        <w:rPr>
          <w:rFonts w:ascii="Cambria" w:hAnsi="Cambria" w:cs="Calibri"/>
          <w:bCs/>
          <w:sz w:val="22"/>
        </w:rPr>
        <w:t> </w:t>
      </w:r>
      <w:r w:rsidRPr="004842F0">
        <w:rPr>
          <w:rFonts w:ascii="Cambria" w:hAnsi="Cambria" w:cs="Arial"/>
          <w:bCs/>
          <w:sz w:val="22"/>
        </w:rPr>
        <w:t>povinnosti Zmluvn</w:t>
      </w:r>
      <w:r w:rsidRPr="004842F0">
        <w:rPr>
          <w:rFonts w:ascii="Cambria" w:hAnsi="Cambria" w:cs="Proba Pro"/>
          <w:bCs/>
          <w:sz w:val="22"/>
        </w:rPr>
        <w:t>ý</w:t>
      </w:r>
      <w:r w:rsidRPr="004842F0">
        <w:rPr>
          <w:rFonts w:ascii="Cambria" w:hAnsi="Cambria" w:cs="Arial"/>
          <w:bCs/>
          <w:sz w:val="22"/>
        </w:rPr>
        <w:t>ch str</w:t>
      </w:r>
      <w:r w:rsidRPr="004842F0">
        <w:rPr>
          <w:rFonts w:ascii="Cambria" w:hAnsi="Cambria" w:cs="Proba Pro"/>
          <w:bCs/>
          <w:sz w:val="22"/>
        </w:rPr>
        <w:t>á</w:t>
      </w:r>
      <w:r w:rsidRPr="004842F0">
        <w:rPr>
          <w:rFonts w:ascii="Cambria" w:hAnsi="Cambria" w:cs="Arial"/>
          <w:bCs/>
          <w:sz w:val="22"/>
        </w:rPr>
        <w:t>n neupravené v</w:t>
      </w:r>
      <w:r w:rsidRPr="004842F0">
        <w:rPr>
          <w:rFonts w:ascii="Cambria" w:hAnsi="Cambria" w:cs="Calibri"/>
          <w:bCs/>
          <w:sz w:val="22"/>
        </w:rPr>
        <w:t> </w:t>
      </w:r>
      <w:r w:rsidRPr="004842F0">
        <w:rPr>
          <w:rFonts w:ascii="Cambria" w:hAnsi="Cambria" w:cs="Arial"/>
          <w:bCs/>
          <w:sz w:val="22"/>
        </w:rPr>
        <w:t>tejto Zmluve sa riadia pr</w:t>
      </w:r>
      <w:r w:rsidRPr="004842F0">
        <w:rPr>
          <w:rFonts w:ascii="Cambria" w:hAnsi="Cambria" w:cs="Proba Pro"/>
          <w:bCs/>
          <w:sz w:val="22"/>
        </w:rPr>
        <w:t>í</w:t>
      </w:r>
      <w:r w:rsidRPr="004842F0">
        <w:rPr>
          <w:rFonts w:ascii="Cambria" w:hAnsi="Cambria" w:cs="Arial"/>
          <w:bCs/>
          <w:sz w:val="22"/>
        </w:rPr>
        <w:t>slu</w:t>
      </w:r>
      <w:r w:rsidRPr="004842F0">
        <w:rPr>
          <w:rFonts w:ascii="Cambria" w:hAnsi="Cambria" w:cs="Proba Pro"/>
          <w:bCs/>
          <w:sz w:val="22"/>
        </w:rPr>
        <w:t>š</w:t>
      </w:r>
      <w:r w:rsidRPr="004842F0">
        <w:rPr>
          <w:rFonts w:ascii="Cambria" w:hAnsi="Cambria" w:cs="Arial"/>
          <w:bCs/>
          <w:sz w:val="22"/>
        </w:rPr>
        <w:t>n</w:t>
      </w:r>
      <w:r w:rsidRPr="004842F0">
        <w:rPr>
          <w:rFonts w:ascii="Cambria" w:hAnsi="Cambria" w:cs="Proba Pro"/>
          <w:bCs/>
          <w:sz w:val="22"/>
        </w:rPr>
        <w:t>ý</w:t>
      </w:r>
      <w:r w:rsidRPr="004842F0">
        <w:rPr>
          <w:rFonts w:ascii="Cambria" w:hAnsi="Cambria" w:cs="Arial"/>
          <w:bCs/>
          <w:sz w:val="22"/>
        </w:rPr>
        <w:t>mi ustanoveniami Obchodn</w:t>
      </w:r>
      <w:r w:rsidRPr="004842F0">
        <w:rPr>
          <w:rFonts w:ascii="Cambria" w:hAnsi="Cambria" w:cs="Proba Pro"/>
          <w:bCs/>
          <w:sz w:val="22"/>
        </w:rPr>
        <w:t>é</w:t>
      </w:r>
      <w:r w:rsidRPr="004842F0">
        <w:rPr>
          <w:rFonts w:ascii="Cambria" w:hAnsi="Cambria" w:cs="Arial"/>
          <w:bCs/>
          <w:sz w:val="22"/>
        </w:rPr>
        <w:t>ho z</w:t>
      </w:r>
      <w:r w:rsidRPr="004842F0">
        <w:rPr>
          <w:rFonts w:ascii="Cambria" w:hAnsi="Cambria" w:cs="Proba Pro"/>
          <w:bCs/>
          <w:sz w:val="22"/>
        </w:rPr>
        <w:t>á</w:t>
      </w:r>
      <w:r w:rsidRPr="004842F0">
        <w:rPr>
          <w:rFonts w:ascii="Cambria" w:hAnsi="Cambria" w:cs="Arial"/>
          <w:bCs/>
          <w:sz w:val="22"/>
        </w:rPr>
        <w:t>konn</w:t>
      </w:r>
      <w:r w:rsidRPr="004842F0">
        <w:rPr>
          <w:rFonts w:ascii="Cambria" w:hAnsi="Cambria" w:cs="Proba Pro"/>
          <w:bCs/>
          <w:sz w:val="22"/>
        </w:rPr>
        <w:t>í</w:t>
      </w:r>
      <w:r w:rsidRPr="004842F0">
        <w:rPr>
          <w:rFonts w:ascii="Cambria" w:hAnsi="Cambria" w:cs="Arial"/>
          <w:bCs/>
          <w:sz w:val="22"/>
        </w:rPr>
        <w:t>ka a</w:t>
      </w:r>
      <w:r w:rsidRPr="004842F0">
        <w:rPr>
          <w:rFonts w:ascii="Cambria" w:hAnsi="Cambria" w:cs="Calibri"/>
          <w:bCs/>
          <w:sz w:val="22"/>
        </w:rPr>
        <w:t> </w:t>
      </w:r>
      <w:r w:rsidRPr="004842F0">
        <w:rPr>
          <w:rFonts w:ascii="Cambria" w:hAnsi="Cambria" w:cs="Arial"/>
          <w:bCs/>
          <w:sz w:val="22"/>
        </w:rPr>
        <w:t>ostatn</w:t>
      </w:r>
      <w:r w:rsidRPr="004842F0">
        <w:rPr>
          <w:rFonts w:ascii="Cambria" w:hAnsi="Cambria" w:cs="Proba Pro"/>
          <w:bCs/>
          <w:sz w:val="22"/>
        </w:rPr>
        <w:t>ý</w:t>
      </w:r>
      <w:r w:rsidRPr="004842F0">
        <w:rPr>
          <w:rFonts w:ascii="Cambria" w:hAnsi="Cambria" w:cs="Arial"/>
          <w:bCs/>
          <w:sz w:val="22"/>
        </w:rPr>
        <w:t>ch v</w:t>
      </w:r>
      <w:r w:rsidRPr="004842F0">
        <w:rPr>
          <w:rFonts w:ascii="Cambria" w:hAnsi="Cambria" w:cs="Proba Pro"/>
          <w:bCs/>
          <w:sz w:val="22"/>
        </w:rPr>
        <w:t>š</w:t>
      </w:r>
      <w:r w:rsidRPr="004842F0">
        <w:rPr>
          <w:rFonts w:ascii="Cambria" w:hAnsi="Cambria" w:cs="Arial"/>
          <w:bCs/>
          <w:sz w:val="22"/>
        </w:rPr>
        <w:t>eobecne z</w:t>
      </w:r>
      <w:r w:rsidRPr="004842F0">
        <w:rPr>
          <w:rFonts w:ascii="Cambria" w:hAnsi="Cambria" w:cs="Proba Pro"/>
          <w:bCs/>
          <w:sz w:val="22"/>
        </w:rPr>
        <w:t>á</w:t>
      </w:r>
      <w:r w:rsidRPr="004842F0">
        <w:rPr>
          <w:rFonts w:ascii="Cambria" w:hAnsi="Cambria" w:cs="Arial"/>
          <w:bCs/>
          <w:sz w:val="22"/>
        </w:rPr>
        <w:t>v</w:t>
      </w:r>
      <w:r w:rsidRPr="004842F0">
        <w:rPr>
          <w:rFonts w:ascii="Cambria" w:hAnsi="Cambria" w:cs="Proba Pro"/>
          <w:bCs/>
          <w:sz w:val="22"/>
        </w:rPr>
        <w:t>ä</w:t>
      </w:r>
      <w:r w:rsidRPr="004842F0">
        <w:rPr>
          <w:rFonts w:ascii="Cambria" w:hAnsi="Cambria" w:cs="Arial"/>
          <w:bCs/>
          <w:sz w:val="22"/>
        </w:rPr>
        <w:t>zn</w:t>
      </w:r>
      <w:r w:rsidRPr="004842F0">
        <w:rPr>
          <w:rFonts w:ascii="Cambria" w:hAnsi="Cambria" w:cs="Proba Pro"/>
          <w:bCs/>
          <w:sz w:val="22"/>
        </w:rPr>
        <w:t>ý</w:t>
      </w:r>
      <w:r w:rsidRPr="004842F0">
        <w:rPr>
          <w:rFonts w:ascii="Cambria" w:hAnsi="Cambria" w:cs="Arial"/>
          <w:bCs/>
          <w:sz w:val="22"/>
        </w:rPr>
        <w:t>ch Pr</w:t>
      </w:r>
      <w:r w:rsidRPr="004842F0">
        <w:rPr>
          <w:rFonts w:ascii="Cambria" w:hAnsi="Cambria" w:cs="Proba Pro"/>
          <w:bCs/>
          <w:sz w:val="22"/>
        </w:rPr>
        <w:t>á</w:t>
      </w:r>
      <w:r w:rsidRPr="004842F0">
        <w:rPr>
          <w:rFonts w:ascii="Cambria" w:hAnsi="Cambria" w:cs="Arial"/>
          <w:bCs/>
          <w:sz w:val="22"/>
        </w:rPr>
        <w:t>vnych predpisov platn</w:t>
      </w:r>
      <w:r w:rsidRPr="004842F0">
        <w:rPr>
          <w:rFonts w:ascii="Cambria" w:hAnsi="Cambria" w:cs="Proba Pro"/>
          <w:bCs/>
          <w:sz w:val="22"/>
        </w:rPr>
        <w:t>ý</w:t>
      </w:r>
      <w:r w:rsidRPr="004842F0">
        <w:rPr>
          <w:rFonts w:ascii="Cambria" w:hAnsi="Cambria" w:cs="Arial"/>
          <w:bCs/>
          <w:sz w:val="22"/>
        </w:rPr>
        <w:t xml:space="preserve">ch a </w:t>
      </w:r>
      <w:r w:rsidRPr="004842F0">
        <w:rPr>
          <w:rFonts w:ascii="Cambria" w:hAnsi="Cambria" w:cs="Proba Pro"/>
          <w:bCs/>
          <w:sz w:val="22"/>
        </w:rPr>
        <w:t>úč</w:t>
      </w:r>
      <w:r w:rsidRPr="004842F0">
        <w:rPr>
          <w:rFonts w:ascii="Cambria" w:hAnsi="Cambria" w:cs="Arial"/>
          <w:bCs/>
          <w:sz w:val="22"/>
        </w:rPr>
        <w:t>inn</w:t>
      </w:r>
      <w:r w:rsidRPr="004842F0">
        <w:rPr>
          <w:rFonts w:ascii="Cambria" w:hAnsi="Cambria" w:cs="Proba Pro"/>
          <w:bCs/>
          <w:sz w:val="22"/>
        </w:rPr>
        <w:t>ý</w:t>
      </w:r>
      <w:r w:rsidRPr="004842F0">
        <w:rPr>
          <w:rFonts w:ascii="Cambria" w:hAnsi="Cambria" w:cs="Arial"/>
          <w:bCs/>
          <w:sz w:val="22"/>
        </w:rPr>
        <w:t>ch v</w:t>
      </w:r>
      <w:r w:rsidRPr="004842F0">
        <w:rPr>
          <w:rFonts w:ascii="Cambria" w:hAnsi="Cambria" w:cs="Calibri"/>
          <w:bCs/>
          <w:sz w:val="22"/>
        </w:rPr>
        <w:t> </w:t>
      </w:r>
      <w:r w:rsidRPr="004842F0">
        <w:rPr>
          <w:rFonts w:ascii="Cambria" w:hAnsi="Cambria" w:cs="Arial"/>
          <w:bCs/>
          <w:sz w:val="22"/>
        </w:rPr>
        <w:t>Slovenskej republike. Zmluvn</w:t>
      </w:r>
      <w:r w:rsidRPr="004842F0">
        <w:rPr>
          <w:rFonts w:ascii="Cambria" w:hAnsi="Cambria" w:cs="Proba Pro"/>
          <w:bCs/>
          <w:sz w:val="22"/>
        </w:rPr>
        <w:t>é</w:t>
      </w:r>
      <w:r w:rsidRPr="004842F0">
        <w:rPr>
          <w:rFonts w:ascii="Cambria" w:hAnsi="Cambria" w:cs="Arial"/>
          <w:bCs/>
          <w:sz w:val="22"/>
        </w:rPr>
        <w:t xml:space="preserve"> strany sa dohodli, </w:t>
      </w:r>
      <w:r w:rsidRPr="004842F0">
        <w:rPr>
          <w:rFonts w:ascii="Cambria" w:hAnsi="Cambria" w:cs="Proba Pro"/>
          <w:bCs/>
          <w:sz w:val="22"/>
        </w:rPr>
        <w:t>ž</w:t>
      </w:r>
      <w:r w:rsidRPr="004842F0">
        <w:rPr>
          <w:rFonts w:ascii="Cambria" w:hAnsi="Cambria" w:cs="Arial"/>
          <w:bCs/>
          <w:sz w:val="22"/>
        </w:rPr>
        <w:t>e v</w:t>
      </w:r>
      <w:r w:rsidRPr="004842F0">
        <w:rPr>
          <w:rFonts w:ascii="Cambria" w:hAnsi="Cambria" w:cs="Calibri"/>
          <w:bCs/>
          <w:sz w:val="22"/>
        </w:rPr>
        <w:t> </w:t>
      </w:r>
      <w:r w:rsidRPr="004842F0">
        <w:rPr>
          <w:rFonts w:ascii="Cambria" w:hAnsi="Cambria" w:cs="Arial"/>
          <w:bCs/>
          <w:sz w:val="22"/>
        </w:rPr>
        <w:t>pr</w:t>
      </w:r>
      <w:r w:rsidRPr="004842F0">
        <w:rPr>
          <w:rFonts w:ascii="Cambria" w:hAnsi="Cambria" w:cs="Proba Pro"/>
          <w:bCs/>
          <w:sz w:val="22"/>
        </w:rPr>
        <w:t>í</w:t>
      </w:r>
      <w:r w:rsidRPr="004842F0">
        <w:rPr>
          <w:rFonts w:ascii="Cambria" w:hAnsi="Cambria" w:cs="Arial"/>
          <w:bCs/>
          <w:sz w:val="22"/>
        </w:rPr>
        <w:t xml:space="preserve">pade vzniku sporov Zmluvných strán týkajúcich </w:t>
      </w:r>
      <w:r w:rsidRPr="004842F0">
        <w:rPr>
          <w:rFonts w:ascii="Cambria" w:hAnsi="Cambria" w:cs="Calibri"/>
          <w:bCs/>
          <w:sz w:val="22"/>
        </w:rPr>
        <w:t> </w:t>
      </w:r>
      <w:r w:rsidRPr="004842F0">
        <w:rPr>
          <w:rFonts w:ascii="Cambria" w:hAnsi="Cambria" w:cs="Arial"/>
          <w:bCs/>
          <w:sz w:val="22"/>
        </w:rPr>
        <w:t>sa tejto Zmluvy a</w:t>
      </w:r>
      <w:r w:rsidRPr="004842F0">
        <w:rPr>
          <w:rFonts w:ascii="Cambria" w:hAnsi="Cambria" w:cs="Calibri"/>
          <w:bCs/>
          <w:sz w:val="22"/>
        </w:rPr>
        <w:t> </w:t>
      </w:r>
      <w:r w:rsidRPr="004842F0">
        <w:rPr>
          <w:rFonts w:ascii="Cambria" w:hAnsi="Cambria" w:cs="Arial"/>
          <w:bCs/>
          <w:sz w:val="22"/>
        </w:rPr>
        <w:t>jej aplik</w:t>
      </w:r>
      <w:r w:rsidRPr="004842F0">
        <w:rPr>
          <w:rFonts w:ascii="Cambria" w:hAnsi="Cambria" w:cs="Proba Pro"/>
          <w:bCs/>
          <w:sz w:val="22"/>
        </w:rPr>
        <w:t>á</w:t>
      </w:r>
      <w:r w:rsidRPr="004842F0">
        <w:rPr>
          <w:rFonts w:ascii="Cambria" w:hAnsi="Cambria" w:cs="Arial"/>
          <w:bCs/>
          <w:sz w:val="22"/>
        </w:rPr>
        <w:t>cie, ak sa ich nepodar</w:t>
      </w:r>
      <w:r w:rsidRPr="004842F0">
        <w:rPr>
          <w:rFonts w:ascii="Cambria" w:hAnsi="Cambria" w:cs="Proba Pro"/>
          <w:bCs/>
          <w:sz w:val="22"/>
        </w:rPr>
        <w:t>í</w:t>
      </w:r>
      <w:r w:rsidRPr="004842F0">
        <w:rPr>
          <w:rFonts w:ascii="Cambria" w:hAnsi="Cambria" w:cs="Arial"/>
          <w:bCs/>
          <w:sz w:val="22"/>
        </w:rPr>
        <w:t xml:space="preserve"> urovna</w:t>
      </w:r>
      <w:r w:rsidRPr="004842F0">
        <w:rPr>
          <w:rFonts w:ascii="Cambria" w:hAnsi="Cambria" w:cs="Proba Pro"/>
          <w:bCs/>
          <w:sz w:val="22"/>
        </w:rPr>
        <w:t>ť</w:t>
      </w:r>
      <w:r w:rsidRPr="004842F0">
        <w:rPr>
          <w:rFonts w:ascii="Cambria" w:hAnsi="Cambria" w:cs="Arial"/>
          <w:bCs/>
          <w:sz w:val="22"/>
        </w:rPr>
        <w:t xml:space="preserve"> in</w:t>
      </w:r>
      <w:r w:rsidRPr="004842F0">
        <w:rPr>
          <w:rFonts w:ascii="Cambria" w:hAnsi="Cambria" w:cs="Proba Pro"/>
          <w:bCs/>
          <w:sz w:val="22"/>
        </w:rPr>
        <w:t>ý</w:t>
      </w:r>
      <w:r w:rsidRPr="004842F0">
        <w:rPr>
          <w:rFonts w:ascii="Cambria" w:hAnsi="Cambria" w:cs="Arial"/>
          <w:bCs/>
          <w:sz w:val="22"/>
        </w:rPr>
        <w:t>m sp</w:t>
      </w:r>
      <w:r w:rsidRPr="004842F0">
        <w:rPr>
          <w:rFonts w:ascii="Cambria" w:hAnsi="Cambria" w:cs="Proba Pro"/>
          <w:bCs/>
          <w:sz w:val="22"/>
        </w:rPr>
        <w:t>ô</w:t>
      </w:r>
      <w:r w:rsidRPr="004842F0">
        <w:rPr>
          <w:rFonts w:ascii="Cambria" w:hAnsi="Cambria" w:cs="Arial"/>
          <w:bCs/>
          <w:sz w:val="22"/>
        </w:rPr>
        <w:t>sobom a</w:t>
      </w:r>
      <w:r w:rsidRPr="004842F0">
        <w:rPr>
          <w:rFonts w:ascii="Cambria" w:hAnsi="Cambria" w:cs="Calibri"/>
          <w:bCs/>
          <w:sz w:val="22"/>
        </w:rPr>
        <w:t> </w:t>
      </w:r>
      <w:r w:rsidRPr="004842F0">
        <w:rPr>
          <w:rFonts w:ascii="Cambria" w:hAnsi="Cambria" w:cs="Arial"/>
          <w:bCs/>
          <w:sz w:val="22"/>
        </w:rPr>
        <w:t>jednou zo Zmluvn</w:t>
      </w:r>
      <w:r w:rsidRPr="004842F0">
        <w:rPr>
          <w:rFonts w:ascii="Cambria" w:hAnsi="Cambria" w:cs="Proba Pro"/>
          <w:bCs/>
          <w:sz w:val="22"/>
        </w:rPr>
        <w:t>ý</w:t>
      </w:r>
      <w:r w:rsidRPr="004842F0">
        <w:rPr>
          <w:rFonts w:ascii="Cambria" w:hAnsi="Cambria" w:cs="Arial"/>
          <w:bCs/>
          <w:sz w:val="22"/>
        </w:rPr>
        <w:t>ch str</w:t>
      </w:r>
      <w:r w:rsidRPr="004842F0">
        <w:rPr>
          <w:rFonts w:ascii="Cambria" w:hAnsi="Cambria" w:cs="Proba Pro"/>
          <w:bCs/>
          <w:sz w:val="22"/>
        </w:rPr>
        <w:t>á</w:t>
      </w:r>
      <w:r w:rsidRPr="004842F0">
        <w:rPr>
          <w:rFonts w:ascii="Cambria" w:hAnsi="Cambria" w:cs="Arial"/>
          <w:bCs/>
          <w:sz w:val="22"/>
        </w:rPr>
        <w:t>n je zahrani</w:t>
      </w:r>
      <w:r w:rsidRPr="004842F0">
        <w:rPr>
          <w:rFonts w:ascii="Cambria" w:hAnsi="Cambria" w:cs="Proba Pro"/>
          <w:bCs/>
          <w:sz w:val="22"/>
        </w:rPr>
        <w:t>č</w:t>
      </w:r>
      <w:r w:rsidRPr="004842F0">
        <w:rPr>
          <w:rFonts w:ascii="Cambria" w:hAnsi="Cambria" w:cs="Arial"/>
          <w:bCs/>
          <w:sz w:val="22"/>
        </w:rPr>
        <w:t>n</w:t>
      </w:r>
      <w:r w:rsidRPr="004842F0">
        <w:rPr>
          <w:rFonts w:ascii="Cambria" w:hAnsi="Cambria" w:cs="Proba Pro"/>
          <w:bCs/>
          <w:sz w:val="22"/>
        </w:rPr>
        <w:t>ý</w:t>
      </w:r>
      <w:r w:rsidRPr="004842F0">
        <w:rPr>
          <w:rFonts w:ascii="Cambria" w:hAnsi="Cambria" w:cs="Arial"/>
          <w:bCs/>
          <w:sz w:val="22"/>
        </w:rPr>
        <w:t xml:space="preserve"> subjekt, je dan</w:t>
      </w:r>
      <w:r w:rsidRPr="004842F0">
        <w:rPr>
          <w:rFonts w:ascii="Cambria" w:hAnsi="Cambria" w:cs="Proba Pro"/>
          <w:bCs/>
          <w:sz w:val="22"/>
        </w:rPr>
        <w:t>á</w:t>
      </w:r>
      <w:r w:rsidRPr="004842F0">
        <w:rPr>
          <w:rFonts w:ascii="Cambria" w:hAnsi="Cambria" w:cs="Arial"/>
          <w:bCs/>
          <w:sz w:val="22"/>
        </w:rPr>
        <w:t xml:space="preserve"> pr</w:t>
      </w:r>
      <w:r w:rsidRPr="004842F0">
        <w:rPr>
          <w:rFonts w:ascii="Cambria" w:hAnsi="Cambria" w:cs="Proba Pro"/>
          <w:bCs/>
          <w:sz w:val="22"/>
        </w:rPr>
        <w:t>á</w:t>
      </w:r>
      <w:r w:rsidRPr="004842F0">
        <w:rPr>
          <w:rFonts w:ascii="Cambria" w:hAnsi="Cambria" w:cs="Arial"/>
          <w:bCs/>
          <w:sz w:val="22"/>
        </w:rPr>
        <w:t>vomoc s</w:t>
      </w:r>
      <w:r w:rsidRPr="004842F0">
        <w:rPr>
          <w:rFonts w:ascii="Cambria" w:hAnsi="Cambria" w:cs="Proba Pro"/>
          <w:bCs/>
          <w:sz w:val="22"/>
        </w:rPr>
        <w:t>ú</w:t>
      </w:r>
      <w:r w:rsidRPr="004842F0">
        <w:rPr>
          <w:rFonts w:ascii="Cambria" w:hAnsi="Cambria" w:cs="Arial"/>
          <w:bCs/>
          <w:sz w:val="22"/>
        </w:rPr>
        <w:t xml:space="preserve">dov Slovenskej republiky. </w:t>
      </w:r>
    </w:p>
    <w:p w14:paraId="75576B24" w14:textId="77777777" w:rsidR="00862FF2" w:rsidRPr="004842F0" w:rsidRDefault="00862FF2" w:rsidP="00426C94">
      <w:pPr>
        <w:numPr>
          <w:ilvl w:val="2"/>
          <w:numId w:val="16"/>
        </w:numPr>
        <w:spacing w:before="0" w:after="120" w:line="240" w:lineRule="auto"/>
        <w:jc w:val="both"/>
        <w:rPr>
          <w:rFonts w:ascii="Cambria" w:hAnsi="Cambria" w:cs="Arial"/>
          <w:bCs/>
          <w:sz w:val="22"/>
        </w:rPr>
      </w:pPr>
      <w:bookmarkStart w:id="96" w:name="_Ref19802112"/>
      <w:r w:rsidRPr="004842F0">
        <w:rPr>
          <w:rFonts w:ascii="Cambria" w:hAnsi="Cambria" w:cs="Arial"/>
          <w:bCs/>
          <w:sz w:val="22"/>
        </w:rPr>
        <w:t>Zhotoviteľ nie je oprávnený postúpiť akékoľvek pohľadávky (práva) vyplývajúce z</w:t>
      </w:r>
      <w:r w:rsidRPr="004842F0">
        <w:rPr>
          <w:rFonts w:ascii="Cambria" w:hAnsi="Cambria" w:cs="Calibri"/>
          <w:bCs/>
          <w:sz w:val="22"/>
        </w:rPr>
        <w:t> </w:t>
      </w:r>
      <w:r w:rsidRPr="004842F0">
        <w:rPr>
          <w:rFonts w:ascii="Cambria" w:hAnsi="Cambria" w:cs="Arial"/>
          <w:bCs/>
          <w:sz w:val="22"/>
        </w:rPr>
        <w:t>tejto Zmluvy na tretiu osobu alebo sa dohodn</w:t>
      </w:r>
      <w:r w:rsidRPr="004842F0">
        <w:rPr>
          <w:rFonts w:ascii="Cambria" w:hAnsi="Cambria" w:cs="Proba Pro"/>
          <w:bCs/>
          <w:sz w:val="22"/>
        </w:rPr>
        <w:t>úť</w:t>
      </w:r>
      <w:r w:rsidRPr="004842F0">
        <w:rPr>
          <w:rFonts w:ascii="Cambria" w:hAnsi="Cambria" w:cs="Arial"/>
          <w:bCs/>
          <w:sz w:val="22"/>
        </w:rPr>
        <w:t xml:space="preserve"> s tre</w:t>
      </w:r>
      <w:r w:rsidRPr="004842F0">
        <w:rPr>
          <w:rFonts w:ascii="Cambria" w:hAnsi="Cambria" w:cs="Proba Pro"/>
          <w:bCs/>
          <w:sz w:val="22"/>
        </w:rPr>
        <w:t>ť</w:t>
      </w:r>
      <w:r w:rsidRPr="004842F0">
        <w:rPr>
          <w:rFonts w:ascii="Cambria" w:hAnsi="Cambria" w:cs="Arial"/>
          <w:bCs/>
          <w:sz w:val="22"/>
        </w:rPr>
        <w:t>ou osobou na prevzat</w:t>
      </w:r>
      <w:r w:rsidRPr="004842F0">
        <w:rPr>
          <w:rFonts w:ascii="Cambria" w:hAnsi="Cambria" w:cs="Proba Pro"/>
          <w:bCs/>
          <w:sz w:val="22"/>
        </w:rPr>
        <w:t>í</w:t>
      </w:r>
      <w:r w:rsidRPr="004842F0">
        <w:rPr>
          <w:rFonts w:ascii="Cambria" w:hAnsi="Cambria" w:cs="Arial"/>
          <w:bCs/>
          <w:sz w:val="22"/>
        </w:rPr>
        <w:t xml:space="preserve"> jeho z</w:t>
      </w:r>
      <w:r w:rsidRPr="004842F0">
        <w:rPr>
          <w:rFonts w:ascii="Cambria" w:hAnsi="Cambria" w:cs="Proba Pro"/>
          <w:bCs/>
          <w:sz w:val="22"/>
        </w:rPr>
        <w:t>á</w:t>
      </w:r>
      <w:r w:rsidRPr="004842F0">
        <w:rPr>
          <w:rFonts w:ascii="Cambria" w:hAnsi="Cambria" w:cs="Arial"/>
          <w:bCs/>
          <w:sz w:val="22"/>
        </w:rPr>
        <w:t>v</w:t>
      </w:r>
      <w:r w:rsidRPr="004842F0">
        <w:rPr>
          <w:rFonts w:ascii="Cambria" w:hAnsi="Cambria" w:cs="Proba Pro"/>
          <w:bCs/>
          <w:sz w:val="22"/>
        </w:rPr>
        <w:t>ä</w:t>
      </w:r>
      <w:r w:rsidRPr="004842F0">
        <w:rPr>
          <w:rFonts w:ascii="Cambria" w:hAnsi="Cambria" w:cs="Arial"/>
          <w:bCs/>
          <w:sz w:val="22"/>
        </w:rPr>
        <w:t>zkov (povinnost</w:t>
      </w:r>
      <w:r w:rsidRPr="004842F0">
        <w:rPr>
          <w:rFonts w:ascii="Cambria" w:hAnsi="Cambria" w:cs="Proba Pro"/>
          <w:bCs/>
          <w:sz w:val="22"/>
        </w:rPr>
        <w:t>í</w:t>
      </w:r>
      <w:r w:rsidRPr="004842F0">
        <w:rPr>
          <w:rFonts w:ascii="Cambria" w:hAnsi="Cambria" w:cs="Arial"/>
          <w:bCs/>
          <w:sz w:val="22"/>
        </w:rPr>
        <w:t>) vypl</w:t>
      </w:r>
      <w:r w:rsidRPr="004842F0">
        <w:rPr>
          <w:rFonts w:ascii="Cambria" w:hAnsi="Cambria" w:cs="Proba Pro"/>
          <w:bCs/>
          <w:sz w:val="22"/>
        </w:rPr>
        <w:t>ý</w:t>
      </w:r>
      <w:r w:rsidRPr="004842F0">
        <w:rPr>
          <w:rFonts w:ascii="Cambria" w:hAnsi="Cambria" w:cs="Arial"/>
          <w:bCs/>
          <w:sz w:val="22"/>
        </w:rPr>
        <w:t>vaj</w:t>
      </w:r>
      <w:r w:rsidRPr="004842F0">
        <w:rPr>
          <w:rFonts w:ascii="Cambria" w:hAnsi="Cambria" w:cs="Proba Pro"/>
          <w:bCs/>
          <w:sz w:val="22"/>
        </w:rPr>
        <w:t>ú</w:t>
      </w:r>
      <w:r w:rsidRPr="004842F0">
        <w:rPr>
          <w:rFonts w:ascii="Cambria" w:hAnsi="Cambria" w:cs="Arial"/>
          <w:bCs/>
          <w:sz w:val="22"/>
        </w:rPr>
        <w:t>cich z</w:t>
      </w:r>
      <w:r w:rsidRPr="004842F0">
        <w:rPr>
          <w:rFonts w:ascii="Cambria" w:hAnsi="Cambria" w:cs="Calibri"/>
          <w:bCs/>
          <w:sz w:val="22"/>
        </w:rPr>
        <w:t> </w:t>
      </w:r>
      <w:r w:rsidRPr="004842F0">
        <w:rPr>
          <w:rFonts w:ascii="Cambria" w:hAnsi="Cambria" w:cs="Arial"/>
          <w:bCs/>
          <w:sz w:val="22"/>
        </w:rPr>
        <w:t>tejto Zmluvy bez predch</w:t>
      </w:r>
      <w:r w:rsidRPr="004842F0">
        <w:rPr>
          <w:rFonts w:ascii="Cambria" w:hAnsi="Cambria" w:cs="Proba Pro"/>
          <w:bCs/>
          <w:sz w:val="22"/>
        </w:rPr>
        <w:t>á</w:t>
      </w:r>
      <w:r w:rsidRPr="004842F0">
        <w:rPr>
          <w:rFonts w:ascii="Cambria" w:hAnsi="Cambria" w:cs="Arial"/>
          <w:bCs/>
          <w:sz w:val="22"/>
        </w:rPr>
        <w:t>dzaj</w:t>
      </w:r>
      <w:r w:rsidRPr="004842F0">
        <w:rPr>
          <w:rFonts w:ascii="Cambria" w:hAnsi="Cambria" w:cs="Proba Pro"/>
          <w:bCs/>
          <w:sz w:val="22"/>
        </w:rPr>
        <w:t>ú</w:t>
      </w:r>
      <w:r w:rsidRPr="004842F0">
        <w:rPr>
          <w:rFonts w:ascii="Cambria" w:hAnsi="Cambria" w:cs="Arial"/>
          <w:bCs/>
          <w:sz w:val="22"/>
        </w:rPr>
        <w:t>ceho p</w:t>
      </w:r>
      <w:r w:rsidRPr="004842F0">
        <w:rPr>
          <w:rFonts w:ascii="Cambria" w:hAnsi="Cambria" w:cs="Proba Pro"/>
          <w:bCs/>
          <w:sz w:val="22"/>
        </w:rPr>
        <w:t>í</w:t>
      </w:r>
      <w:r w:rsidRPr="004842F0">
        <w:rPr>
          <w:rFonts w:ascii="Cambria" w:hAnsi="Cambria" w:cs="Arial"/>
          <w:bCs/>
          <w:sz w:val="22"/>
        </w:rPr>
        <w:t>somn</w:t>
      </w:r>
      <w:r w:rsidRPr="004842F0">
        <w:rPr>
          <w:rFonts w:ascii="Cambria" w:hAnsi="Cambria" w:cs="Proba Pro"/>
          <w:bCs/>
          <w:sz w:val="22"/>
        </w:rPr>
        <w:t>é</w:t>
      </w:r>
      <w:r w:rsidRPr="004842F0">
        <w:rPr>
          <w:rFonts w:ascii="Cambria" w:hAnsi="Cambria" w:cs="Arial"/>
          <w:bCs/>
          <w:sz w:val="22"/>
        </w:rPr>
        <w:t>ho s</w:t>
      </w:r>
      <w:r w:rsidRPr="004842F0">
        <w:rPr>
          <w:rFonts w:ascii="Cambria" w:hAnsi="Cambria" w:cs="Proba Pro"/>
          <w:bCs/>
          <w:sz w:val="22"/>
        </w:rPr>
        <w:t>ú</w:t>
      </w:r>
      <w:r w:rsidRPr="004842F0">
        <w:rPr>
          <w:rFonts w:ascii="Cambria" w:hAnsi="Cambria" w:cs="Arial"/>
          <w:bCs/>
          <w:sz w:val="22"/>
        </w:rPr>
        <w:t>hlasu Objedn</w:t>
      </w:r>
      <w:r w:rsidRPr="004842F0">
        <w:rPr>
          <w:rFonts w:ascii="Cambria" w:hAnsi="Cambria" w:cs="Proba Pro"/>
          <w:bCs/>
          <w:sz w:val="22"/>
        </w:rPr>
        <w:t>á</w:t>
      </w:r>
      <w:r w:rsidRPr="004842F0">
        <w:rPr>
          <w:rFonts w:ascii="Cambria" w:hAnsi="Cambria" w:cs="Arial"/>
          <w:bCs/>
          <w:sz w:val="22"/>
        </w:rPr>
        <w:t>vate</w:t>
      </w:r>
      <w:r w:rsidRPr="004842F0">
        <w:rPr>
          <w:rFonts w:ascii="Cambria" w:hAnsi="Cambria" w:cs="Proba Pro"/>
          <w:bCs/>
          <w:sz w:val="22"/>
        </w:rPr>
        <w:t>ľ</w:t>
      </w:r>
      <w:r w:rsidRPr="004842F0">
        <w:rPr>
          <w:rFonts w:ascii="Cambria" w:hAnsi="Cambria" w:cs="Arial"/>
          <w:bCs/>
          <w:sz w:val="22"/>
        </w:rPr>
        <w:t>a.</w:t>
      </w:r>
      <w:bookmarkEnd w:id="96"/>
    </w:p>
    <w:p w14:paraId="35B6409C" w14:textId="48AA0BF4" w:rsidR="00862FF2" w:rsidRPr="004842F0"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Z dôvodu, že predmet plnenia bude čiastočne financovaný z prostriedkov poskytnutých Objednávateľovi na základe Zmluvy o NFP, zaväzuje sa Zhotoviteľ strpieť výkon kontroly/auditu súvisiaceho s</w:t>
      </w:r>
      <w:r w:rsidRPr="004842F0">
        <w:rPr>
          <w:rFonts w:ascii="Cambria" w:hAnsi="Cambria" w:cs="Calibri"/>
          <w:bCs/>
          <w:sz w:val="22"/>
        </w:rPr>
        <w:t> </w:t>
      </w:r>
      <w:r w:rsidRPr="004842F0">
        <w:rPr>
          <w:rFonts w:ascii="Cambria" w:hAnsi="Cambria" w:cs="Arial"/>
          <w:bCs/>
          <w:sz w:val="22"/>
        </w:rPr>
        <w:t>dod</w:t>
      </w:r>
      <w:r w:rsidRPr="004842F0">
        <w:rPr>
          <w:rFonts w:ascii="Cambria" w:hAnsi="Cambria" w:cs="Proba Pro"/>
          <w:bCs/>
          <w:sz w:val="22"/>
        </w:rPr>
        <w:t>á</w:t>
      </w:r>
      <w:r w:rsidRPr="004842F0">
        <w:rPr>
          <w:rFonts w:ascii="Cambria" w:hAnsi="Cambria" w:cs="Arial"/>
          <w:bCs/>
          <w:sz w:val="22"/>
        </w:rPr>
        <w:t>van</w:t>
      </w:r>
      <w:r w:rsidRPr="004842F0">
        <w:rPr>
          <w:rFonts w:ascii="Cambria" w:hAnsi="Cambria" w:cs="Proba Pro"/>
          <w:bCs/>
          <w:sz w:val="22"/>
        </w:rPr>
        <w:t>ý</w:t>
      </w:r>
      <w:r w:rsidRPr="004842F0">
        <w:rPr>
          <w:rFonts w:ascii="Cambria" w:hAnsi="Cambria" w:cs="Arial"/>
          <w:bCs/>
          <w:sz w:val="22"/>
        </w:rPr>
        <w:t>m tovarom, slu</w:t>
      </w:r>
      <w:r w:rsidRPr="004842F0">
        <w:rPr>
          <w:rFonts w:ascii="Cambria" w:hAnsi="Cambria" w:cs="Proba Pro"/>
          <w:bCs/>
          <w:sz w:val="22"/>
        </w:rPr>
        <w:t>ž</w:t>
      </w:r>
      <w:r w:rsidRPr="004842F0">
        <w:rPr>
          <w:rFonts w:ascii="Cambria" w:hAnsi="Cambria" w:cs="Arial"/>
          <w:bCs/>
          <w:sz w:val="22"/>
        </w:rPr>
        <w:t>bami, mont</w:t>
      </w:r>
      <w:r w:rsidRPr="004842F0">
        <w:rPr>
          <w:rFonts w:ascii="Cambria" w:hAnsi="Cambria" w:cs="Proba Pro"/>
          <w:bCs/>
          <w:sz w:val="22"/>
        </w:rPr>
        <w:t>áž</w:t>
      </w:r>
      <w:r w:rsidRPr="004842F0">
        <w:rPr>
          <w:rFonts w:ascii="Cambria" w:hAnsi="Cambria" w:cs="Arial"/>
          <w:bCs/>
          <w:sz w:val="22"/>
        </w:rPr>
        <w:t>nymi a</w:t>
      </w:r>
      <w:r w:rsidRPr="004842F0">
        <w:rPr>
          <w:rFonts w:ascii="Cambria" w:hAnsi="Cambria" w:cs="Calibri"/>
          <w:bCs/>
          <w:sz w:val="22"/>
        </w:rPr>
        <w:t> </w:t>
      </w:r>
      <w:r w:rsidRPr="004842F0">
        <w:rPr>
          <w:rFonts w:ascii="Cambria" w:hAnsi="Cambria" w:cs="Arial"/>
          <w:bCs/>
          <w:sz w:val="22"/>
        </w:rPr>
        <w:t>stavebn</w:t>
      </w:r>
      <w:r w:rsidRPr="004842F0">
        <w:rPr>
          <w:rFonts w:ascii="Cambria" w:hAnsi="Cambria" w:cs="Proba Pro"/>
          <w:bCs/>
          <w:sz w:val="22"/>
        </w:rPr>
        <w:t>ý</w:t>
      </w:r>
      <w:r w:rsidRPr="004842F0">
        <w:rPr>
          <w:rFonts w:ascii="Cambria" w:hAnsi="Cambria" w:cs="Arial"/>
          <w:bCs/>
          <w:sz w:val="22"/>
        </w:rPr>
        <w:t xml:space="preserve">mi </w:t>
      </w:r>
      <w:r w:rsidRPr="004842F0">
        <w:rPr>
          <w:rFonts w:ascii="Cambria" w:hAnsi="Cambria" w:cs="Arial"/>
          <w:bCs/>
          <w:sz w:val="22"/>
        </w:rPr>
        <w:lastRenderedPageBreak/>
        <w:t>pr</w:t>
      </w:r>
      <w:r w:rsidRPr="004842F0">
        <w:rPr>
          <w:rFonts w:ascii="Cambria" w:hAnsi="Cambria" w:cs="Proba Pro"/>
          <w:bCs/>
          <w:sz w:val="22"/>
        </w:rPr>
        <w:t>á</w:t>
      </w:r>
      <w:r w:rsidRPr="004842F0">
        <w:rPr>
          <w:rFonts w:ascii="Cambria" w:hAnsi="Cambria" w:cs="Arial"/>
          <w:bCs/>
          <w:sz w:val="22"/>
        </w:rPr>
        <w:t>cami zhotovovan</w:t>
      </w:r>
      <w:r w:rsidRPr="004842F0">
        <w:rPr>
          <w:rFonts w:ascii="Cambria" w:hAnsi="Cambria" w:cs="Proba Pro"/>
          <w:bCs/>
          <w:sz w:val="22"/>
        </w:rPr>
        <w:t>é</w:t>
      </w:r>
      <w:r w:rsidRPr="004842F0">
        <w:rPr>
          <w:rFonts w:ascii="Cambria" w:hAnsi="Cambria" w:cs="Arial"/>
          <w:bCs/>
          <w:sz w:val="22"/>
        </w:rPr>
        <w:t>ho Diela a/alebo v</w:t>
      </w:r>
      <w:r w:rsidRPr="004842F0">
        <w:rPr>
          <w:rFonts w:ascii="Cambria" w:hAnsi="Cambria" w:cs="Calibri"/>
          <w:bCs/>
          <w:sz w:val="22"/>
        </w:rPr>
        <w:t> </w:t>
      </w:r>
      <w:r w:rsidRPr="004842F0">
        <w:rPr>
          <w:rFonts w:ascii="Cambria" w:hAnsi="Cambria" w:cs="Arial"/>
          <w:bCs/>
          <w:sz w:val="22"/>
        </w:rPr>
        <w:t>s</w:t>
      </w:r>
      <w:r w:rsidRPr="004842F0">
        <w:rPr>
          <w:rFonts w:ascii="Cambria" w:hAnsi="Cambria" w:cs="Proba Pro"/>
          <w:bCs/>
          <w:sz w:val="22"/>
        </w:rPr>
        <w:t>ú</w:t>
      </w:r>
      <w:r w:rsidRPr="004842F0">
        <w:rPr>
          <w:rFonts w:ascii="Cambria" w:hAnsi="Cambria" w:cs="Arial"/>
          <w:bCs/>
          <w:sz w:val="22"/>
        </w:rPr>
        <w:t>vislosti s</w:t>
      </w:r>
      <w:r w:rsidRPr="004842F0">
        <w:rPr>
          <w:rFonts w:ascii="Cambria" w:hAnsi="Cambria" w:cs="Calibri"/>
          <w:bCs/>
          <w:sz w:val="22"/>
        </w:rPr>
        <w:t> </w:t>
      </w:r>
      <w:r w:rsidRPr="004842F0">
        <w:rPr>
          <w:rFonts w:ascii="Cambria" w:hAnsi="Cambria" w:cs="Arial"/>
          <w:bCs/>
          <w:sz w:val="22"/>
        </w:rPr>
        <w:t>nim kedykoľvek počas platnosti a</w:t>
      </w:r>
      <w:r w:rsidRPr="004842F0">
        <w:rPr>
          <w:rFonts w:ascii="Cambria" w:hAnsi="Cambria" w:cs="Calibri"/>
          <w:bCs/>
          <w:sz w:val="22"/>
        </w:rPr>
        <w:t> </w:t>
      </w:r>
      <w:r w:rsidRPr="004842F0">
        <w:rPr>
          <w:rFonts w:ascii="Cambria" w:hAnsi="Cambria" w:cs="Proba Pro"/>
          <w:bCs/>
          <w:sz w:val="22"/>
        </w:rPr>
        <w:t>úč</w:t>
      </w:r>
      <w:r w:rsidRPr="004842F0">
        <w:rPr>
          <w:rFonts w:ascii="Cambria" w:hAnsi="Cambria" w:cs="Arial"/>
          <w:bCs/>
          <w:sz w:val="22"/>
        </w:rPr>
        <w:t>innosti zmluvy o</w:t>
      </w:r>
      <w:r w:rsidRPr="004842F0">
        <w:rPr>
          <w:rFonts w:ascii="Cambria" w:hAnsi="Cambria" w:cs="Calibri"/>
          <w:bCs/>
          <w:sz w:val="22"/>
        </w:rPr>
        <w:t> </w:t>
      </w:r>
      <w:r w:rsidRPr="004842F0">
        <w:rPr>
          <w:rFonts w:ascii="Cambria" w:hAnsi="Cambria" w:cs="Arial"/>
          <w:bCs/>
          <w:sz w:val="22"/>
        </w:rPr>
        <w:t>poskytnut</w:t>
      </w:r>
      <w:r w:rsidRPr="004842F0">
        <w:rPr>
          <w:rFonts w:ascii="Cambria" w:hAnsi="Cambria" w:cs="Proba Pro"/>
          <w:bCs/>
          <w:sz w:val="22"/>
        </w:rPr>
        <w:t>í</w:t>
      </w:r>
      <w:r w:rsidRPr="004842F0">
        <w:rPr>
          <w:rFonts w:ascii="Cambria" w:hAnsi="Cambria" w:cs="Arial"/>
          <w:bCs/>
          <w:sz w:val="22"/>
        </w:rPr>
        <w:t xml:space="preserve"> nen</w:t>
      </w:r>
      <w:r w:rsidRPr="004842F0">
        <w:rPr>
          <w:rFonts w:ascii="Cambria" w:hAnsi="Cambria" w:cs="Proba Pro"/>
          <w:bCs/>
          <w:sz w:val="22"/>
        </w:rPr>
        <w:t>á</w:t>
      </w:r>
      <w:r w:rsidRPr="004842F0">
        <w:rPr>
          <w:rFonts w:ascii="Cambria" w:hAnsi="Cambria" w:cs="Arial"/>
          <w:bCs/>
          <w:sz w:val="22"/>
        </w:rPr>
        <w:t>vratn</w:t>
      </w:r>
      <w:r w:rsidRPr="004842F0">
        <w:rPr>
          <w:rFonts w:ascii="Cambria" w:hAnsi="Cambria" w:cs="Proba Pro"/>
          <w:bCs/>
          <w:sz w:val="22"/>
        </w:rPr>
        <w:t>é</w:t>
      </w:r>
      <w:r w:rsidRPr="004842F0">
        <w:rPr>
          <w:rFonts w:ascii="Cambria" w:hAnsi="Cambria" w:cs="Arial"/>
          <w:bCs/>
          <w:sz w:val="22"/>
        </w:rPr>
        <w:t>ho finan</w:t>
      </w:r>
      <w:r w:rsidRPr="004842F0">
        <w:rPr>
          <w:rFonts w:ascii="Cambria" w:hAnsi="Cambria" w:cs="Proba Pro"/>
          <w:bCs/>
          <w:sz w:val="22"/>
        </w:rPr>
        <w:t>č</w:t>
      </w:r>
      <w:r w:rsidRPr="004842F0">
        <w:rPr>
          <w:rFonts w:ascii="Cambria" w:hAnsi="Cambria" w:cs="Arial"/>
          <w:bCs/>
          <w:sz w:val="22"/>
        </w:rPr>
        <w:t>n</w:t>
      </w:r>
      <w:r w:rsidRPr="004842F0">
        <w:rPr>
          <w:rFonts w:ascii="Cambria" w:hAnsi="Cambria" w:cs="Proba Pro"/>
          <w:bCs/>
          <w:sz w:val="22"/>
        </w:rPr>
        <w:t>é</w:t>
      </w:r>
      <w:r w:rsidRPr="004842F0">
        <w:rPr>
          <w:rFonts w:ascii="Cambria" w:hAnsi="Cambria" w:cs="Arial"/>
          <w:bCs/>
          <w:sz w:val="22"/>
        </w:rPr>
        <w:t>ho pr</w:t>
      </w:r>
      <w:r w:rsidRPr="004842F0">
        <w:rPr>
          <w:rFonts w:ascii="Cambria" w:hAnsi="Cambria" w:cs="Proba Pro"/>
          <w:bCs/>
          <w:sz w:val="22"/>
        </w:rPr>
        <w:t>í</w:t>
      </w:r>
      <w:r w:rsidRPr="004842F0">
        <w:rPr>
          <w:rFonts w:ascii="Cambria" w:hAnsi="Cambria" w:cs="Arial"/>
          <w:bCs/>
          <w:sz w:val="22"/>
        </w:rPr>
        <w:t>spevku, a to opr</w:t>
      </w:r>
      <w:r w:rsidRPr="004842F0">
        <w:rPr>
          <w:rFonts w:ascii="Cambria" w:hAnsi="Cambria" w:cs="Proba Pro"/>
          <w:bCs/>
          <w:sz w:val="22"/>
        </w:rPr>
        <w:t>á</w:t>
      </w:r>
      <w:r w:rsidRPr="004842F0">
        <w:rPr>
          <w:rFonts w:ascii="Cambria" w:hAnsi="Cambria" w:cs="Arial"/>
          <w:bCs/>
          <w:sz w:val="22"/>
        </w:rPr>
        <w:t>vnen</w:t>
      </w:r>
      <w:r w:rsidRPr="004842F0">
        <w:rPr>
          <w:rFonts w:ascii="Cambria" w:hAnsi="Cambria" w:cs="Proba Pro"/>
          <w:bCs/>
          <w:sz w:val="22"/>
        </w:rPr>
        <w:t>ý</w:t>
      </w:r>
      <w:r w:rsidRPr="004842F0">
        <w:rPr>
          <w:rFonts w:ascii="Cambria" w:hAnsi="Cambria" w:cs="Arial"/>
          <w:bCs/>
          <w:sz w:val="22"/>
        </w:rPr>
        <w:t>mi osobami na v</w:t>
      </w:r>
      <w:r w:rsidRPr="004842F0">
        <w:rPr>
          <w:rFonts w:ascii="Cambria" w:hAnsi="Cambria" w:cs="Proba Pro"/>
          <w:bCs/>
          <w:sz w:val="22"/>
        </w:rPr>
        <w:t>ý</w:t>
      </w:r>
      <w:r w:rsidRPr="004842F0">
        <w:rPr>
          <w:rFonts w:ascii="Cambria" w:hAnsi="Cambria" w:cs="Arial"/>
          <w:bCs/>
          <w:sz w:val="22"/>
        </w:rPr>
        <w:t>kon tejto kontroly/auditu a</w:t>
      </w:r>
      <w:r w:rsidRPr="004842F0">
        <w:rPr>
          <w:rFonts w:ascii="Cambria" w:hAnsi="Cambria" w:cs="Calibri"/>
          <w:bCs/>
          <w:sz w:val="22"/>
        </w:rPr>
        <w:t> </w:t>
      </w:r>
      <w:r w:rsidRPr="004842F0">
        <w:rPr>
          <w:rFonts w:ascii="Cambria" w:hAnsi="Cambria" w:cs="Arial"/>
          <w:bCs/>
          <w:sz w:val="22"/>
        </w:rPr>
        <w:t>poskytn</w:t>
      </w:r>
      <w:r w:rsidRPr="004842F0">
        <w:rPr>
          <w:rFonts w:ascii="Cambria" w:hAnsi="Cambria" w:cs="Proba Pro"/>
          <w:bCs/>
          <w:sz w:val="22"/>
        </w:rPr>
        <w:t>úť</w:t>
      </w:r>
      <w:r w:rsidRPr="004842F0">
        <w:rPr>
          <w:rFonts w:ascii="Cambria" w:hAnsi="Cambria" w:cs="Arial"/>
          <w:bCs/>
          <w:sz w:val="22"/>
        </w:rPr>
        <w:t xml:space="preserve"> im v</w:t>
      </w:r>
      <w:r w:rsidRPr="004842F0">
        <w:rPr>
          <w:rFonts w:ascii="Cambria" w:hAnsi="Cambria" w:cs="Proba Pro"/>
          <w:bCs/>
          <w:sz w:val="22"/>
        </w:rPr>
        <w:t>š</w:t>
      </w:r>
      <w:r w:rsidRPr="004842F0">
        <w:rPr>
          <w:rFonts w:ascii="Cambria" w:hAnsi="Cambria" w:cs="Arial"/>
          <w:bCs/>
          <w:sz w:val="22"/>
        </w:rPr>
        <w:t>etku s</w:t>
      </w:r>
      <w:r w:rsidRPr="004842F0">
        <w:rPr>
          <w:rFonts w:ascii="Cambria" w:hAnsi="Cambria" w:cs="Proba Pro"/>
          <w:bCs/>
          <w:sz w:val="22"/>
        </w:rPr>
        <w:t>úč</w:t>
      </w:r>
      <w:r w:rsidRPr="004842F0">
        <w:rPr>
          <w:rFonts w:ascii="Cambria" w:hAnsi="Cambria" w:cs="Arial"/>
          <w:bCs/>
          <w:sz w:val="22"/>
        </w:rPr>
        <w:t>innos</w:t>
      </w:r>
      <w:r w:rsidRPr="004842F0">
        <w:rPr>
          <w:rFonts w:ascii="Cambria" w:hAnsi="Cambria" w:cs="Proba Pro"/>
          <w:bCs/>
          <w:sz w:val="22"/>
        </w:rPr>
        <w:t>ť</w:t>
      </w:r>
      <w:r w:rsidRPr="004842F0">
        <w:rPr>
          <w:rFonts w:ascii="Cambria" w:hAnsi="Cambria" w:cs="Arial"/>
          <w:bCs/>
          <w:sz w:val="22"/>
        </w:rPr>
        <w:t>. Opr</w:t>
      </w:r>
      <w:r w:rsidRPr="004842F0">
        <w:rPr>
          <w:rFonts w:ascii="Cambria" w:hAnsi="Cambria" w:cs="Proba Pro"/>
          <w:bCs/>
          <w:sz w:val="22"/>
        </w:rPr>
        <w:t>á</w:t>
      </w:r>
      <w:r w:rsidRPr="004842F0">
        <w:rPr>
          <w:rFonts w:ascii="Cambria" w:hAnsi="Cambria" w:cs="Arial"/>
          <w:bCs/>
          <w:sz w:val="22"/>
        </w:rPr>
        <w:t>vnen</w:t>
      </w:r>
      <w:r w:rsidRPr="004842F0">
        <w:rPr>
          <w:rFonts w:ascii="Cambria" w:hAnsi="Cambria" w:cs="Proba Pro"/>
          <w:bCs/>
          <w:sz w:val="22"/>
        </w:rPr>
        <w:t>é</w:t>
      </w:r>
      <w:r w:rsidRPr="004842F0">
        <w:rPr>
          <w:rFonts w:ascii="Cambria" w:hAnsi="Cambria" w:cs="Arial"/>
          <w:bCs/>
          <w:sz w:val="22"/>
        </w:rPr>
        <w:t xml:space="preserve"> osoby na v</w:t>
      </w:r>
      <w:r w:rsidRPr="004842F0">
        <w:rPr>
          <w:rFonts w:ascii="Cambria" w:hAnsi="Cambria" w:cs="Proba Pro"/>
          <w:bCs/>
          <w:sz w:val="22"/>
        </w:rPr>
        <w:t>ý</w:t>
      </w:r>
      <w:r w:rsidRPr="004842F0">
        <w:rPr>
          <w:rFonts w:ascii="Cambria" w:hAnsi="Cambria" w:cs="Arial"/>
          <w:bCs/>
          <w:sz w:val="22"/>
        </w:rPr>
        <w:t>kon kontroly/auditu s</w:t>
      </w:r>
      <w:r w:rsidRPr="004842F0">
        <w:rPr>
          <w:rFonts w:ascii="Cambria" w:hAnsi="Cambria" w:cs="Proba Pro"/>
          <w:bCs/>
          <w:sz w:val="22"/>
        </w:rPr>
        <w:t>ú</w:t>
      </w:r>
      <w:r w:rsidRPr="004842F0">
        <w:rPr>
          <w:rFonts w:ascii="Cambria" w:hAnsi="Cambria" w:cs="Arial"/>
          <w:bCs/>
          <w:sz w:val="22"/>
        </w:rPr>
        <w:t xml:space="preserve"> najm</w:t>
      </w:r>
      <w:r w:rsidRPr="004842F0">
        <w:rPr>
          <w:rFonts w:ascii="Cambria" w:hAnsi="Cambria" w:cs="Proba Pro"/>
          <w:bCs/>
          <w:sz w:val="22"/>
        </w:rPr>
        <w:t>ä</w:t>
      </w:r>
      <w:r w:rsidRPr="004842F0">
        <w:rPr>
          <w:rFonts w:ascii="Cambria" w:hAnsi="Cambria" w:cs="Arial"/>
          <w:bCs/>
          <w:sz w:val="22"/>
        </w:rPr>
        <w:t>:</w:t>
      </w:r>
    </w:p>
    <w:p w14:paraId="2BD97651" w14:textId="77777777" w:rsidR="00862FF2" w:rsidRPr="004842F0" w:rsidRDefault="00862FF2" w:rsidP="00426C94">
      <w:pPr>
        <w:numPr>
          <w:ilvl w:val="3"/>
          <w:numId w:val="16"/>
        </w:numPr>
        <w:spacing w:before="0" w:after="120" w:line="240" w:lineRule="auto"/>
        <w:jc w:val="both"/>
        <w:rPr>
          <w:rFonts w:ascii="Cambria" w:hAnsi="Cambria" w:cs="Arial"/>
          <w:bCs/>
          <w:sz w:val="22"/>
        </w:rPr>
      </w:pPr>
      <w:r w:rsidRPr="004842F0">
        <w:rPr>
          <w:rFonts w:ascii="Cambria" w:hAnsi="Cambria" w:cs="Arial"/>
          <w:bCs/>
          <w:sz w:val="22"/>
        </w:rPr>
        <w:t>Poskytovateľ NFP a ním poverené osoby,</w:t>
      </w:r>
    </w:p>
    <w:p w14:paraId="509CCC81" w14:textId="77777777" w:rsidR="00862FF2" w:rsidRPr="004842F0" w:rsidRDefault="00862FF2" w:rsidP="00426C94">
      <w:pPr>
        <w:numPr>
          <w:ilvl w:val="3"/>
          <w:numId w:val="16"/>
        </w:numPr>
        <w:spacing w:before="0" w:after="120" w:line="240" w:lineRule="auto"/>
        <w:jc w:val="both"/>
        <w:rPr>
          <w:rFonts w:ascii="Cambria" w:hAnsi="Cambria" w:cs="Arial"/>
          <w:bCs/>
          <w:sz w:val="22"/>
        </w:rPr>
      </w:pPr>
      <w:r w:rsidRPr="004842F0">
        <w:rPr>
          <w:rFonts w:ascii="Cambria" w:hAnsi="Cambria" w:cs="Arial"/>
          <w:bCs/>
          <w:sz w:val="22"/>
        </w:rPr>
        <w:t>Útvar vnútorného auditu Riadiaceho orgánu alebo Sprostredkovateľského orgánu a</w:t>
      </w:r>
      <w:r w:rsidRPr="004842F0">
        <w:rPr>
          <w:rFonts w:ascii="Cambria" w:hAnsi="Cambria" w:cs="Calibri"/>
          <w:bCs/>
          <w:sz w:val="22"/>
        </w:rPr>
        <w:t> </w:t>
      </w:r>
      <w:r w:rsidRPr="004842F0">
        <w:rPr>
          <w:rFonts w:ascii="Cambria" w:hAnsi="Cambria" w:cs="Arial"/>
          <w:bCs/>
          <w:sz w:val="22"/>
        </w:rPr>
        <w:t>nimi poveren</w:t>
      </w:r>
      <w:r w:rsidRPr="004842F0">
        <w:rPr>
          <w:rFonts w:ascii="Cambria" w:hAnsi="Cambria" w:cs="Proba Pro"/>
          <w:bCs/>
          <w:sz w:val="22"/>
        </w:rPr>
        <w:t>é</w:t>
      </w:r>
      <w:r w:rsidRPr="004842F0">
        <w:rPr>
          <w:rFonts w:ascii="Cambria" w:hAnsi="Cambria" w:cs="Arial"/>
          <w:bCs/>
          <w:sz w:val="22"/>
        </w:rPr>
        <w:t xml:space="preserve"> osoby,</w:t>
      </w:r>
    </w:p>
    <w:p w14:paraId="2A5E4ADB" w14:textId="77777777" w:rsidR="00862FF2" w:rsidRPr="004842F0" w:rsidRDefault="00862FF2" w:rsidP="00426C94">
      <w:pPr>
        <w:numPr>
          <w:ilvl w:val="3"/>
          <w:numId w:val="16"/>
        </w:numPr>
        <w:spacing w:before="0" w:after="120" w:line="240" w:lineRule="auto"/>
        <w:jc w:val="both"/>
        <w:rPr>
          <w:rFonts w:ascii="Cambria" w:hAnsi="Cambria" w:cs="Arial"/>
          <w:bCs/>
          <w:sz w:val="22"/>
        </w:rPr>
      </w:pPr>
      <w:r w:rsidRPr="004842F0">
        <w:rPr>
          <w:rFonts w:ascii="Cambria" w:hAnsi="Cambria" w:cs="Arial"/>
          <w:bCs/>
          <w:sz w:val="22"/>
        </w:rPr>
        <w:t>Najvyšší kontrolný úrad SR, príslušná Správa finančnej kontroly, Certifikačný orgán a nimi poverené osoby,</w:t>
      </w:r>
    </w:p>
    <w:p w14:paraId="7E6A6CCD" w14:textId="77777777" w:rsidR="00862FF2" w:rsidRPr="004842F0" w:rsidRDefault="00862FF2" w:rsidP="00426C94">
      <w:pPr>
        <w:numPr>
          <w:ilvl w:val="3"/>
          <w:numId w:val="16"/>
        </w:numPr>
        <w:spacing w:before="0" w:after="120" w:line="240" w:lineRule="auto"/>
        <w:jc w:val="both"/>
        <w:rPr>
          <w:rFonts w:ascii="Cambria" w:hAnsi="Cambria" w:cs="Arial"/>
          <w:bCs/>
          <w:sz w:val="22"/>
        </w:rPr>
      </w:pPr>
      <w:r w:rsidRPr="004842F0">
        <w:rPr>
          <w:rFonts w:ascii="Cambria" w:hAnsi="Cambria" w:cs="Arial"/>
          <w:bCs/>
          <w:sz w:val="22"/>
        </w:rPr>
        <w:t>orgán auditu, jeho spolupracujúce orgány a nimi poverené osoby,</w:t>
      </w:r>
    </w:p>
    <w:p w14:paraId="53DCEBFB" w14:textId="77777777" w:rsidR="00862FF2" w:rsidRPr="004842F0" w:rsidRDefault="00862FF2" w:rsidP="00426C94">
      <w:pPr>
        <w:numPr>
          <w:ilvl w:val="3"/>
          <w:numId w:val="16"/>
        </w:numPr>
        <w:spacing w:before="0" w:after="120" w:line="240" w:lineRule="auto"/>
        <w:jc w:val="both"/>
        <w:rPr>
          <w:rFonts w:ascii="Cambria" w:hAnsi="Cambria" w:cs="Arial"/>
          <w:bCs/>
          <w:sz w:val="22"/>
        </w:rPr>
      </w:pPr>
      <w:r w:rsidRPr="004842F0">
        <w:rPr>
          <w:rFonts w:ascii="Cambria" w:hAnsi="Cambria" w:cs="Arial"/>
          <w:bCs/>
          <w:sz w:val="22"/>
        </w:rPr>
        <w:t>splnomocnení zástupcovia Európskej Komisie a Európskeho dvora audítorov,</w:t>
      </w:r>
    </w:p>
    <w:p w14:paraId="5D55F198" w14:textId="77777777" w:rsidR="00862FF2" w:rsidRPr="004842F0" w:rsidRDefault="00862FF2" w:rsidP="00426C94">
      <w:pPr>
        <w:numPr>
          <w:ilvl w:val="3"/>
          <w:numId w:val="16"/>
        </w:numPr>
        <w:spacing w:before="0" w:after="120" w:line="240" w:lineRule="auto"/>
        <w:jc w:val="both"/>
        <w:rPr>
          <w:rFonts w:ascii="Cambria" w:hAnsi="Cambria" w:cs="Arial"/>
          <w:bCs/>
          <w:sz w:val="22"/>
        </w:rPr>
      </w:pPr>
      <w:r w:rsidRPr="004842F0">
        <w:rPr>
          <w:rFonts w:ascii="Cambria" w:hAnsi="Cambria" w:cs="Arial"/>
          <w:bCs/>
          <w:sz w:val="22"/>
        </w:rPr>
        <w:t>Orgán zabezpečujúci ochranu finančných záujmov EÚ,</w:t>
      </w:r>
    </w:p>
    <w:p w14:paraId="45224642" w14:textId="77777777" w:rsidR="00862FF2" w:rsidRPr="004842F0" w:rsidRDefault="00862FF2" w:rsidP="00426C94">
      <w:pPr>
        <w:numPr>
          <w:ilvl w:val="3"/>
          <w:numId w:val="16"/>
        </w:numPr>
        <w:spacing w:before="0" w:after="120" w:line="240" w:lineRule="auto"/>
        <w:jc w:val="both"/>
        <w:rPr>
          <w:rFonts w:ascii="Cambria" w:hAnsi="Cambria" w:cs="Arial"/>
          <w:bCs/>
          <w:sz w:val="22"/>
        </w:rPr>
      </w:pPr>
      <w:r w:rsidRPr="004842F0">
        <w:rPr>
          <w:rFonts w:ascii="Cambria" w:hAnsi="Cambria" w:cs="Arial"/>
          <w:bCs/>
          <w:sz w:val="22"/>
        </w:rPr>
        <w:t>osoby prizvané orgánmi podľa písm. a) - f) tohto bodu v súlade s príslušnými Právnymi predpismi. Orgán zabezpečujúci ochranu finančných záujmov EÚ,</w:t>
      </w:r>
    </w:p>
    <w:p w14:paraId="4EEE3D59" w14:textId="77777777" w:rsidR="00862FF2" w:rsidRPr="004842F0"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bCs/>
          <w:iCs/>
          <w:sz w:val="22"/>
        </w:rPr>
        <w:t>Zmluva je vyhotovená v</w:t>
      </w:r>
      <w:r w:rsidRPr="004842F0">
        <w:rPr>
          <w:rFonts w:ascii="Cambria" w:hAnsi="Cambria" w:cs="Calibri"/>
          <w:bCs/>
          <w:iCs/>
          <w:sz w:val="22"/>
        </w:rPr>
        <w:t> </w:t>
      </w:r>
      <w:r w:rsidRPr="004842F0">
        <w:rPr>
          <w:rFonts w:ascii="Cambria" w:hAnsi="Cambria" w:cs="Proba Pro"/>
          <w:bCs/>
          <w:iCs/>
          <w:sz w:val="22"/>
        </w:rPr>
        <w:t>š</w:t>
      </w:r>
      <w:r w:rsidRPr="004842F0">
        <w:rPr>
          <w:rFonts w:ascii="Cambria" w:hAnsi="Cambria"/>
          <w:bCs/>
          <w:iCs/>
          <w:sz w:val="22"/>
        </w:rPr>
        <w:t>tyroch (4) rovnopisoch, pri</w:t>
      </w:r>
      <w:r w:rsidRPr="004842F0">
        <w:rPr>
          <w:rFonts w:ascii="Cambria" w:hAnsi="Cambria" w:cs="Proba Pro"/>
          <w:bCs/>
          <w:iCs/>
          <w:sz w:val="22"/>
        </w:rPr>
        <w:t>č</w:t>
      </w:r>
      <w:r w:rsidRPr="004842F0">
        <w:rPr>
          <w:rFonts w:ascii="Cambria" w:hAnsi="Cambria"/>
          <w:bCs/>
          <w:iCs/>
          <w:sz w:val="22"/>
        </w:rPr>
        <w:t>om Objedn</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 xml:space="preserve"> obdr</w:t>
      </w:r>
      <w:r w:rsidRPr="004842F0">
        <w:rPr>
          <w:rFonts w:ascii="Cambria" w:hAnsi="Cambria" w:cs="Proba Pro"/>
          <w:bCs/>
          <w:iCs/>
          <w:sz w:val="22"/>
        </w:rPr>
        <w:t>ží</w:t>
      </w:r>
      <w:r w:rsidRPr="004842F0">
        <w:rPr>
          <w:rFonts w:ascii="Cambria" w:hAnsi="Cambria"/>
          <w:bCs/>
          <w:iCs/>
          <w:sz w:val="22"/>
        </w:rPr>
        <w:t xml:space="preserve"> dva (2) rovnopisy a Zhotovite</w:t>
      </w:r>
      <w:r w:rsidRPr="004842F0">
        <w:rPr>
          <w:rFonts w:ascii="Cambria" w:hAnsi="Cambria" w:cs="Proba Pro"/>
          <w:bCs/>
          <w:iCs/>
          <w:sz w:val="22"/>
        </w:rPr>
        <w:t>ľ</w:t>
      </w:r>
      <w:r w:rsidRPr="004842F0">
        <w:rPr>
          <w:rFonts w:ascii="Cambria" w:hAnsi="Cambria"/>
          <w:bCs/>
          <w:iCs/>
          <w:sz w:val="22"/>
        </w:rPr>
        <w:t xml:space="preserve"> </w:t>
      </w:r>
      <w:r w:rsidRPr="004842F0">
        <w:rPr>
          <w:rFonts w:ascii="Cambria" w:hAnsi="Cambria" w:cs="Arial"/>
          <w:bCs/>
          <w:sz w:val="22"/>
        </w:rPr>
        <w:t>obdrží dva (2) rovnopisy.</w:t>
      </w:r>
    </w:p>
    <w:p w14:paraId="24B46456" w14:textId="2CC4C439" w:rsidR="00862FF2" w:rsidRPr="004842F0"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Zmluvné strany berú na vedomie, že zmena Zmluvy je možná len v</w:t>
      </w:r>
      <w:r w:rsidRPr="004842F0">
        <w:rPr>
          <w:rFonts w:ascii="Cambria" w:hAnsi="Cambria" w:cs="Calibri"/>
          <w:bCs/>
          <w:sz w:val="22"/>
        </w:rPr>
        <w:t> </w:t>
      </w:r>
      <w:r w:rsidRPr="004842F0">
        <w:rPr>
          <w:rFonts w:ascii="Cambria" w:hAnsi="Cambria" w:cs="Arial"/>
          <w:bCs/>
          <w:sz w:val="22"/>
        </w:rPr>
        <w:t>s</w:t>
      </w:r>
      <w:r w:rsidRPr="004842F0">
        <w:rPr>
          <w:rFonts w:ascii="Cambria" w:hAnsi="Cambria" w:cs="Proba Pro"/>
          <w:bCs/>
          <w:sz w:val="22"/>
        </w:rPr>
        <w:t>ú</w:t>
      </w:r>
      <w:r w:rsidRPr="004842F0">
        <w:rPr>
          <w:rFonts w:ascii="Cambria" w:hAnsi="Cambria" w:cs="Arial"/>
          <w:bCs/>
          <w:sz w:val="22"/>
        </w:rPr>
        <w:t xml:space="preserve">lade s </w:t>
      </w:r>
      <w:r w:rsidRPr="004842F0">
        <w:rPr>
          <w:rFonts w:ascii="Cambria" w:hAnsi="Cambria" w:cs="Proba Pro"/>
          <w:bCs/>
          <w:sz w:val="22"/>
        </w:rPr>
        <w:t>§</w:t>
      </w:r>
      <w:r w:rsidRPr="004842F0">
        <w:rPr>
          <w:rFonts w:ascii="Cambria" w:hAnsi="Cambria" w:cs="Arial"/>
          <w:bCs/>
          <w:sz w:val="22"/>
        </w:rPr>
        <w:t xml:space="preserve"> 18 Zákona o</w:t>
      </w:r>
      <w:r w:rsidRPr="004842F0">
        <w:rPr>
          <w:rFonts w:ascii="Cambria" w:hAnsi="Cambria" w:cs="Calibri"/>
          <w:bCs/>
          <w:sz w:val="22"/>
        </w:rPr>
        <w:t> </w:t>
      </w:r>
      <w:r w:rsidRPr="004842F0">
        <w:rPr>
          <w:rFonts w:ascii="Cambria" w:hAnsi="Cambria" w:cs="Arial"/>
          <w:bCs/>
          <w:sz w:val="22"/>
        </w:rPr>
        <w:t>verejnom obstar</w:t>
      </w:r>
      <w:r w:rsidRPr="004842F0">
        <w:rPr>
          <w:rFonts w:ascii="Cambria" w:hAnsi="Cambria" w:cs="Proba Pro"/>
          <w:bCs/>
          <w:sz w:val="22"/>
        </w:rPr>
        <w:t>á</w:t>
      </w:r>
      <w:r w:rsidRPr="004842F0">
        <w:rPr>
          <w:rFonts w:ascii="Cambria" w:hAnsi="Cambria" w:cs="Arial"/>
          <w:bCs/>
          <w:sz w:val="22"/>
        </w:rPr>
        <w:t>van</w:t>
      </w:r>
      <w:r w:rsidRPr="004842F0">
        <w:rPr>
          <w:rFonts w:ascii="Cambria" w:hAnsi="Cambria" w:cs="Proba Pro"/>
          <w:bCs/>
          <w:sz w:val="22"/>
        </w:rPr>
        <w:t>í</w:t>
      </w:r>
      <w:r w:rsidRPr="004842F0">
        <w:rPr>
          <w:rFonts w:ascii="Cambria" w:hAnsi="Cambria" w:cs="Arial"/>
          <w:bCs/>
          <w:sz w:val="22"/>
        </w:rPr>
        <w:t>. Pr</w:t>
      </w:r>
      <w:r w:rsidRPr="004842F0">
        <w:rPr>
          <w:rFonts w:ascii="Cambria" w:hAnsi="Cambria" w:cs="Proba Pro"/>
          <w:bCs/>
          <w:sz w:val="22"/>
        </w:rPr>
        <w:t>í</w:t>
      </w:r>
      <w:r w:rsidRPr="004842F0">
        <w:rPr>
          <w:rFonts w:ascii="Cambria" w:hAnsi="Cambria" w:cs="Arial"/>
          <w:bCs/>
          <w:sz w:val="22"/>
        </w:rPr>
        <w:t>padn</w:t>
      </w:r>
      <w:r w:rsidRPr="004842F0">
        <w:rPr>
          <w:rFonts w:ascii="Cambria" w:hAnsi="Cambria" w:cs="Proba Pro"/>
          <w:bCs/>
          <w:sz w:val="22"/>
        </w:rPr>
        <w:t>á</w:t>
      </w:r>
      <w:r w:rsidRPr="004842F0">
        <w:rPr>
          <w:rFonts w:ascii="Cambria" w:hAnsi="Cambria" w:cs="Arial"/>
          <w:bCs/>
          <w:sz w:val="22"/>
        </w:rPr>
        <w:t xml:space="preserve"> zmena tejto Zmluvy je mo</w:t>
      </w:r>
      <w:r w:rsidRPr="004842F0">
        <w:rPr>
          <w:rFonts w:ascii="Cambria" w:hAnsi="Cambria" w:cs="Proba Pro"/>
          <w:bCs/>
          <w:sz w:val="22"/>
        </w:rPr>
        <w:t>ž</w:t>
      </w:r>
      <w:r w:rsidRPr="004842F0">
        <w:rPr>
          <w:rFonts w:ascii="Cambria" w:hAnsi="Cambria" w:cs="Arial"/>
          <w:bCs/>
          <w:sz w:val="22"/>
        </w:rPr>
        <w:t>n</w:t>
      </w:r>
      <w:r w:rsidRPr="004842F0">
        <w:rPr>
          <w:rFonts w:ascii="Cambria" w:hAnsi="Cambria" w:cs="Proba Pro"/>
          <w:bCs/>
          <w:sz w:val="22"/>
        </w:rPr>
        <w:t>á</w:t>
      </w:r>
      <w:r w:rsidRPr="004842F0">
        <w:rPr>
          <w:rFonts w:ascii="Cambria" w:hAnsi="Cambria" w:cs="Arial"/>
          <w:bCs/>
          <w:sz w:val="22"/>
        </w:rPr>
        <w:t xml:space="preserve"> len p</w:t>
      </w:r>
      <w:r w:rsidRPr="004842F0">
        <w:rPr>
          <w:rFonts w:ascii="Cambria" w:hAnsi="Cambria" w:cs="Proba Pro"/>
          <w:bCs/>
          <w:sz w:val="22"/>
        </w:rPr>
        <w:t>í</w:t>
      </w:r>
      <w:r w:rsidRPr="004842F0">
        <w:rPr>
          <w:rFonts w:ascii="Cambria" w:hAnsi="Cambria" w:cs="Arial"/>
          <w:bCs/>
          <w:sz w:val="22"/>
        </w:rPr>
        <w:t>somnou dohodou Zmluvn</w:t>
      </w:r>
      <w:r w:rsidRPr="004842F0">
        <w:rPr>
          <w:rFonts w:ascii="Cambria" w:hAnsi="Cambria" w:cs="Proba Pro"/>
          <w:bCs/>
          <w:sz w:val="22"/>
        </w:rPr>
        <w:t>ý</w:t>
      </w:r>
      <w:r w:rsidRPr="004842F0">
        <w:rPr>
          <w:rFonts w:ascii="Cambria" w:hAnsi="Cambria" w:cs="Arial"/>
          <w:bCs/>
          <w:sz w:val="22"/>
        </w:rPr>
        <w:t>ch str</w:t>
      </w:r>
      <w:r w:rsidRPr="004842F0">
        <w:rPr>
          <w:rFonts w:ascii="Cambria" w:hAnsi="Cambria" w:cs="Proba Pro"/>
          <w:bCs/>
          <w:sz w:val="22"/>
        </w:rPr>
        <w:t>á</w:t>
      </w:r>
      <w:r w:rsidRPr="004842F0">
        <w:rPr>
          <w:rFonts w:ascii="Cambria" w:hAnsi="Cambria" w:cs="Arial"/>
          <w:bCs/>
          <w:sz w:val="22"/>
        </w:rPr>
        <w:t>n, a</w:t>
      </w:r>
      <w:r w:rsidRPr="004842F0">
        <w:rPr>
          <w:rFonts w:ascii="Cambria" w:hAnsi="Cambria" w:cs="Calibri"/>
          <w:bCs/>
          <w:sz w:val="22"/>
        </w:rPr>
        <w:t> </w:t>
      </w:r>
      <w:r w:rsidRPr="004842F0">
        <w:rPr>
          <w:rFonts w:ascii="Cambria" w:hAnsi="Cambria" w:cs="Arial"/>
          <w:bCs/>
          <w:sz w:val="22"/>
        </w:rPr>
        <w:t>to</w:t>
      </w:r>
      <w:r w:rsidRPr="004842F0">
        <w:rPr>
          <w:rFonts w:ascii="Cambria" w:hAnsi="Cambria" w:cs="Calibri"/>
          <w:bCs/>
          <w:sz w:val="22"/>
        </w:rPr>
        <w:t> </w:t>
      </w:r>
      <w:del w:id="97" w:author="Tomas Uricek" w:date="2020-04-30T10:35:00Z">
        <w:r w:rsidRPr="004842F0" w:rsidDel="00D9056D">
          <w:rPr>
            <w:rFonts w:ascii="Cambria" w:hAnsi="Cambria" w:cs="Arial"/>
            <w:bCs/>
            <w:sz w:val="22"/>
          </w:rPr>
          <w:delText xml:space="preserve">vo </w:delText>
        </w:r>
      </w:del>
      <w:ins w:id="98" w:author="Tomas Uricek" w:date="2020-04-30T10:35:00Z">
        <w:r w:rsidR="00D9056D">
          <w:rPr>
            <w:rFonts w:ascii="Cambria" w:hAnsi="Cambria" w:cs="Arial"/>
            <w:bCs/>
            <w:sz w:val="22"/>
          </w:rPr>
          <w:t>buď vo</w:t>
        </w:r>
        <w:r w:rsidR="00D9056D" w:rsidRPr="004842F0">
          <w:rPr>
            <w:rFonts w:ascii="Cambria" w:hAnsi="Cambria" w:cs="Arial"/>
            <w:bCs/>
            <w:sz w:val="22"/>
          </w:rPr>
          <w:t xml:space="preserve"> </w:t>
        </w:r>
      </w:ins>
      <w:r w:rsidRPr="004842F0">
        <w:rPr>
          <w:rFonts w:ascii="Cambria" w:hAnsi="Cambria" w:cs="Arial"/>
          <w:bCs/>
          <w:sz w:val="22"/>
        </w:rPr>
        <w:t xml:space="preserve">forme </w:t>
      </w:r>
      <w:ins w:id="99" w:author="Tomas Uricek" w:date="2020-04-30T10:37:00Z">
        <w:r w:rsidR="00522002">
          <w:rPr>
            <w:rFonts w:ascii="Cambria" w:hAnsi="Cambria" w:cs="Arial"/>
            <w:bCs/>
            <w:sz w:val="22"/>
          </w:rPr>
          <w:t xml:space="preserve">samostatných </w:t>
        </w:r>
      </w:ins>
      <w:r w:rsidRPr="004842F0">
        <w:rPr>
          <w:rFonts w:ascii="Cambria" w:hAnsi="Cambria" w:cs="Proba Pro"/>
          <w:bCs/>
          <w:sz w:val="22"/>
        </w:rPr>
        <w:t>čí</w:t>
      </w:r>
      <w:r w:rsidRPr="004842F0">
        <w:rPr>
          <w:rFonts w:ascii="Cambria" w:hAnsi="Cambria" w:cs="Arial"/>
          <w:bCs/>
          <w:sz w:val="22"/>
        </w:rPr>
        <w:t>slovan</w:t>
      </w:r>
      <w:r w:rsidRPr="004842F0">
        <w:rPr>
          <w:rFonts w:ascii="Cambria" w:hAnsi="Cambria" w:cs="Proba Pro"/>
          <w:bCs/>
          <w:sz w:val="22"/>
        </w:rPr>
        <w:t>ý</w:t>
      </w:r>
      <w:r w:rsidRPr="004842F0">
        <w:rPr>
          <w:rFonts w:ascii="Cambria" w:hAnsi="Cambria" w:cs="Arial"/>
          <w:bCs/>
          <w:sz w:val="22"/>
        </w:rPr>
        <w:t>ch dodatkov podp</w:t>
      </w:r>
      <w:r w:rsidRPr="004842F0">
        <w:rPr>
          <w:rFonts w:ascii="Cambria" w:hAnsi="Cambria" w:cs="Proba Pro"/>
          <w:bCs/>
          <w:sz w:val="22"/>
        </w:rPr>
        <w:t>í</w:t>
      </w:r>
      <w:r w:rsidRPr="004842F0">
        <w:rPr>
          <w:rFonts w:ascii="Cambria" w:hAnsi="Cambria" w:cs="Arial"/>
          <w:bCs/>
          <w:sz w:val="22"/>
        </w:rPr>
        <w:t>san</w:t>
      </w:r>
      <w:r w:rsidRPr="004842F0">
        <w:rPr>
          <w:rFonts w:ascii="Cambria" w:hAnsi="Cambria" w:cs="Proba Pro"/>
          <w:bCs/>
          <w:sz w:val="22"/>
        </w:rPr>
        <w:t>ý</w:t>
      </w:r>
      <w:r w:rsidRPr="004842F0">
        <w:rPr>
          <w:rFonts w:ascii="Cambria" w:hAnsi="Cambria" w:cs="Arial"/>
          <w:bCs/>
          <w:sz w:val="22"/>
        </w:rPr>
        <w:t>ch opr</w:t>
      </w:r>
      <w:r w:rsidRPr="004842F0">
        <w:rPr>
          <w:rFonts w:ascii="Cambria" w:hAnsi="Cambria" w:cs="Proba Pro"/>
          <w:bCs/>
          <w:sz w:val="22"/>
        </w:rPr>
        <w:t>á</w:t>
      </w:r>
      <w:r w:rsidRPr="004842F0">
        <w:rPr>
          <w:rFonts w:ascii="Cambria" w:hAnsi="Cambria" w:cs="Arial"/>
          <w:bCs/>
          <w:sz w:val="22"/>
        </w:rPr>
        <w:t>vnen</w:t>
      </w:r>
      <w:r w:rsidRPr="004842F0">
        <w:rPr>
          <w:rFonts w:ascii="Cambria" w:hAnsi="Cambria" w:cs="Proba Pro"/>
          <w:bCs/>
          <w:sz w:val="22"/>
        </w:rPr>
        <w:t>ý</w:t>
      </w:r>
      <w:r w:rsidRPr="004842F0">
        <w:rPr>
          <w:rFonts w:ascii="Cambria" w:hAnsi="Cambria" w:cs="Arial"/>
          <w:bCs/>
          <w:sz w:val="22"/>
        </w:rPr>
        <w:t>mi zástupcami oboch Zmluvných strán</w:t>
      </w:r>
      <w:ins w:id="100" w:author="Tomas Uricek" w:date="2020-04-30T10:35:00Z">
        <w:r w:rsidR="00D9056D">
          <w:rPr>
            <w:rFonts w:ascii="Cambria" w:hAnsi="Cambria" w:cs="Arial"/>
            <w:bCs/>
            <w:sz w:val="22"/>
          </w:rPr>
          <w:t xml:space="preserve"> alebo tam kde to Zmluva explicitne pripúšťa </w:t>
        </w:r>
      </w:ins>
      <w:ins w:id="101" w:author="Tomas Uricek" w:date="2020-04-30T10:37:00Z">
        <w:r w:rsidR="00522002">
          <w:rPr>
            <w:rFonts w:ascii="Cambria" w:hAnsi="Cambria" w:cs="Arial"/>
            <w:bCs/>
            <w:sz w:val="22"/>
          </w:rPr>
          <w:t xml:space="preserve">tak aj formou, ktorú Zmluva stanovuje (napr. zmena Harmonogramu podľa </w:t>
        </w:r>
      </w:ins>
      <w:ins w:id="102" w:author="Tomas Uricek" w:date="2020-04-30T10:38:00Z">
        <w:r w:rsidR="002D59A1">
          <w:rPr>
            <w:rFonts w:ascii="Cambria" w:hAnsi="Cambria" w:cs="Arial"/>
            <w:bCs/>
            <w:sz w:val="22"/>
          </w:rPr>
          <w:t xml:space="preserve">bodu </w:t>
        </w:r>
        <w:r w:rsidR="002D59A1">
          <w:rPr>
            <w:rFonts w:ascii="Cambria" w:hAnsi="Cambria" w:cs="Arial"/>
            <w:bCs/>
            <w:sz w:val="22"/>
          </w:rPr>
          <w:fldChar w:fldCharType="begin"/>
        </w:r>
        <w:r w:rsidR="002D59A1">
          <w:rPr>
            <w:rFonts w:ascii="Cambria" w:hAnsi="Cambria" w:cs="Arial"/>
            <w:bCs/>
            <w:sz w:val="22"/>
          </w:rPr>
          <w:instrText xml:space="preserve"> REF _Ref39135533 \r \h </w:instrText>
        </w:r>
      </w:ins>
      <w:r w:rsidR="002D59A1">
        <w:rPr>
          <w:rFonts w:ascii="Cambria" w:hAnsi="Cambria" w:cs="Arial"/>
          <w:bCs/>
          <w:sz w:val="22"/>
        </w:rPr>
      </w:r>
      <w:r w:rsidR="002D59A1">
        <w:rPr>
          <w:rFonts w:ascii="Cambria" w:hAnsi="Cambria" w:cs="Arial"/>
          <w:bCs/>
          <w:sz w:val="22"/>
        </w:rPr>
        <w:fldChar w:fldCharType="separate"/>
      </w:r>
      <w:ins w:id="103" w:author="Tomas Uricek" w:date="2020-04-30T10:38:00Z">
        <w:r w:rsidR="002D59A1">
          <w:rPr>
            <w:rFonts w:ascii="Cambria" w:hAnsi="Cambria" w:cs="Arial"/>
            <w:bCs/>
            <w:sz w:val="22"/>
          </w:rPr>
          <w:t>3.5.1</w:t>
        </w:r>
        <w:r w:rsidR="002D59A1">
          <w:rPr>
            <w:rFonts w:ascii="Cambria" w:hAnsi="Cambria" w:cs="Arial"/>
            <w:bCs/>
            <w:sz w:val="22"/>
          </w:rPr>
          <w:fldChar w:fldCharType="end"/>
        </w:r>
        <w:r w:rsidR="002D59A1">
          <w:rPr>
            <w:rFonts w:ascii="Cambria" w:hAnsi="Cambria" w:cs="Arial"/>
            <w:bCs/>
            <w:sz w:val="22"/>
          </w:rPr>
          <w:t xml:space="preserve"> Zmluvy, zmena Subdodávateľa podľa bodu </w:t>
        </w:r>
        <w:r w:rsidR="002D59A1">
          <w:rPr>
            <w:rFonts w:ascii="Cambria" w:hAnsi="Cambria" w:cs="Arial"/>
            <w:bCs/>
            <w:sz w:val="22"/>
          </w:rPr>
          <w:fldChar w:fldCharType="begin"/>
        </w:r>
        <w:r w:rsidR="002D59A1">
          <w:rPr>
            <w:rFonts w:ascii="Cambria" w:hAnsi="Cambria" w:cs="Arial"/>
            <w:bCs/>
            <w:sz w:val="22"/>
          </w:rPr>
          <w:instrText xml:space="preserve"> REF _Ref485125593 \r \h </w:instrText>
        </w:r>
      </w:ins>
      <w:r w:rsidR="002D59A1">
        <w:rPr>
          <w:rFonts w:ascii="Cambria" w:hAnsi="Cambria" w:cs="Arial"/>
          <w:bCs/>
          <w:sz w:val="22"/>
        </w:rPr>
      </w:r>
      <w:r w:rsidR="002D59A1">
        <w:rPr>
          <w:rFonts w:ascii="Cambria" w:hAnsi="Cambria" w:cs="Arial"/>
          <w:bCs/>
          <w:sz w:val="22"/>
        </w:rPr>
        <w:fldChar w:fldCharType="separate"/>
      </w:r>
      <w:ins w:id="104" w:author="Tomas Uricek" w:date="2020-04-30T10:38:00Z">
        <w:r w:rsidR="002D59A1">
          <w:rPr>
            <w:rFonts w:ascii="Cambria" w:hAnsi="Cambria" w:cs="Arial"/>
            <w:bCs/>
            <w:sz w:val="22"/>
          </w:rPr>
          <w:t>4.7</w:t>
        </w:r>
        <w:r w:rsidR="002D59A1">
          <w:rPr>
            <w:rFonts w:ascii="Cambria" w:hAnsi="Cambria" w:cs="Arial"/>
            <w:bCs/>
            <w:sz w:val="22"/>
          </w:rPr>
          <w:fldChar w:fldCharType="end"/>
        </w:r>
      </w:ins>
      <w:ins w:id="105" w:author="Tomas Uricek" w:date="2020-04-30T10:39:00Z">
        <w:r w:rsidR="002D59A1">
          <w:rPr>
            <w:rFonts w:ascii="Cambria" w:hAnsi="Cambria" w:cs="Arial"/>
            <w:bCs/>
            <w:sz w:val="22"/>
          </w:rPr>
          <w:t xml:space="preserve"> Zmluvy</w:t>
        </w:r>
        <w:r w:rsidR="007D2400">
          <w:rPr>
            <w:rFonts w:ascii="Cambria" w:hAnsi="Cambria" w:cs="Arial"/>
            <w:bCs/>
            <w:sz w:val="22"/>
          </w:rPr>
          <w:t xml:space="preserve"> alebo </w:t>
        </w:r>
      </w:ins>
      <w:ins w:id="106" w:author="Tomas Uricek" w:date="2020-04-30T10:40:00Z">
        <w:r w:rsidR="007D2400">
          <w:rPr>
            <w:rFonts w:ascii="Cambria" w:hAnsi="Cambria" w:cs="Arial"/>
            <w:bCs/>
            <w:sz w:val="22"/>
          </w:rPr>
          <w:t xml:space="preserve">zmena Zmluvy na základe pokynu na zmenu podľa bodu </w:t>
        </w:r>
        <w:r w:rsidR="007D2400">
          <w:rPr>
            <w:rFonts w:ascii="Cambria" w:hAnsi="Cambria" w:cs="Arial"/>
            <w:bCs/>
            <w:sz w:val="22"/>
          </w:rPr>
          <w:fldChar w:fldCharType="begin"/>
        </w:r>
        <w:r w:rsidR="007D2400">
          <w:rPr>
            <w:rFonts w:ascii="Cambria" w:hAnsi="Cambria" w:cs="Arial"/>
            <w:bCs/>
            <w:sz w:val="22"/>
          </w:rPr>
          <w:instrText xml:space="preserve"> REF _Ref25666145 \r \h </w:instrText>
        </w:r>
      </w:ins>
      <w:r w:rsidR="007D2400">
        <w:rPr>
          <w:rFonts w:ascii="Cambria" w:hAnsi="Cambria" w:cs="Arial"/>
          <w:bCs/>
          <w:sz w:val="22"/>
        </w:rPr>
      </w:r>
      <w:r w:rsidR="007D2400">
        <w:rPr>
          <w:rFonts w:ascii="Cambria" w:hAnsi="Cambria" w:cs="Arial"/>
          <w:bCs/>
          <w:sz w:val="22"/>
        </w:rPr>
        <w:fldChar w:fldCharType="separate"/>
      </w:r>
      <w:ins w:id="107" w:author="Tomas Uricek" w:date="2020-04-30T10:40:00Z">
        <w:r w:rsidR="007D2400">
          <w:rPr>
            <w:rFonts w:ascii="Cambria" w:hAnsi="Cambria" w:cs="Arial"/>
            <w:bCs/>
            <w:sz w:val="22"/>
          </w:rPr>
          <w:t>3.7.9</w:t>
        </w:r>
        <w:r w:rsidR="007D2400">
          <w:rPr>
            <w:rFonts w:ascii="Cambria" w:hAnsi="Cambria" w:cs="Arial"/>
            <w:bCs/>
            <w:sz w:val="22"/>
          </w:rPr>
          <w:fldChar w:fldCharType="end"/>
        </w:r>
        <w:r w:rsidR="007D2400">
          <w:rPr>
            <w:rFonts w:ascii="Cambria" w:hAnsi="Cambria" w:cs="Arial"/>
            <w:bCs/>
            <w:sz w:val="22"/>
          </w:rPr>
          <w:t xml:space="preserve"> Zmluvy)</w:t>
        </w:r>
      </w:ins>
      <w:r w:rsidRPr="004842F0">
        <w:rPr>
          <w:rFonts w:ascii="Cambria" w:hAnsi="Cambria" w:cs="Arial"/>
          <w:bCs/>
          <w:sz w:val="22"/>
        </w:rPr>
        <w:t xml:space="preserve">. </w:t>
      </w:r>
    </w:p>
    <w:p w14:paraId="377A0B63" w14:textId="77777777" w:rsidR="00862FF2" w:rsidRPr="004842F0"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Ak niektoré ustanovenia tejto Zmluvy nie sú celkom alebo sčasti účinné alebo platné alebo neskôr stratia účinnosť alebo platnosť, nie je tým dotknutá účinnosť a</w:t>
      </w:r>
      <w:r w:rsidRPr="004842F0">
        <w:rPr>
          <w:rFonts w:ascii="Cambria" w:hAnsi="Cambria" w:cs="Calibri"/>
          <w:bCs/>
          <w:sz w:val="22"/>
        </w:rPr>
        <w:t> </w:t>
      </w:r>
      <w:r w:rsidRPr="004842F0">
        <w:rPr>
          <w:rFonts w:ascii="Cambria" w:hAnsi="Cambria" w:cs="Arial"/>
          <w:bCs/>
          <w:sz w:val="22"/>
        </w:rPr>
        <w:t>platnos</w:t>
      </w:r>
      <w:r w:rsidRPr="004842F0">
        <w:rPr>
          <w:rFonts w:ascii="Cambria" w:hAnsi="Cambria" w:cs="Proba Pro"/>
          <w:bCs/>
          <w:sz w:val="22"/>
        </w:rPr>
        <w:t>ť</w:t>
      </w:r>
      <w:r w:rsidRPr="004842F0">
        <w:rPr>
          <w:rFonts w:ascii="Cambria" w:hAnsi="Cambria" w:cs="Arial"/>
          <w:bCs/>
          <w:sz w:val="22"/>
        </w:rPr>
        <w:t xml:space="preserve"> ostatn</w:t>
      </w:r>
      <w:r w:rsidRPr="004842F0">
        <w:rPr>
          <w:rFonts w:ascii="Cambria" w:hAnsi="Cambria" w:cs="Proba Pro"/>
          <w:bCs/>
          <w:sz w:val="22"/>
        </w:rPr>
        <w:t>ý</w:t>
      </w:r>
      <w:r w:rsidRPr="004842F0">
        <w:rPr>
          <w:rFonts w:ascii="Cambria" w:hAnsi="Cambria" w:cs="Arial"/>
          <w:bCs/>
          <w:sz w:val="22"/>
        </w:rPr>
        <w:t>ch ustanoven</w:t>
      </w:r>
      <w:r w:rsidRPr="004842F0">
        <w:rPr>
          <w:rFonts w:ascii="Cambria" w:hAnsi="Cambria" w:cs="Proba Pro"/>
          <w:bCs/>
          <w:sz w:val="22"/>
        </w:rPr>
        <w:t>í</w:t>
      </w:r>
      <w:r w:rsidRPr="004842F0">
        <w:rPr>
          <w:rFonts w:ascii="Cambria" w:hAnsi="Cambria" w:cs="Arial"/>
          <w:bCs/>
          <w:sz w:val="22"/>
        </w:rPr>
        <w:t>. Ak sa niektor</w:t>
      </w:r>
      <w:r w:rsidRPr="004842F0">
        <w:rPr>
          <w:rFonts w:ascii="Cambria" w:hAnsi="Cambria" w:cs="Proba Pro"/>
          <w:bCs/>
          <w:sz w:val="22"/>
        </w:rPr>
        <w:t>é</w:t>
      </w:r>
      <w:r w:rsidRPr="004842F0">
        <w:rPr>
          <w:rFonts w:ascii="Cambria" w:hAnsi="Cambria" w:cs="Arial"/>
          <w:bCs/>
          <w:sz w:val="22"/>
        </w:rPr>
        <w:t xml:space="preserve"> z</w:t>
      </w:r>
      <w:r w:rsidRPr="004842F0">
        <w:rPr>
          <w:rFonts w:ascii="Cambria" w:hAnsi="Cambria" w:cs="Calibri"/>
          <w:bCs/>
          <w:sz w:val="22"/>
        </w:rPr>
        <w:t> </w:t>
      </w:r>
      <w:r w:rsidRPr="004842F0">
        <w:rPr>
          <w:rFonts w:ascii="Cambria" w:hAnsi="Cambria" w:cs="Arial"/>
          <w:bCs/>
          <w:sz w:val="22"/>
        </w:rPr>
        <w:t>ustanoven</w:t>
      </w:r>
      <w:r w:rsidRPr="004842F0">
        <w:rPr>
          <w:rFonts w:ascii="Cambria" w:hAnsi="Cambria" w:cs="Proba Pro"/>
          <w:bCs/>
          <w:sz w:val="22"/>
        </w:rPr>
        <w:t>í</w:t>
      </w:r>
      <w:r w:rsidRPr="004842F0">
        <w:rPr>
          <w:rFonts w:ascii="Cambria" w:hAnsi="Cambria" w:cs="Arial"/>
          <w:bCs/>
          <w:sz w:val="22"/>
        </w:rPr>
        <w:t xml:space="preserve"> tejto Zmluvy stane neplatným z</w:t>
      </w:r>
      <w:r w:rsidRPr="004842F0">
        <w:rPr>
          <w:rFonts w:ascii="Cambria" w:hAnsi="Cambria" w:cs="Calibri"/>
          <w:bCs/>
          <w:sz w:val="22"/>
        </w:rPr>
        <w:t> </w:t>
      </w:r>
      <w:r w:rsidRPr="004842F0">
        <w:rPr>
          <w:rFonts w:ascii="Cambria" w:hAnsi="Cambria" w:cs="Arial"/>
          <w:bCs/>
          <w:sz w:val="22"/>
        </w:rPr>
        <w:t>d</w:t>
      </w:r>
      <w:r w:rsidRPr="004842F0">
        <w:rPr>
          <w:rFonts w:ascii="Cambria" w:hAnsi="Cambria" w:cs="Proba Pro"/>
          <w:bCs/>
          <w:sz w:val="22"/>
        </w:rPr>
        <w:t>ô</w:t>
      </w:r>
      <w:r w:rsidRPr="004842F0">
        <w:rPr>
          <w:rFonts w:ascii="Cambria" w:hAnsi="Cambria" w:cs="Arial"/>
          <w:bCs/>
          <w:sz w:val="22"/>
        </w:rPr>
        <w:t>vodu rozporu s</w:t>
      </w:r>
      <w:r w:rsidRPr="004842F0">
        <w:rPr>
          <w:rFonts w:ascii="Cambria" w:hAnsi="Cambria" w:cs="Calibri"/>
          <w:bCs/>
          <w:sz w:val="22"/>
        </w:rPr>
        <w:t> </w:t>
      </w:r>
      <w:r w:rsidRPr="004842F0">
        <w:rPr>
          <w:rFonts w:ascii="Cambria" w:hAnsi="Cambria" w:cs="Arial"/>
          <w:bCs/>
          <w:sz w:val="22"/>
        </w:rPr>
        <w:t>Pr</w:t>
      </w:r>
      <w:r w:rsidRPr="004842F0">
        <w:rPr>
          <w:rFonts w:ascii="Cambria" w:hAnsi="Cambria" w:cs="Proba Pro"/>
          <w:bCs/>
          <w:sz w:val="22"/>
        </w:rPr>
        <w:t>á</w:t>
      </w:r>
      <w:r w:rsidRPr="004842F0">
        <w:rPr>
          <w:rFonts w:ascii="Cambria" w:hAnsi="Cambria" w:cs="Arial"/>
          <w:bCs/>
          <w:sz w:val="22"/>
        </w:rPr>
        <w:t>vnymi predpismi, zav</w:t>
      </w:r>
      <w:r w:rsidRPr="004842F0">
        <w:rPr>
          <w:rFonts w:ascii="Cambria" w:hAnsi="Cambria" w:cs="Proba Pro"/>
          <w:bCs/>
          <w:sz w:val="22"/>
        </w:rPr>
        <w:t>ä</w:t>
      </w:r>
      <w:r w:rsidRPr="004842F0">
        <w:rPr>
          <w:rFonts w:ascii="Cambria" w:hAnsi="Cambria" w:cs="Arial"/>
          <w:bCs/>
          <w:sz w:val="22"/>
        </w:rPr>
        <w:t>zuj</w:t>
      </w:r>
      <w:r w:rsidRPr="004842F0">
        <w:rPr>
          <w:rFonts w:ascii="Cambria" w:hAnsi="Cambria" w:cs="Proba Pro"/>
          <w:bCs/>
          <w:sz w:val="22"/>
        </w:rPr>
        <w:t>ú</w:t>
      </w:r>
      <w:r w:rsidRPr="004842F0">
        <w:rPr>
          <w:rFonts w:ascii="Cambria" w:hAnsi="Cambria" w:cs="Arial"/>
          <w:bCs/>
          <w:sz w:val="22"/>
        </w:rPr>
        <w:t xml:space="preserve"> sa Zmluvn</w:t>
      </w:r>
      <w:r w:rsidRPr="004842F0">
        <w:rPr>
          <w:rFonts w:ascii="Cambria" w:hAnsi="Cambria" w:cs="Proba Pro"/>
          <w:bCs/>
          <w:sz w:val="22"/>
        </w:rPr>
        <w:t>é</w:t>
      </w:r>
      <w:r w:rsidRPr="004842F0">
        <w:rPr>
          <w:rFonts w:ascii="Cambria" w:hAnsi="Cambria" w:cs="Arial"/>
          <w:bCs/>
          <w:sz w:val="22"/>
        </w:rPr>
        <w:t xml:space="preserve"> strany tak</w:t>
      </w:r>
      <w:r w:rsidRPr="004842F0">
        <w:rPr>
          <w:rFonts w:ascii="Cambria" w:hAnsi="Cambria" w:cs="Proba Pro"/>
          <w:bCs/>
          <w:sz w:val="22"/>
        </w:rPr>
        <w:t>é</w:t>
      </w:r>
      <w:r w:rsidRPr="004842F0">
        <w:rPr>
          <w:rFonts w:ascii="Cambria" w:hAnsi="Cambria" w:cs="Arial"/>
          <w:bCs/>
          <w:sz w:val="22"/>
        </w:rPr>
        <w:t>to ustanovenie nahradi</w:t>
      </w:r>
      <w:r w:rsidRPr="004842F0">
        <w:rPr>
          <w:rFonts w:ascii="Cambria" w:hAnsi="Cambria" w:cs="Proba Pro"/>
          <w:bCs/>
          <w:sz w:val="22"/>
        </w:rPr>
        <w:t>ť</w:t>
      </w:r>
      <w:r w:rsidRPr="004842F0">
        <w:rPr>
          <w:rFonts w:ascii="Cambria" w:hAnsi="Cambria" w:cs="Arial"/>
          <w:bCs/>
          <w:sz w:val="22"/>
        </w:rPr>
        <w:t xml:space="preserve"> in</w:t>
      </w:r>
      <w:r w:rsidRPr="004842F0">
        <w:rPr>
          <w:rFonts w:ascii="Cambria" w:hAnsi="Cambria" w:cs="Proba Pro"/>
          <w:bCs/>
          <w:sz w:val="22"/>
        </w:rPr>
        <w:t>ý</w:t>
      </w:r>
      <w:r w:rsidRPr="004842F0">
        <w:rPr>
          <w:rFonts w:ascii="Cambria" w:hAnsi="Cambria" w:cs="Arial"/>
          <w:bCs/>
          <w:sz w:val="22"/>
        </w:rPr>
        <w:t>m, primerane zodpovedaj</w:t>
      </w:r>
      <w:r w:rsidRPr="004842F0">
        <w:rPr>
          <w:rFonts w:ascii="Cambria" w:hAnsi="Cambria" w:cs="Proba Pro"/>
          <w:bCs/>
          <w:sz w:val="22"/>
        </w:rPr>
        <w:t>ú</w:t>
      </w:r>
      <w:r w:rsidRPr="004842F0">
        <w:rPr>
          <w:rFonts w:ascii="Cambria" w:hAnsi="Cambria" w:cs="Arial"/>
          <w:bCs/>
          <w:sz w:val="22"/>
        </w:rPr>
        <w:t>cim Pr</w:t>
      </w:r>
      <w:r w:rsidRPr="004842F0">
        <w:rPr>
          <w:rFonts w:ascii="Cambria" w:hAnsi="Cambria" w:cs="Proba Pro"/>
          <w:bCs/>
          <w:sz w:val="22"/>
        </w:rPr>
        <w:t>á</w:t>
      </w:r>
      <w:r w:rsidRPr="004842F0">
        <w:rPr>
          <w:rFonts w:ascii="Cambria" w:hAnsi="Cambria" w:cs="Arial"/>
          <w:bCs/>
          <w:sz w:val="22"/>
        </w:rPr>
        <w:t>vnemu v</w:t>
      </w:r>
      <w:r w:rsidRPr="004842F0">
        <w:rPr>
          <w:rFonts w:ascii="Cambria" w:hAnsi="Cambria" w:cs="Proba Pro"/>
          <w:bCs/>
          <w:sz w:val="22"/>
        </w:rPr>
        <w:t>ý</w:t>
      </w:r>
      <w:r w:rsidRPr="004842F0">
        <w:rPr>
          <w:rFonts w:ascii="Cambria" w:hAnsi="Cambria" w:cs="Arial"/>
          <w:bCs/>
          <w:sz w:val="22"/>
        </w:rPr>
        <w:t>znamu p</w:t>
      </w:r>
      <w:r w:rsidRPr="004842F0">
        <w:rPr>
          <w:rFonts w:ascii="Cambria" w:hAnsi="Cambria" w:cs="Proba Pro"/>
          <w:bCs/>
          <w:sz w:val="22"/>
        </w:rPr>
        <w:t>ô</w:t>
      </w:r>
      <w:r w:rsidRPr="004842F0">
        <w:rPr>
          <w:rFonts w:ascii="Cambria" w:hAnsi="Cambria" w:cs="Arial"/>
          <w:bCs/>
          <w:sz w:val="22"/>
        </w:rPr>
        <w:t>vodn</w:t>
      </w:r>
      <w:r w:rsidRPr="004842F0">
        <w:rPr>
          <w:rFonts w:ascii="Cambria" w:hAnsi="Cambria" w:cs="Proba Pro"/>
          <w:bCs/>
          <w:sz w:val="22"/>
        </w:rPr>
        <w:t>é</w:t>
      </w:r>
      <w:r w:rsidRPr="004842F0">
        <w:rPr>
          <w:rFonts w:ascii="Cambria" w:hAnsi="Cambria" w:cs="Arial"/>
          <w:bCs/>
          <w:sz w:val="22"/>
        </w:rPr>
        <w:t>ho ustanovenia a</w:t>
      </w:r>
      <w:r w:rsidRPr="004842F0">
        <w:rPr>
          <w:rFonts w:ascii="Cambria" w:hAnsi="Cambria" w:cs="Calibri"/>
          <w:bCs/>
          <w:sz w:val="22"/>
        </w:rPr>
        <w:t> </w:t>
      </w:r>
      <w:r w:rsidRPr="004842F0">
        <w:rPr>
          <w:rFonts w:ascii="Cambria" w:hAnsi="Cambria" w:cs="Arial"/>
          <w:bCs/>
          <w:sz w:val="22"/>
        </w:rPr>
        <w:t>zmyslu a</w:t>
      </w:r>
      <w:r w:rsidRPr="004842F0">
        <w:rPr>
          <w:rFonts w:ascii="Cambria" w:hAnsi="Cambria" w:cs="Calibri"/>
          <w:bCs/>
          <w:sz w:val="22"/>
        </w:rPr>
        <w:t> </w:t>
      </w:r>
      <w:r w:rsidRPr="004842F0">
        <w:rPr>
          <w:rFonts w:ascii="Cambria" w:hAnsi="Cambria" w:cs="Proba Pro"/>
          <w:bCs/>
          <w:sz w:val="22"/>
        </w:rPr>
        <w:t>úč</w:t>
      </w:r>
      <w:r w:rsidRPr="004842F0">
        <w:rPr>
          <w:rFonts w:ascii="Cambria" w:hAnsi="Cambria" w:cs="Arial"/>
          <w:bCs/>
          <w:sz w:val="22"/>
        </w:rPr>
        <w:t>elu tejto Zmluvy.</w:t>
      </w:r>
    </w:p>
    <w:p w14:paraId="6013AE21" w14:textId="77777777" w:rsidR="00862FF2" w:rsidRPr="004842F0"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Zmluvné strany vyhlasujú, že sa s</w:t>
      </w:r>
      <w:r w:rsidRPr="004842F0">
        <w:rPr>
          <w:rFonts w:ascii="Cambria" w:hAnsi="Cambria" w:cs="Calibri"/>
          <w:bCs/>
          <w:sz w:val="22"/>
        </w:rPr>
        <w:t> </w:t>
      </w:r>
      <w:r w:rsidRPr="004842F0">
        <w:rPr>
          <w:rFonts w:ascii="Cambria" w:hAnsi="Cambria" w:cs="Arial"/>
          <w:bCs/>
          <w:sz w:val="22"/>
        </w:rPr>
        <w:t>obsahom Zmluvy obozn</w:t>
      </w:r>
      <w:r w:rsidRPr="004842F0">
        <w:rPr>
          <w:rFonts w:ascii="Cambria" w:hAnsi="Cambria" w:cs="Proba Pro"/>
          <w:bCs/>
          <w:sz w:val="22"/>
        </w:rPr>
        <w:t>á</w:t>
      </w:r>
      <w:r w:rsidRPr="004842F0">
        <w:rPr>
          <w:rFonts w:ascii="Cambria" w:hAnsi="Cambria" w:cs="Arial"/>
          <w:bCs/>
          <w:sz w:val="22"/>
        </w:rPr>
        <w:t>mili, túto uzatvorili slobodne a</w:t>
      </w:r>
      <w:r w:rsidRPr="004842F0">
        <w:rPr>
          <w:rFonts w:ascii="Cambria" w:hAnsi="Cambria" w:cs="Calibri"/>
          <w:bCs/>
          <w:sz w:val="22"/>
        </w:rPr>
        <w:t> </w:t>
      </w:r>
      <w:r w:rsidRPr="004842F0">
        <w:rPr>
          <w:rFonts w:ascii="Cambria" w:hAnsi="Cambria" w:cs="Arial"/>
          <w:bCs/>
          <w:sz w:val="22"/>
        </w:rPr>
        <w:t>v</w:t>
      </w:r>
      <w:r w:rsidRPr="004842F0">
        <w:rPr>
          <w:rFonts w:ascii="Cambria" w:hAnsi="Cambria" w:cs="Proba Pro"/>
          <w:bCs/>
          <w:sz w:val="22"/>
        </w:rPr>
        <w:t>áž</w:t>
      </w:r>
      <w:r w:rsidRPr="004842F0">
        <w:rPr>
          <w:rFonts w:ascii="Cambria" w:hAnsi="Cambria" w:cs="Arial"/>
          <w:bCs/>
          <w:sz w:val="22"/>
        </w:rPr>
        <w:t xml:space="preserve">ne, </w:t>
      </w:r>
      <w:r w:rsidRPr="004842F0">
        <w:rPr>
          <w:rFonts w:ascii="Cambria" w:hAnsi="Cambria" w:cs="Proba Pro"/>
          <w:bCs/>
          <w:sz w:val="22"/>
        </w:rPr>
        <w:t>ž</w:t>
      </w:r>
      <w:r w:rsidRPr="004842F0">
        <w:rPr>
          <w:rFonts w:ascii="Cambria" w:hAnsi="Cambria" w:cs="Arial"/>
          <w:bCs/>
          <w:sz w:val="22"/>
        </w:rPr>
        <w:t>e sa zhoduje s</w:t>
      </w:r>
      <w:r w:rsidRPr="004842F0">
        <w:rPr>
          <w:rFonts w:ascii="Cambria" w:hAnsi="Cambria" w:cs="Calibri"/>
          <w:bCs/>
          <w:sz w:val="22"/>
        </w:rPr>
        <w:t> </w:t>
      </w:r>
      <w:r w:rsidRPr="004842F0">
        <w:rPr>
          <w:rFonts w:ascii="Cambria" w:hAnsi="Cambria" w:cs="Arial"/>
          <w:bCs/>
          <w:sz w:val="22"/>
        </w:rPr>
        <w:t>ich prejavom v</w:t>
      </w:r>
      <w:r w:rsidRPr="004842F0">
        <w:rPr>
          <w:rFonts w:ascii="Cambria" w:hAnsi="Cambria" w:cs="Proba Pro"/>
          <w:bCs/>
          <w:sz w:val="22"/>
        </w:rPr>
        <w:t>ô</w:t>
      </w:r>
      <w:r w:rsidRPr="004842F0">
        <w:rPr>
          <w:rFonts w:ascii="Cambria" w:hAnsi="Cambria" w:cs="Arial"/>
          <w:bCs/>
          <w:sz w:val="22"/>
        </w:rPr>
        <w:t>le a</w:t>
      </w:r>
      <w:r w:rsidRPr="004842F0">
        <w:rPr>
          <w:rFonts w:ascii="Cambria" w:hAnsi="Cambria" w:cs="Calibri"/>
          <w:bCs/>
          <w:sz w:val="22"/>
        </w:rPr>
        <w:t> </w:t>
      </w:r>
      <w:r w:rsidRPr="004842F0">
        <w:rPr>
          <w:rFonts w:ascii="Cambria" w:hAnsi="Cambria" w:cs="Arial"/>
          <w:bCs/>
          <w:sz w:val="22"/>
        </w:rPr>
        <w:t>svoj s</w:t>
      </w:r>
      <w:r w:rsidRPr="004842F0">
        <w:rPr>
          <w:rFonts w:ascii="Cambria" w:hAnsi="Cambria" w:cs="Proba Pro"/>
          <w:bCs/>
          <w:sz w:val="22"/>
        </w:rPr>
        <w:t>ú</w:t>
      </w:r>
      <w:r w:rsidRPr="004842F0">
        <w:rPr>
          <w:rFonts w:ascii="Cambria" w:hAnsi="Cambria" w:cs="Arial"/>
          <w:bCs/>
          <w:sz w:val="22"/>
        </w:rPr>
        <w:t>hlas s</w:t>
      </w:r>
      <w:r w:rsidRPr="004842F0">
        <w:rPr>
          <w:rFonts w:ascii="Cambria" w:hAnsi="Cambria" w:cs="Calibri"/>
          <w:bCs/>
          <w:sz w:val="22"/>
        </w:rPr>
        <w:t> </w:t>
      </w:r>
      <w:r w:rsidRPr="004842F0">
        <w:rPr>
          <w:rFonts w:ascii="Cambria" w:hAnsi="Cambria" w:cs="Arial"/>
          <w:bCs/>
          <w:sz w:val="22"/>
        </w:rPr>
        <w:t>jej obsahom potvrdzuj</w:t>
      </w:r>
      <w:r w:rsidRPr="004842F0">
        <w:rPr>
          <w:rFonts w:ascii="Cambria" w:hAnsi="Cambria" w:cs="Proba Pro"/>
          <w:bCs/>
          <w:sz w:val="22"/>
        </w:rPr>
        <w:t>ú</w:t>
      </w:r>
      <w:r w:rsidRPr="004842F0">
        <w:rPr>
          <w:rFonts w:ascii="Cambria" w:hAnsi="Cambria" w:cs="Arial"/>
          <w:bCs/>
          <w:sz w:val="22"/>
        </w:rPr>
        <w:t xml:space="preserve"> vlastnoru</w:t>
      </w:r>
      <w:r w:rsidRPr="004842F0">
        <w:rPr>
          <w:rFonts w:ascii="Cambria" w:hAnsi="Cambria" w:cs="Proba Pro"/>
          <w:bCs/>
          <w:sz w:val="22"/>
        </w:rPr>
        <w:t>č</w:t>
      </w:r>
      <w:r w:rsidRPr="004842F0">
        <w:rPr>
          <w:rFonts w:ascii="Cambria" w:hAnsi="Cambria" w:cs="Arial"/>
          <w:bCs/>
          <w:sz w:val="22"/>
        </w:rPr>
        <w:t>n</w:t>
      </w:r>
      <w:r w:rsidRPr="004842F0">
        <w:rPr>
          <w:rFonts w:ascii="Cambria" w:hAnsi="Cambria" w:cs="Proba Pro"/>
          <w:bCs/>
          <w:sz w:val="22"/>
        </w:rPr>
        <w:t>ý</w:t>
      </w:r>
      <w:r w:rsidRPr="004842F0">
        <w:rPr>
          <w:rFonts w:ascii="Cambria" w:hAnsi="Cambria" w:cs="Arial"/>
          <w:bCs/>
          <w:sz w:val="22"/>
        </w:rPr>
        <w:t>m podpisom.</w:t>
      </w:r>
    </w:p>
    <w:p w14:paraId="6E0C07AB" w14:textId="05C70FF3" w:rsidR="00862FF2" w:rsidRPr="004842F0"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 xml:space="preserve">Neoddeliteľnou súčasťou </w:t>
      </w:r>
      <w:r w:rsidR="00DB599A">
        <w:rPr>
          <w:rFonts w:ascii="Cambria" w:hAnsi="Cambria" w:cs="Arial"/>
          <w:bCs/>
          <w:sz w:val="22"/>
        </w:rPr>
        <w:t>tejto Z</w:t>
      </w:r>
      <w:r w:rsidRPr="004842F0">
        <w:rPr>
          <w:rFonts w:ascii="Cambria" w:hAnsi="Cambria" w:cs="Arial"/>
          <w:bCs/>
          <w:sz w:val="22"/>
        </w:rPr>
        <w:t>mluvy sú</w:t>
      </w:r>
      <w:r w:rsidR="00DB599A">
        <w:rPr>
          <w:rFonts w:ascii="Cambria" w:hAnsi="Cambria" w:cs="Arial"/>
          <w:bCs/>
          <w:sz w:val="22"/>
        </w:rPr>
        <w:t xml:space="preserve"> nasledovné</w:t>
      </w:r>
      <w:r w:rsidRPr="004842F0">
        <w:rPr>
          <w:rFonts w:ascii="Cambria" w:hAnsi="Cambria" w:cs="Arial"/>
          <w:bCs/>
          <w:sz w:val="22"/>
        </w:rPr>
        <w:t xml:space="preserve"> prílohy:</w:t>
      </w:r>
    </w:p>
    <w:p w14:paraId="28D972EE" w14:textId="77777777" w:rsidR="00C9272B" w:rsidRPr="00CA6963" w:rsidRDefault="00862FF2" w:rsidP="00C9272B">
      <w:pPr>
        <w:pStyle w:val="BodyText"/>
        <w:ind w:left="1843" w:hanging="1134"/>
        <w:jc w:val="both"/>
        <w:rPr>
          <w:rFonts w:ascii="Cambria" w:hAnsi="Cambria"/>
          <w:bCs/>
          <w:iCs/>
          <w:sz w:val="22"/>
        </w:rPr>
      </w:pPr>
      <w:r w:rsidRPr="004842F0">
        <w:rPr>
          <w:rFonts w:ascii="Cambria" w:hAnsi="Cambria"/>
          <w:bCs/>
          <w:iCs/>
          <w:sz w:val="22"/>
        </w:rPr>
        <w:t>Príloha č. 1</w:t>
      </w:r>
      <w:r w:rsidRPr="004842F0">
        <w:rPr>
          <w:rFonts w:ascii="Cambria" w:hAnsi="Cambria"/>
          <w:bCs/>
          <w:iCs/>
          <w:sz w:val="22"/>
        </w:rPr>
        <w:tab/>
      </w:r>
      <w:r w:rsidR="00D413B4" w:rsidRPr="00367137">
        <w:rPr>
          <w:rFonts w:ascii="Cambria" w:hAnsi="Cambria"/>
          <w:bCs/>
          <w:iCs/>
          <w:sz w:val="22"/>
        </w:rPr>
        <w:t>Špecifikácia predmetu zákazky</w:t>
      </w:r>
      <w:r w:rsidR="00C9272B" w:rsidRPr="00367137">
        <w:rPr>
          <w:rFonts w:ascii="Cambria" w:hAnsi="Cambria"/>
          <w:bCs/>
          <w:iCs/>
          <w:sz w:val="22"/>
        </w:rPr>
        <w:t xml:space="preserve">; </w:t>
      </w:r>
    </w:p>
    <w:p w14:paraId="227184F6" w14:textId="64338DF2" w:rsidR="00D87BE1" w:rsidRPr="00367137" w:rsidRDefault="00D413B4" w:rsidP="00A05910">
      <w:pPr>
        <w:pStyle w:val="BodyText"/>
        <w:ind w:left="1843"/>
        <w:jc w:val="both"/>
        <w:rPr>
          <w:rFonts w:ascii="Cambria" w:hAnsi="Cambria"/>
          <w:bCs/>
          <w:iCs/>
          <w:sz w:val="22"/>
        </w:rPr>
      </w:pPr>
      <w:r w:rsidRPr="00CA6963">
        <w:rPr>
          <w:rFonts w:ascii="Cambria" w:hAnsi="Cambria"/>
          <w:bCs/>
          <w:iCs/>
          <w:sz w:val="22"/>
        </w:rPr>
        <w:t>(</w:t>
      </w:r>
      <w:r w:rsidR="00573C88" w:rsidRPr="00F508DC">
        <w:rPr>
          <w:rFonts w:ascii="Cambria" w:hAnsi="Cambria"/>
          <w:bCs/>
          <w:iCs/>
          <w:sz w:val="22"/>
          <w:highlight w:val="lightGray"/>
        </w:rPr>
        <w:t>P</w:t>
      </w:r>
      <w:r w:rsidR="00D87BE1" w:rsidRPr="00F508DC">
        <w:rPr>
          <w:rFonts w:ascii="Cambria" w:hAnsi="Cambria"/>
          <w:bCs/>
          <w:iCs/>
          <w:sz w:val="22"/>
          <w:highlight w:val="lightGray"/>
        </w:rPr>
        <w:t xml:space="preserve">rílohu </w:t>
      </w:r>
      <w:r w:rsidR="001E0604" w:rsidRPr="004D6547">
        <w:rPr>
          <w:rFonts w:ascii="Cambria" w:hAnsi="Cambria"/>
          <w:bCs/>
          <w:iCs/>
          <w:sz w:val="22"/>
          <w:highlight w:val="lightGray"/>
        </w:rPr>
        <w:t xml:space="preserve">č. 1 </w:t>
      </w:r>
      <w:r w:rsidR="00D87BE1" w:rsidRPr="00F32BBE">
        <w:rPr>
          <w:rFonts w:ascii="Cambria" w:hAnsi="Cambria"/>
          <w:bCs/>
          <w:iCs/>
          <w:sz w:val="22"/>
          <w:highlight w:val="lightGray"/>
        </w:rPr>
        <w:t>budú tvoriť nasledovné dokumenty</w:t>
      </w:r>
      <w:r w:rsidR="00D87BE1" w:rsidRPr="00367137">
        <w:rPr>
          <w:rFonts w:ascii="Cambria" w:hAnsi="Cambria"/>
          <w:bCs/>
          <w:iCs/>
          <w:sz w:val="22"/>
          <w:highlight w:val="lightGray"/>
        </w:rPr>
        <w:t>:</w:t>
      </w:r>
    </w:p>
    <w:p w14:paraId="05AA36AC" w14:textId="5A1D3ABD" w:rsidR="00D87BE1" w:rsidRPr="00895562" w:rsidRDefault="00D87BE1" w:rsidP="00D87BE1">
      <w:pPr>
        <w:pStyle w:val="BodyText"/>
        <w:numPr>
          <w:ilvl w:val="0"/>
          <w:numId w:val="26"/>
        </w:numPr>
        <w:jc w:val="both"/>
        <w:rPr>
          <w:rFonts w:ascii="Cambria" w:hAnsi="Cambria"/>
          <w:bCs/>
          <w:i/>
          <w:sz w:val="22"/>
          <w:highlight w:val="lightGray"/>
        </w:rPr>
      </w:pPr>
      <w:r w:rsidRPr="00F508DC">
        <w:rPr>
          <w:rFonts w:ascii="Cambria" w:hAnsi="Cambria"/>
          <w:bCs/>
          <w:i/>
          <w:sz w:val="22"/>
          <w:highlight w:val="lightGray"/>
        </w:rPr>
        <w:t xml:space="preserve">Projektová dokumentácia stavby „KANALIZÁCIA A ČOV Kráľová pri Senci, Hrubá Borša, Kostolná pri </w:t>
      </w:r>
      <w:r w:rsidRPr="004D6547">
        <w:rPr>
          <w:rFonts w:ascii="Cambria" w:hAnsi="Cambria"/>
          <w:bCs/>
          <w:i/>
          <w:sz w:val="22"/>
          <w:highlight w:val="lightGray"/>
        </w:rPr>
        <w:t>Dunaji“ s vyjadreniami dotknutých orgánov k územnému / stavebnému konaniu;</w:t>
      </w:r>
    </w:p>
    <w:p w14:paraId="4DD382E8" w14:textId="31A377B0" w:rsidR="00D87BE1" w:rsidRPr="00895562" w:rsidRDefault="00D87BE1" w:rsidP="00D87BE1">
      <w:pPr>
        <w:pStyle w:val="BodyText"/>
        <w:numPr>
          <w:ilvl w:val="0"/>
          <w:numId w:val="26"/>
        </w:numPr>
        <w:jc w:val="both"/>
        <w:rPr>
          <w:rFonts w:ascii="Cambria" w:hAnsi="Cambria"/>
          <w:bCs/>
          <w:i/>
          <w:sz w:val="22"/>
          <w:highlight w:val="lightGray"/>
        </w:rPr>
      </w:pPr>
      <w:r w:rsidRPr="00895562">
        <w:rPr>
          <w:rFonts w:ascii="Cambria" w:hAnsi="Cambria"/>
          <w:bCs/>
          <w:i/>
          <w:sz w:val="22"/>
          <w:highlight w:val="lightGray"/>
        </w:rPr>
        <w:t>Všeobecné požiadavky Objednávateľa na Stavenisko a vykonávanie prác;</w:t>
      </w:r>
    </w:p>
    <w:p w14:paraId="67337320" w14:textId="5F39754B" w:rsidR="00D87BE1" w:rsidRPr="00895562" w:rsidRDefault="00D87BE1" w:rsidP="00D87BE1">
      <w:pPr>
        <w:pStyle w:val="BodyText"/>
        <w:numPr>
          <w:ilvl w:val="0"/>
          <w:numId w:val="26"/>
        </w:numPr>
        <w:jc w:val="both"/>
        <w:rPr>
          <w:rFonts w:ascii="Cambria" w:hAnsi="Cambria"/>
          <w:bCs/>
          <w:i/>
          <w:sz w:val="22"/>
          <w:highlight w:val="lightGray"/>
        </w:rPr>
      </w:pPr>
      <w:r w:rsidRPr="00895562">
        <w:rPr>
          <w:rFonts w:ascii="Cambria" w:hAnsi="Cambria"/>
          <w:bCs/>
          <w:i/>
          <w:sz w:val="22"/>
          <w:highlight w:val="lightGray"/>
        </w:rPr>
        <w:t>Požiadavky Objednávateľa na Dokumentáciu Zhotoviteľa a súvisiacu inžiniersku činnosť;</w:t>
      </w:r>
    </w:p>
    <w:p w14:paraId="3A559C48" w14:textId="1C3934CF" w:rsidR="00D87BE1" w:rsidRPr="00895562" w:rsidRDefault="00D87BE1" w:rsidP="00D87BE1">
      <w:pPr>
        <w:pStyle w:val="BodyText"/>
        <w:numPr>
          <w:ilvl w:val="0"/>
          <w:numId w:val="26"/>
        </w:numPr>
        <w:jc w:val="both"/>
        <w:rPr>
          <w:rFonts w:ascii="Cambria" w:hAnsi="Cambria"/>
          <w:bCs/>
          <w:iCs/>
          <w:sz w:val="22"/>
        </w:rPr>
      </w:pPr>
      <w:r w:rsidRPr="00895562">
        <w:rPr>
          <w:rFonts w:ascii="Cambria" w:hAnsi="Cambria"/>
          <w:bCs/>
          <w:i/>
          <w:sz w:val="22"/>
          <w:highlight w:val="lightGray"/>
        </w:rPr>
        <w:t xml:space="preserve">Požiadavky Objednávateľa na </w:t>
      </w:r>
      <w:r w:rsidR="006B0654" w:rsidRPr="00895562">
        <w:rPr>
          <w:rFonts w:ascii="Cambria" w:hAnsi="Cambria"/>
          <w:bCs/>
          <w:i/>
          <w:sz w:val="22"/>
          <w:highlight w:val="lightGray"/>
        </w:rPr>
        <w:t>Skúšky;</w:t>
      </w:r>
    </w:p>
    <w:p w14:paraId="4EE88EE5" w14:textId="306E5EA7" w:rsidR="00D413B4" w:rsidRPr="00895562" w:rsidRDefault="009B7328" w:rsidP="00A05910">
      <w:pPr>
        <w:pStyle w:val="BodyText"/>
        <w:ind w:left="1843"/>
        <w:jc w:val="both"/>
        <w:rPr>
          <w:rFonts w:ascii="Cambria" w:hAnsi="Cambria"/>
          <w:bCs/>
          <w:iCs/>
          <w:sz w:val="22"/>
        </w:rPr>
      </w:pPr>
      <w:r w:rsidRPr="00895562">
        <w:rPr>
          <w:rFonts w:ascii="Cambria" w:hAnsi="Cambria"/>
          <w:bCs/>
          <w:i/>
          <w:sz w:val="22"/>
          <w:highlight w:val="lightGray"/>
        </w:rPr>
        <w:t xml:space="preserve">Príloha </w:t>
      </w:r>
      <w:r w:rsidR="001E0604" w:rsidRPr="00895562">
        <w:rPr>
          <w:rFonts w:ascii="Cambria" w:hAnsi="Cambria"/>
          <w:bCs/>
          <w:i/>
          <w:sz w:val="22"/>
          <w:highlight w:val="lightGray"/>
        </w:rPr>
        <w:t>môže byť</w:t>
      </w:r>
      <w:r w:rsidRPr="00895562">
        <w:rPr>
          <w:rFonts w:ascii="Cambria" w:hAnsi="Cambria"/>
          <w:bCs/>
          <w:i/>
          <w:sz w:val="22"/>
          <w:highlight w:val="lightGray"/>
        </w:rPr>
        <w:t xml:space="preserve"> doplnená o </w:t>
      </w:r>
      <w:r w:rsidR="006B0654" w:rsidRPr="00895562">
        <w:rPr>
          <w:rFonts w:ascii="Cambria" w:hAnsi="Cambria"/>
          <w:bCs/>
          <w:i/>
          <w:sz w:val="22"/>
          <w:highlight w:val="lightGray"/>
        </w:rPr>
        <w:t>v</w:t>
      </w:r>
      <w:r w:rsidRPr="00895562">
        <w:rPr>
          <w:rFonts w:ascii="Cambria" w:hAnsi="Cambria"/>
          <w:bCs/>
          <w:i/>
          <w:sz w:val="22"/>
          <w:highlight w:val="lightGray"/>
        </w:rPr>
        <w:t>ysvetlenia Súťažných podkladov podané v rámci procesu Súťaže</w:t>
      </w:r>
      <w:r w:rsidRPr="00895562">
        <w:rPr>
          <w:rFonts w:ascii="Cambria" w:hAnsi="Cambria"/>
          <w:bCs/>
          <w:iCs/>
          <w:sz w:val="22"/>
        </w:rPr>
        <w:t>)</w:t>
      </w:r>
    </w:p>
    <w:p w14:paraId="0F2DEAE0" w14:textId="77777777" w:rsidR="00CA6963" w:rsidRPr="00B82B1D" w:rsidRDefault="00862FF2" w:rsidP="00862FF2">
      <w:pPr>
        <w:pStyle w:val="BodyText"/>
        <w:ind w:left="1843" w:hanging="1134"/>
        <w:jc w:val="both"/>
        <w:rPr>
          <w:rFonts w:ascii="Cambria" w:hAnsi="Cambria"/>
          <w:bCs/>
          <w:sz w:val="22"/>
          <w:highlight w:val="yellow"/>
        </w:rPr>
      </w:pPr>
      <w:r w:rsidRPr="004842F0">
        <w:rPr>
          <w:rFonts w:ascii="Cambria" w:hAnsi="Cambria"/>
          <w:bCs/>
          <w:iCs/>
          <w:sz w:val="22"/>
        </w:rPr>
        <w:lastRenderedPageBreak/>
        <w:t xml:space="preserve">Príloha č. </w:t>
      </w:r>
      <w:r w:rsidR="00D04600">
        <w:rPr>
          <w:rFonts w:ascii="Cambria" w:hAnsi="Cambria"/>
          <w:bCs/>
          <w:iCs/>
          <w:sz w:val="22"/>
        </w:rPr>
        <w:t>2</w:t>
      </w:r>
      <w:r w:rsidRPr="00895562">
        <w:rPr>
          <w:rFonts w:ascii="Cambria" w:hAnsi="Cambria"/>
          <w:bCs/>
          <w:iCs/>
          <w:sz w:val="22"/>
        </w:rPr>
        <w:tab/>
      </w:r>
      <w:r w:rsidR="00967CE5" w:rsidRPr="00895562">
        <w:rPr>
          <w:rFonts w:ascii="Cambria" w:hAnsi="Cambria"/>
          <w:bCs/>
          <w:iCs/>
          <w:sz w:val="22"/>
        </w:rPr>
        <w:t>Ponuka Zhotoviteľa</w:t>
      </w:r>
      <w:r w:rsidRPr="00895562">
        <w:rPr>
          <w:rFonts w:ascii="Cambria" w:hAnsi="Cambria"/>
          <w:bCs/>
          <w:i/>
          <w:iCs/>
          <w:sz w:val="22"/>
        </w:rPr>
        <w:t xml:space="preserve"> </w:t>
      </w:r>
      <w:r w:rsidRPr="00895562">
        <w:rPr>
          <w:rFonts w:ascii="Cambria" w:hAnsi="Cambria"/>
          <w:bCs/>
          <w:i/>
          <w:iCs/>
          <w:sz w:val="22"/>
          <w:highlight w:val="lightGray"/>
        </w:rPr>
        <w:t>[</w:t>
      </w:r>
      <w:r w:rsidR="00FD5D39" w:rsidRPr="00895562">
        <w:rPr>
          <w:rFonts w:ascii="Cambria" w:hAnsi="Cambria"/>
          <w:bCs/>
          <w:i/>
          <w:iCs/>
          <w:sz w:val="22"/>
          <w:highlight w:val="lightGray"/>
        </w:rPr>
        <w:t>Prílohu bud</w:t>
      </w:r>
      <w:r w:rsidR="008050BE" w:rsidRPr="00895562">
        <w:rPr>
          <w:rFonts w:ascii="Cambria" w:hAnsi="Cambria"/>
          <w:bCs/>
          <w:i/>
          <w:iCs/>
          <w:sz w:val="22"/>
          <w:highlight w:val="lightGray"/>
        </w:rPr>
        <w:t>ú tvoriť nasledovné časti ponuky, ktorú úspešný uchádzač predloží do Súť</w:t>
      </w:r>
      <w:r w:rsidR="008050BE" w:rsidRPr="00895562">
        <w:rPr>
          <w:rFonts w:ascii="Cambria" w:hAnsi="Cambria"/>
          <w:bCs/>
          <w:i/>
          <w:sz w:val="22"/>
          <w:highlight w:val="lightGray"/>
        </w:rPr>
        <w:t>až</w:t>
      </w:r>
      <w:r w:rsidR="008050BE" w:rsidRPr="00895562">
        <w:rPr>
          <w:rFonts w:ascii="Cambria" w:hAnsi="Cambria"/>
          <w:bCs/>
          <w:i/>
          <w:iCs/>
          <w:sz w:val="22"/>
          <w:highlight w:val="lightGray"/>
        </w:rPr>
        <w:t>e</w:t>
      </w:r>
      <w:r w:rsidR="00A90EBC" w:rsidRPr="00895562">
        <w:rPr>
          <w:rFonts w:ascii="Cambria" w:hAnsi="Cambria"/>
          <w:bCs/>
          <w:i/>
          <w:iCs/>
          <w:sz w:val="22"/>
          <w:highlight w:val="lightGray"/>
        </w:rPr>
        <w:t>:</w:t>
      </w:r>
      <w:r w:rsidR="0098485C" w:rsidRPr="00B82B1D">
        <w:rPr>
          <w:rFonts w:ascii="Cambria" w:hAnsi="Cambria"/>
          <w:bCs/>
          <w:sz w:val="22"/>
          <w:highlight w:val="yellow"/>
        </w:rPr>
        <w:t xml:space="preserve"> </w:t>
      </w:r>
    </w:p>
    <w:p w14:paraId="1BD6825C" w14:textId="50DA83C3" w:rsidR="00F508DC" w:rsidRPr="00B82B1D" w:rsidRDefault="00F508DC" w:rsidP="00CA6963">
      <w:pPr>
        <w:pStyle w:val="BodyText"/>
        <w:numPr>
          <w:ilvl w:val="0"/>
          <w:numId w:val="26"/>
        </w:numPr>
        <w:jc w:val="both"/>
        <w:rPr>
          <w:rFonts w:ascii="Cambria" w:hAnsi="Cambria"/>
          <w:bCs/>
          <w:i/>
          <w:sz w:val="22"/>
          <w:highlight w:val="lightGray"/>
        </w:rPr>
      </w:pPr>
      <w:r w:rsidRPr="00B82B1D">
        <w:rPr>
          <w:rFonts w:ascii="Cambria" w:hAnsi="Cambria"/>
          <w:bCs/>
          <w:i/>
          <w:sz w:val="22"/>
          <w:highlight w:val="lightGray"/>
        </w:rPr>
        <w:t>Časový harmonogram realizácie Diela</w:t>
      </w:r>
    </w:p>
    <w:p w14:paraId="3048F9D1" w14:textId="77777777" w:rsidR="00F508DC" w:rsidRPr="00B82B1D" w:rsidRDefault="00F508DC" w:rsidP="00CA6963">
      <w:pPr>
        <w:pStyle w:val="BodyText"/>
        <w:numPr>
          <w:ilvl w:val="0"/>
          <w:numId w:val="26"/>
        </w:numPr>
        <w:jc w:val="both"/>
        <w:rPr>
          <w:rFonts w:ascii="Cambria" w:hAnsi="Cambria"/>
          <w:bCs/>
          <w:i/>
          <w:sz w:val="22"/>
          <w:highlight w:val="lightGray"/>
        </w:rPr>
      </w:pPr>
      <w:r w:rsidRPr="00B82B1D">
        <w:rPr>
          <w:rFonts w:ascii="Cambria" w:hAnsi="Cambria"/>
          <w:bCs/>
          <w:i/>
          <w:sz w:val="22"/>
          <w:highlight w:val="lightGray"/>
        </w:rPr>
        <w:t>Personálny harmonogram realizácie Diela</w:t>
      </w:r>
    </w:p>
    <w:p w14:paraId="02E1B59A" w14:textId="77777777" w:rsidR="00F508DC" w:rsidRPr="00B82B1D" w:rsidRDefault="00F508DC" w:rsidP="00CA6963">
      <w:pPr>
        <w:pStyle w:val="BodyText"/>
        <w:numPr>
          <w:ilvl w:val="0"/>
          <w:numId w:val="26"/>
        </w:numPr>
        <w:jc w:val="both"/>
        <w:rPr>
          <w:rFonts w:ascii="Cambria" w:hAnsi="Cambria"/>
          <w:bCs/>
          <w:i/>
          <w:sz w:val="22"/>
          <w:highlight w:val="lightGray"/>
        </w:rPr>
      </w:pPr>
      <w:r w:rsidRPr="00B82B1D">
        <w:rPr>
          <w:rFonts w:ascii="Cambria" w:hAnsi="Cambria"/>
          <w:bCs/>
          <w:i/>
          <w:sz w:val="22"/>
          <w:highlight w:val="lightGray"/>
        </w:rPr>
        <w:t>Technický harmonogram realizácie Diela</w:t>
      </w:r>
    </w:p>
    <w:p w14:paraId="28F775B4" w14:textId="77777777" w:rsidR="004D6547" w:rsidRPr="00B82B1D" w:rsidRDefault="00F508DC" w:rsidP="00CA6963">
      <w:pPr>
        <w:pStyle w:val="BodyText"/>
        <w:numPr>
          <w:ilvl w:val="0"/>
          <w:numId w:val="26"/>
        </w:numPr>
        <w:jc w:val="both"/>
        <w:rPr>
          <w:rFonts w:ascii="Cambria" w:hAnsi="Cambria"/>
          <w:bCs/>
          <w:i/>
          <w:sz w:val="22"/>
          <w:highlight w:val="lightGray"/>
        </w:rPr>
      </w:pPr>
      <w:r w:rsidRPr="00B82B1D">
        <w:rPr>
          <w:rFonts w:ascii="Cambria" w:hAnsi="Cambria"/>
          <w:bCs/>
          <w:i/>
          <w:sz w:val="22"/>
          <w:highlight w:val="lightGray"/>
        </w:rPr>
        <w:t>Návrh na plnenie kritérií a Rozpočet Zmluvnej ceny</w:t>
      </w:r>
    </w:p>
    <w:p w14:paraId="6078D3C8" w14:textId="77777777" w:rsidR="004D6547" w:rsidRPr="00B82B1D" w:rsidRDefault="004D6547" w:rsidP="00CA6963">
      <w:pPr>
        <w:pStyle w:val="BodyText"/>
        <w:numPr>
          <w:ilvl w:val="0"/>
          <w:numId w:val="26"/>
        </w:numPr>
        <w:jc w:val="both"/>
        <w:rPr>
          <w:rFonts w:ascii="Cambria" w:hAnsi="Cambria"/>
          <w:bCs/>
          <w:i/>
          <w:sz w:val="22"/>
          <w:highlight w:val="lightGray"/>
        </w:rPr>
      </w:pPr>
      <w:r w:rsidRPr="00B82B1D">
        <w:rPr>
          <w:rFonts w:ascii="Cambria" w:hAnsi="Cambria"/>
          <w:bCs/>
          <w:i/>
          <w:sz w:val="22"/>
          <w:highlight w:val="lightGray"/>
        </w:rPr>
        <w:t>Zoznam Subdodávateľov</w:t>
      </w:r>
    </w:p>
    <w:p w14:paraId="6EB725F5" w14:textId="22F8459B" w:rsidR="00A90EBC" w:rsidRPr="00895562" w:rsidRDefault="004D6547" w:rsidP="00B82B1D">
      <w:pPr>
        <w:pStyle w:val="BodyText"/>
        <w:numPr>
          <w:ilvl w:val="0"/>
          <w:numId w:val="26"/>
        </w:numPr>
        <w:jc w:val="both"/>
        <w:rPr>
          <w:rFonts w:ascii="Cambria" w:hAnsi="Cambria"/>
          <w:bCs/>
          <w:i/>
          <w:sz w:val="22"/>
          <w:highlight w:val="lightGray"/>
        </w:rPr>
      </w:pPr>
      <w:r w:rsidRPr="00B82B1D">
        <w:rPr>
          <w:rFonts w:ascii="Cambria" w:hAnsi="Cambria"/>
          <w:bCs/>
          <w:i/>
          <w:sz w:val="22"/>
          <w:highlight w:val="lightGray"/>
        </w:rPr>
        <w:t>Zoznam Odborníkov</w:t>
      </w:r>
      <w:r w:rsidR="00CA6963" w:rsidRPr="00895562">
        <w:rPr>
          <w:rFonts w:ascii="Cambria" w:hAnsi="Cambria"/>
          <w:bCs/>
          <w:i/>
          <w:sz w:val="22"/>
          <w:highlight w:val="lightGray"/>
        </w:rPr>
        <w:t>]</w:t>
      </w:r>
    </w:p>
    <w:p w14:paraId="52436FCC" w14:textId="77777777" w:rsidR="00862FF2" w:rsidRPr="004842F0" w:rsidRDefault="00862FF2" w:rsidP="00862FF2">
      <w:pPr>
        <w:spacing w:line="240" w:lineRule="auto"/>
        <w:jc w:val="both"/>
        <w:rPr>
          <w:rFonts w:ascii="Cambria" w:hAnsi="Cambria"/>
          <w:bCs/>
          <w:iCs/>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862FF2" w:rsidRPr="004842F0" w14:paraId="713A6A88" w14:textId="77777777" w:rsidTr="0052215A">
        <w:tc>
          <w:tcPr>
            <w:tcW w:w="4528" w:type="dxa"/>
          </w:tcPr>
          <w:p w14:paraId="1F256647" w14:textId="5F140E09" w:rsidR="00862FF2" w:rsidRPr="004842F0" w:rsidRDefault="00862FF2" w:rsidP="0052215A">
            <w:pPr>
              <w:pStyle w:val="BodyText"/>
              <w:rPr>
                <w:rFonts w:ascii="Cambria" w:hAnsi="Cambria"/>
                <w:b/>
                <w:bCs/>
                <w:iCs/>
                <w:sz w:val="22"/>
                <w:szCs w:val="22"/>
              </w:rPr>
            </w:pPr>
            <w:proofErr w:type="spellStart"/>
            <w:r w:rsidRPr="004842F0">
              <w:rPr>
                <w:rFonts w:ascii="Cambria" w:hAnsi="Cambria"/>
                <w:b/>
                <w:bCs/>
                <w:iCs/>
                <w:sz w:val="22"/>
                <w:szCs w:val="22"/>
              </w:rPr>
              <w:t>Objednávateľ</w:t>
            </w:r>
            <w:proofErr w:type="spellEnd"/>
          </w:p>
          <w:p w14:paraId="6E16BEA8" w14:textId="77777777" w:rsidR="00287E20" w:rsidRPr="00244E2F" w:rsidRDefault="00C87442" w:rsidP="00287E20">
            <w:pPr>
              <w:pStyle w:val="BodyText"/>
              <w:jc w:val="both"/>
              <w:rPr>
                <w:rFonts w:ascii="Cambria" w:hAnsi="Cambria"/>
                <w:bCs/>
                <w:sz w:val="22"/>
              </w:rPr>
            </w:pPr>
            <w:r w:rsidRPr="004842F0">
              <w:rPr>
                <w:rFonts w:ascii="Cambria" w:hAnsi="Cambria"/>
                <w:iCs/>
                <w:sz w:val="22"/>
                <w:szCs w:val="22"/>
              </w:rPr>
              <w:t xml:space="preserve">V </w:t>
            </w:r>
            <w:r w:rsidR="00287E20" w:rsidRPr="00244E2F">
              <w:rPr>
                <w:rFonts w:ascii="Cambria" w:hAnsi="Cambria"/>
                <w:bCs/>
                <w:sz w:val="22"/>
                <w:highlight w:val="yellow"/>
              </w:rPr>
              <w:t>[</w:t>
            </w:r>
            <w:r w:rsidR="00287E20" w:rsidRPr="00244E2F">
              <w:rPr>
                <w:rFonts w:ascii="Arial" w:hAnsi="Arial" w:cs="Arial"/>
                <w:bCs/>
                <w:sz w:val="22"/>
                <w:highlight w:val="yellow"/>
              </w:rPr>
              <w:t>●</w:t>
            </w:r>
            <w:r w:rsidR="00287E20" w:rsidRPr="00244E2F">
              <w:rPr>
                <w:rFonts w:ascii="Cambria" w:hAnsi="Cambria"/>
                <w:bCs/>
                <w:sz w:val="22"/>
                <w:highlight w:val="yellow"/>
              </w:rPr>
              <w:t>]</w:t>
            </w:r>
          </w:p>
          <w:p w14:paraId="082346FD" w14:textId="51DC7653" w:rsidR="00287E20" w:rsidRPr="00244E2F" w:rsidRDefault="00287E20" w:rsidP="00287E20">
            <w:pPr>
              <w:pStyle w:val="BodyText"/>
              <w:jc w:val="both"/>
              <w:rPr>
                <w:rFonts w:ascii="Cambria" w:hAnsi="Cambria"/>
                <w:bCs/>
                <w:sz w:val="22"/>
              </w:rPr>
            </w:pPr>
            <w:proofErr w:type="spellStart"/>
            <w:r>
              <w:rPr>
                <w:rFonts w:ascii="Cambria" w:hAnsi="Cambria"/>
                <w:bCs/>
                <w:iCs/>
                <w:sz w:val="22"/>
                <w:szCs w:val="22"/>
              </w:rPr>
              <w:t>Dňa</w:t>
            </w:r>
            <w:proofErr w:type="spellEnd"/>
            <w:r>
              <w:rPr>
                <w:rFonts w:ascii="Cambria" w:hAnsi="Cambria"/>
                <w:bCs/>
                <w:iCs/>
                <w:sz w:val="22"/>
                <w:szCs w:val="22"/>
              </w:rPr>
              <w:t xml:space="preserve"> </w:t>
            </w:r>
            <w:r w:rsidRPr="00244E2F">
              <w:rPr>
                <w:rFonts w:ascii="Cambria" w:hAnsi="Cambria"/>
                <w:bCs/>
                <w:sz w:val="22"/>
                <w:highlight w:val="yellow"/>
              </w:rPr>
              <w:t>[</w:t>
            </w:r>
            <w:r w:rsidRPr="00244E2F">
              <w:rPr>
                <w:rFonts w:ascii="Arial" w:hAnsi="Arial" w:cs="Arial"/>
                <w:bCs/>
                <w:sz w:val="22"/>
                <w:highlight w:val="yellow"/>
              </w:rPr>
              <w:t>●</w:t>
            </w:r>
            <w:r w:rsidRPr="00244E2F">
              <w:rPr>
                <w:rFonts w:ascii="Cambria" w:hAnsi="Cambria"/>
                <w:bCs/>
                <w:sz w:val="22"/>
                <w:highlight w:val="yellow"/>
              </w:rPr>
              <w:t>]</w:t>
            </w:r>
          </w:p>
          <w:p w14:paraId="33A3E85F" w14:textId="77777777" w:rsidR="00862FF2" w:rsidRPr="004842F0" w:rsidRDefault="00862FF2" w:rsidP="0052215A">
            <w:pPr>
              <w:pStyle w:val="BodyText"/>
              <w:rPr>
                <w:rFonts w:ascii="Cambria" w:hAnsi="Cambria"/>
                <w:bCs/>
                <w:iCs/>
                <w:sz w:val="22"/>
                <w:szCs w:val="22"/>
              </w:rPr>
            </w:pPr>
          </w:p>
        </w:tc>
        <w:tc>
          <w:tcPr>
            <w:tcW w:w="4528" w:type="dxa"/>
          </w:tcPr>
          <w:p w14:paraId="321648B3" w14:textId="77777777" w:rsidR="00862FF2" w:rsidRPr="004842F0" w:rsidRDefault="00862FF2" w:rsidP="0052215A">
            <w:pPr>
              <w:pStyle w:val="BodyText"/>
              <w:rPr>
                <w:rFonts w:ascii="Cambria" w:hAnsi="Cambria"/>
                <w:b/>
                <w:bCs/>
                <w:iCs/>
                <w:sz w:val="22"/>
                <w:szCs w:val="22"/>
              </w:rPr>
            </w:pPr>
            <w:proofErr w:type="spellStart"/>
            <w:r w:rsidRPr="004842F0">
              <w:rPr>
                <w:rFonts w:ascii="Cambria" w:hAnsi="Cambria"/>
                <w:b/>
                <w:bCs/>
                <w:iCs/>
                <w:sz w:val="22"/>
                <w:szCs w:val="22"/>
              </w:rPr>
              <w:t>Zhotoviteľ</w:t>
            </w:r>
            <w:proofErr w:type="spellEnd"/>
          </w:p>
          <w:p w14:paraId="1BEFB9BF" w14:textId="77777777" w:rsidR="00862FF2" w:rsidRPr="004842F0" w:rsidRDefault="00862FF2" w:rsidP="0052215A">
            <w:pPr>
              <w:pStyle w:val="BodyText"/>
              <w:rPr>
                <w:rFonts w:ascii="Cambria" w:hAnsi="Cambria"/>
                <w:bCs/>
                <w:iCs/>
                <w:sz w:val="22"/>
                <w:szCs w:val="22"/>
              </w:rPr>
            </w:pPr>
            <w:r w:rsidRPr="004842F0">
              <w:rPr>
                <w:rFonts w:ascii="Cambria" w:hAnsi="Cambria"/>
                <w:bCs/>
                <w:iCs/>
                <w:sz w:val="22"/>
                <w:szCs w:val="22"/>
              </w:rPr>
              <w:t xml:space="preserve">V </w:t>
            </w:r>
            <w:r w:rsidRPr="004842F0">
              <w:rPr>
                <w:rFonts w:ascii="Cambria" w:hAnsi="Cambria" w:cs="Arial"/>
                <w:i/>
                <w:sz w:val="22"/>
                <w:szCs w:val="22"/>
              </w:rPr>
              <w:t>[</w:t>
            </w:r>
            <w:proofErr w:type="spellStart"/>
            <w:r w:rsidRPr="004842F0">
              <w:rPr>
                <w:rFonts w:ascii="Cambria" w:hAnsi="Cambria" w:cs="Arial"/>
                <w:i/>
                <w:sz w:val="22"/>
                <w:szCs w:val="22"/>
                <w:highlight w:val="lightGray"/>
              </w:rPr>
              <w:t>doplní</w:t>
            </w:r>
            <w:proofErr w:type="spellEnd"/>
            <w:r w:rsidRPr="004842F0">
              <w:rPr>
                <w:rFonts w:ascii="Cambria" w:hAnsi="Cambria" w:cs="Arial"/>
                <w:i/>
                <w:sz w:val="22"/>
                <w:szCs w:val="22"/>
                <w:highlight w:val="lightGray"/>
              </w:rPr>
              <w:t xml:space="preserve"> </w:t>
            </w:r>
            <w:proofErr w:type="spellStart"/>
            <w:r w:rsidRPr="004842F0">
              <w:rPr>
                <w:rFonts w:ascii="Cambria" w:hAnsi="Cambria" w:cs="Arial"/>
                <w:i/>
                <w:sz w:val="22"/>
                <w:szCs w:val="22"/>
                <w:highlight w:val="lightGray"/>
              </w:rPr>
              <w:t>uchádzač</w:t>
            </w:r>
            <w:proofErr w:type="spellEnd"/>
            <w:r w:rsidRPr="004842F0">
              <w:rPr>
                <w:rFonts w:ascii="Cambria" w:hAnsi="Cambria" w:cs="Arial"/>
                <w:i/>
                <w:sz w:val="22"/>
                <w:szCs w:val="22"/>
              </w:rPr>
              <w:t>]</w:t>
            </w:r>
          </w:p>
          <w:p w14:paraId="56B58923" w14:textId="77777777" w:rsidR="00862FF2" w:rsidRPr="004842F0" w:rsidRDefault="00862FF2" w:rsidP="0052215A">
            <w:pPr>
              <w:pStyle w:val="BodyText"/>
              <w:rPr>
                <w:rFonts w:ascii="Cambria" w:hAnsi="Cambria"/>
                <w:bCs/>
                <w:iCs/>
                <w:sz w:val="22"/>
                <w:szCs w:val="22"/>
              </w:rPr>
            </w:pPr>
            <w:proofErr w:type="spellStart"/>
            <w:r w:rsidRPr="004842F0">
              <w:rPr>
                <w:rFonts w:ascii="Cambria" w:hAnsi="Cambria"/>
                <w:bCs/>
                <w:iCs/>
                <w:sz w:val="22"/>
                <w:szCs w:val="22"/>
              </w:rPr>
              <w:t>Dňa</w:t>
            </w:r>
            <w:proofErr w:type="spellEnd"/>
            <w:r w:rsidRPr="004842F0">
              <w:rPr>
                <w:rFonts w:ascii="Cambria" w:hAnsi="Cambria"/>
                <w:bCs/>
                <w:iCs/>
                <w:sz w:val="22"/>
                <w:szCs w:val="22"/>
              </w:rPr>
              <w:t xml:space="preserve"> </w:t>
            </w:r>
            <w:r w:rsidRPr="004842F0">
              <w:rPr>
                <w:rFonts w:ascii="Cambria" w:hAnsi="Cambria" w:cs="Arial"/>
                <w:i/>
                <w:sz w:val="22"/>
                <w:szCs w:val="22"/>
              </w:rPr>
              <w:t>[</w:t>
            </w:r>
            <w:proofErr w:type="spellStart"/>
            <w:r w:rsidRPr="004842F0">
              <w:rPr>
                <w:rFonts w:ascii="Cambria" w:hAnsi="Cambria" w:cs="Arial"/>
                <w:i/>
                <w:sz w:val="22"/>
                <w:szCs w:val="22"/>
                <w:highlight w:val="lightGray"/>
              </w:rPr>
              <w:t>doplní</w:t>
            </w:r>
            <w:proofErr w:type="spellEnd"/>
            <w:r w:rsidRPr="004842F0">
              <w:rPr>
                <w:rFonts w:ascii="Cambria" w:hAnsi="Cambria" w:cs="Arial"/>
                <w:i/>
                <w:sz w:val="22"/>
                <w:szCs w:val="22"/>
                <w:highlight w:val="lightGray"/>
              </w:rPr>
              <w:t xml:space="preserve"> </w:t>
            </w:r>
            <w:proofErr w:type="spellStart"/>
            <w:r w:rsidRPr="004842F0">
              <w:rPr>
                <w:rFonts w:ascii="Cambria" w:hAnsi="Cambria" w:cs="Arial"/>
                <w:i/>
                <w:sz w:val="22"/>
                <w:szCs w:val="22"/>
                <w:highlight w:val="lightGray"/>
              </w:rPr>
              <w:t>uchádzač</w:t>
            </w:r>
            <w:proofErr w:type="spellEnd"/>
            <w:r w:rsidRPr="004842F0">
              <w:rPr>
                <w:rFonts w:ascii="Cambria" w:hAnsi="Cambria" w:cs="Arial"/>
                <w:i/>
                <w:sz w:val="22"/>
                <w:szCs w:val="22"/>
              </w:rPr>
              <w:t>]</w:t>
            </w:r>
          </w:p>
          <w:p w14:paraId="0D5AD8C3" w14:textId="77777777" w:rsidR="00862FF2" w:rsidRPr="004842F0" w:rsidRDefault="00862FF2" w:rsidP="0052215A">
            <w:pPr>
              <w:pStyle w:val="BodyText"/>
              <w:rPr>
                <w:rFonts w:ascii="Cambria" w:hAnsi="Cambria"/>
                <w:bCs/>
                <w:iCs/>
                <w:sz w:val="22"/>
                <w:szCs w:val="22"/>
              </w:rPr>
            </w:pPr>
          </w:p>
        </w:tc>
      </w:tr>
      <w:tr w:rsidR="00862FF2" w:rsidRPr="004842F0" w14:paraId="148EAA02" w14:textId="77777777" w:rsidTr="0052215A">
        <w:tc>
          <w:tcPr>
            <w:tcW w:w="4528" w:type="dxa"/>
          </w:tcPr>
          <w:p w14:paraId="6915DE5D" w14:textId="77777777" w:rsidR="00862FF2" w:rsidRPr="004842F0" w:rsidRDefault="00862FF2" w:rsidP="00287E20">
            <w:pPr>
              <w:pStyle w:val="BodyText"/>
              <w:spacing w:after="0"/>
              <w:rPr>
                <w:rFonts w:ascii="Cambria" w:hAnsi="Cambria"/>
                <w:bCs/>
                <w:iCs/>
                <w:sz w:val="22"/>
                <w:szCs w:val="22"/>
              </w:rPr>
            </w:pPr>
          </w:p>
          <w:p w14:paraId="0700727A" w14:textId="77777777" w:rsidR="00862FF2" w:rsidRPr="004842F0" w:rsidRDefault="00862FF2" w:rsidP="00287E20">
            <w:pPr>
              <w:pStyle w:val="BodyText"/>
              <w:spacing w:after="0"/>
              <w:rPr>
                <w:rFonts w:ascii="Cambria" w:hAnsi="Cambria"/>
                <w:bCs/>
                <w:iCs/>
                <w:sz w:val="22"/>
                <w:szCs w:val="22"/>
              </w:rPr>
            </w:pPr>
          </w:p>
          <w:p w14:paraId="373459E2" w14:textId="77777777" w:rsidR="00862FF2" w:rsidRPr="004842F0" w:rsidRDefault="00862FF2" w:rsidP="00287E20">
            <w:pPr>
              <w:pStyle w:val="BodyText"/>
              <w:spacing w:after="0"/>
              <w:rPr>
                <w:rFonts w:ascii="Cambria" w:hAnsi="Cambria"/>
                <w:bCs/>
                <w:iCs/>
                <w:sz w:val="22"/>
                <w:szCs w:val="22"/>
              </w:rPr>
            </w:pPr>
            <w:r w:rsidRPr="004842F0">
              <w:rPr>
                <w:rFonts w:ascii="Cambria" w:hAnsi="Cambria"/>
                <w:bCs/>
                <w:iCs/>
                <w:sz w:val="22"/>
                <w:szCs w:val="22"/>
              </w:rPr>
              <w:t>_________________________________</w:t>
            </w:r>
          </w:p>
          <w:p w14:paraId="4E98516E" w14:textId="5731613F" w:rsidR="00862FF2" w:rsidRPr="004842F0" w:rsidRDefault="00862FF2" w:rsidP="00287E20">
            <w:pPr>
              <w:pStyle w:val="BodyText"/>
              <w:spacing w:after="0"/>
              <w:rPr>
                <w:rFonts w:ascii="Cambria" w:hAnsi="Cambria" w:cs="Arial"/>
                <w:sz w:val="22"/>
                <w:szCs w:val="22"/>
              </w:rPr>
            </w:pPr>
          </w:p>
          <w:p w14:paraId="4478C87F" w14:textId="77777777" w:rsidR="00862FF2" w:rsidRPr="004842F0" w:rsidRDefault="00862FF2" w:rsidP="00287E20">
            <w:pPr>
              <w:pStyle w:val="BodyText"/>
              <w:spacing w:after="0"/>
              <w:rPr>
                <w:rFonts w:ascii="Cambria" w:hAnsi="Cambria"/>
                <w:bCs/>
                <w:iCs/>
                <w:sz w:val="22"/>
                <w:szCs w:val="22"/>
              </w:rPr>
            </w:pPr>
          </w:p>
        </w:tc>
        <w:tc>
          <w:tcPr>
            <w:tcW w:w="4528" w:type="dxa"/>
          </w:tcPr>
          <w:p w14:paraId="68B07A50" w14:textId="77777777" w:rsidR="00862FF2" w:rsidRPr="004842F0" w:rsidRDefault="00862FF2" w:rsidP="00287E20">
            <w:pPr>
              <w:pStyle w:val="BodyText"/>
              <w:spacing w:after="0"/>
              <w:ind w:firstLine="34"/>
              <w:rPr>
                <w:rFonts w:ascii="Cambria" w:hAnsi="Cambria" w:cs="Arial"/>
                <w:sz w:val="22"/>
                <w:szCs w:val="22"/>
                <w:highlight w:val="yellow"/>
              </w:rPr>
            </w:pPr>
          </w:p>
          <w:p w14:paraId="55514885" w14:textId="77777777" w:rsidR="00862FF2" w:rsidRPr="004842F0" w:rsidRDefault="00862FF2" w:rsidP="00287E20">
            <w:pPr>
              <w:pStyle w:val="BodyText"/>
              <w:spacing w:after="0"/>
              <w:ind w:firstLine="34"/>
              <w:rPr>
                <w:rFonts w:ascii="Cambria" w:hAnsi="Cambria" w:cs="Arial"/>
                <w:sz w:val="22"/>
                <w:szCs w:val="22"/>
                <w:highlight w:val="yellow"/>
              </w:rPr>
            </w:pPr>
          </w:p>
          <w:p w14:paraId="2A580104" w14:textId="77777777" w:rsidR="00862FF2" w:rsidRPr="004842F0" w:rsidRDefault="00862FF2" w:rsidP="00287E20">
            <w:pPr>
              <w:pStyle w:val="BodyText"/>
              <w:spacing w:after="0"/>
              <w:ind w:firstLine="34"/>
              <w:rPr>
                <w:rFonts w:ascii="Cambria" w:hAnsi="Cambria" w:cs="Arial"/>
                <w:sz w:val="22"/>
                <w:szCs w:val="22"/>
              </w:rPr>
            </w:pPr>
            <w:r w:rsidRPr="004842F0">
              <w:rPr>
                <w:rFonts w:ascii="Cambria" w:hAnsi="Cambria" w:cs="Arial"/>
                <w:sz w:val="22"/>
                <w:szCs w:val="22"/>
                <w:lang w:val="it-IT"/>
              </w:rPr>
              <w:t>_________________________________</w:t>
            </w:r>
          </w:p>
          <w:p w14:paraId="0D2BC31C" w14:textId="4AF88435" w:rsidR="00862FF2" w:rsidRPr="004842F0" w:rsidRDefault="00862FF2" w:rsidP="00287E20">
            <w:pPr>
              <w:pStyle w:val="BodyText"/>
              <w:tabs>
                <w:tab w:val="left" w:pos="1164"/>
                <w:tab w:val="center" w:pos="2156"/>
              </w:tabs>
              <w:spacing w:after="0"/>
              <w:rPr>
                <w:rFonts w:ascii="Cambria" w:hAnsi="Cambria" w:cs="Arial"/>
                <w:sz w:val="22"/>
                <w:szCs w:val="22"/>
              </w:rPr>
            </w:pPr>
            <w:r w:rsidRPr="004842F0">
              <w:rPr>
                <w:rFonts w:ascii="Cambria" w:hAnsi="Cambria" w:cs="Arial"/>
                <w:sz w:val="22"/>
                <w:szCs w:val="22"/>
                <w:lang w:val="it-IT"/>
              </w:rPr>
              <w:t xml:space="preserve">Za </w:t>
            </w:r>
            <w:r w:rsidRPr="004842F0">
              <w:rPr>
                <w:rFonts w:ascii="Cambria" w:hAnsi="Cambria" w:cs="Arial"/>
                <w:i/>
                <w:sz w:val="22"/>
                <w:szCs w:val="22"/>
              </w:rPr>
              <w:t>[</w:t>
            </w:r>
            <w:proofErr w:type="spellStart"/>
            <w:r w:rsidRPr="004842F0">
              <w:rPr>
                <w:rFonts w:ascii="Cambria" w:hAnsi="Cambria" w:cs="Arial"/>
                <w:i/>
                <w:sz w:val="22"/>
                <w:szCs w:val="22"/>
                <w:highlight w:val="lightGray"/>
              </w:rPr>
              <w:t>doplní</w:t>
            </w:r>
            <w:proofErr w:type="spellEnd"/>
            <w:r w:rsidRPr="004842F0">
              <w:rPr>
                <w:rFonts w:ascii="Cambria" w:hAnsi="Cambria" w:cs="Arial"/>
                <w:i/>
                <w:sz w:val="22"/>
                <w:szCs w:val="22"/>
                <w:highlight w:val="lightGray"/>
              </w:rPr>
              <w:t xml:space="preserve"> </w:t>
            </w:r>
            <w:proofErr w:type="spellStart"/>
            <w:r w:rsidRPr="004842F0">
              <w:rPr>
                <w:rFonts w:ascii="Cambria" w:hAnsi="Cambria" w:cs="Arial"/>
                <w:i/>
                <w:sz w:val="22"/>
                <w:szCs w:val="22"/>
                <w:highlight w:val="lightGray"/>
              </w:rPr>
              <w:t>uchádzač</w:t>
            </w:r>
            <w:proofErr w:type="spellEnd"/>
            <w:r w:rsidRPr="004842F0">
              <w:rPr>
                <w:rFonts w:ascii="Cambria" w:hAnsi="Cambria" w:cs="Arial"/>
                <w:i/>
                <w:sz w:val="22"/>
                <w:szCs w:val="22"/>
              </w:rPr>
              <w:t>]</w:t>
            </w:r>
            <w:r w:rsidRPr="004842F0">
              <w:rPr>
                <w:rFonts w:ascii="Cambria" w:hAnsi="Cambria" w:cs="Arial"/>
                <w:sz w:val="22"/>
                <w:szCs w:val="22"/>
              </w:rPr>
              <w:t>,</w:t>
            </w:r>
          </w:p>
          <w:p w14:paraId="62E8B5AD" w14:textId="77777777" w:rsidR="00862FF2" w:rsidRPr="004842F0" w:rsidRDefault="00862FF2" w:rsidP="00287E20">
            <w:pPr>
              <w:pStyle w:val="BodyText"/>
              <w:spacing w:after="0"/>
              <w:rPr>
                <w:rFonts w:ascii="Cambria" w:hAnsi="Cambria" w:cs="Arial"/>
                <w:sz w:val="22"/>
                <w:szCs w:val="22"/>
                <w:highlight w:val="yellow"/>
              </w:rPr>
            </w:pPr>
            <w:r w:rsidRPr="004842F0">
              <w:rPr>
                <w:rFonts w:ascii="Cambria" w:hAnsi="Cambria" w:cs="Arial"/>
                <w:i/>
                <w:sz w:val="22"/>
                <w:szCs w:val="22"/>
              </w:rPr>
              <w:t>[</w:t>
            </w:r>
            <w:proofErr w:type="spellStart"/>
            <w:r w:rsidRPr="004842F0">
              <w:rPr>
                <w:rFonts w:ascii="Cambria" w:hAnsi="Cambria" w:cs="Arial"/>
                <w:i/>
                <w:sz w:val="22"/>
                <w:szCs w:val="22"/>
                <w:highlight w:val="lightGray"/>
              </w:rPr>
              <w:t>doplní</w:t>
            </w:r>
            <w:proofErr w:type="spellEnd"/>
            <w:r w:rsidRPr="004842F0">
              <w:rPr>
                <w:rFonts w:ascii="Cambria" w:hAnsi="Cambria" w:cs="Arial"/>
                <w:i/>
                <w:sz w:val="22"/>
                <w:szCs w:val="22"/>
                <w:highlight w:val="lightGray"/>
              </w:rPr>
              <w:t xml:space="preserve"> </w:t>
            </w:r>
            <w:proofErr w:type="spellStart"/>
            <w:r w:rsidRPr="004842F0">
              <w:rPr>
                <w:rFonts w:ascii="Cambria" w:hAnsi="Cambria" w:cs="Arial"/>
                <w:i/>
                <w:sz w:val="22"/>
                <w:szCs w:val="22"/>
                <w:highlight w:val="lightGray"/>
              </w:rPr>
              <w:t>uchádzač</w:t>
            </w:r>
            <w:proofErr w:type="spellEnd"/>
            <w:r w:rsidRPr="004842F0">
              <w:rPr>
                <w:rFonts w:ascii="Cambria" w:hAnsi="Cambria" w:cs="Arial"/>
                <w:i/>
                <w:sz w:val="22"/>
                <w:szCs w:val="22"/>
              </w:rPr>
              <w:t>]</w:t>
            </w:r>
          </w:p>
        </w:tc>
      </w:tr>
    </w:tbl>
    <w:p w14:paraId="401CC161" w14:textId="77777777" w:rsidR="00862FF2" w:rsidRPr="004842F0" w:rsidRDefault="00862FF2" w:rsidP="00862FF2">
      <w:pPr>
        <w:pStyle w:val="Heading1"/>
        <w:keepNext w:val="0"/>
        <w:keepLines w:val="0"/>
        <w:numPr>
          <w:ilvl w:val="0"/>
          <w:numId w:val="0"/>
        </w:numPr>
        <w:spacing w:before="0" w:line="240" w:lineRule="auto"/>
        <w:jc w:val="left"/>
        <w:rPr>
          <w:rFonts w:ascii="Cambria" w:hAnsi="Cambria"/>
          <w:b/>
          <w:sz w:val="22"/>
          <w:szCs w:val="22"/>
        </w:rPr>
      </w:pPr>
    </w:p>
    <w:p w14:paraId="2A3377FD" w14:textId="77777777" w:rsidR="00862FF2" w:rsidRPr="004842F0" w:rsidRDefault="00862FF2" w:rsidP="00862FF2">
      <w:pPr>
        <w:pStyle w:val="Heading1"/>
        <w:keepNext w:val="0"/>
        <w:keepLines w:val="0"/>
        <w:numPr>
          <w:ilvl w:val="0"/>
          <w:numId w:val="0"/>
        </w:numPr>
        <w:spacing w:before="0" w:line="240" w:lineRule="auto"/>
        <w:jc w:val="left"/>
        <w:rPr>
          <w:rFonts w:ascii="Cambria" w:hAnsi="Cambria"/>
          <w:b/>
          <w:sz w:val="22"/>
          <w:szCs w:val="22"/>
        </w:rPr>
      </w:pPr>
    </w:p>
    <w:p w14:paraId="138EDEE8" w14:textId="77777777" w:rsidR="00862FF2" w:rsidRPr="004842F0" w:rsidRDefault="00862FF2" w:rsidP="00862FF2">
      <w:pPr>
        <w:rPr>
          <w:rFonts w:ascii="Cambria" w:hAnsi="Cambria"/>
          <w:sz w:val="22"/>
        </w:rPr>
      </w:pPr>
    </w:p>
    <w:p w14:paraId="329CEAFE" w14:textId="77777777" w:rsidR="00E6551A" w:rsidRPr="004842F0" w:rsidRDefault="00E6551A">
      <w:pPr>
        <w:rPr>
          <w:rFonts w:ascii="Cambria" w:hAnsi="Cambria"/>
          <w:sz w:val="22"/>
        </w:rPr>
      </w:pPr>
    </w:p>
    <w:sectPr w:rsidR="00E6551A" w:rsidRPr="004842F0" w:rsidSect="00287E20">
      <w:footerReference w:type="default" r:id="rId8"/>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E0E08E" w14:textId="77777777" w:rsidR="0098620C" w:rsidRDefault="0098620C" w:rsidP="00287E20">
      <w:pPr>
        <w:spacing w:before="0" w:line="240" w:lineRule="auto"/>
      </w:pPr>
      <w:r>
        <w:separator/>
      </w:r>
    </w:p>
  </w:endnote>
  <w:endnote w:type="continuationSeparator" w:id="0">
    <w:p w14:paraId="1FFD5F6E" w14:textId="77777777" w:rsidR="0098620C" w:rsidRDefault="0098620C" w:rsidP="00287E2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Proba Pro">
    <w:altName w:val="Cambria"/>
    <w:panose1 w:val="00000000000000000000"/>
    <w:charset w:val="00"/>
    <w:family w:val="swiss"/>
    <w:notTrueType/>
    <w:pitch w:val="variable"/>
    <w:sig w:usb0="A000022F" w:usb1="0000002A" w:usb2="00000000" w:usb3="00000000" w:csb0="00000097"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PT Serif">
    <w:altName w:val="Arial"/>
    <w:charset w:val="00"/>
    <w:family w:val="auto"/>
    <w:pitch w:val="variable"/>
    <w:sig w:usb0="00000001"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6338662"/>
      <w:docPartObj>
        <w:docPartGallery w:val="Page Numbers (Bottom of Page)"/>
        <w:docPartUnique/>
      </w:docPartObj>
    </w:sdtPr>
    <w:sdtContent>
      <w:sdt>
        <w:sdtPr>
          <w:id w:val="-1769616900"/>
          <w:docPartObj>
            <w:docPartGallery w:val="Page Numbers (Top of Page)"/>
            <w:docPartUnique/>
          </w:docPartObj>
        </w:sdtPr>
        <w:sdtContent>
          <w:p w14:paraId="5AA9E00F" w14:textId="04D42C10" w:rsidR="0098620C" w:rsidRDefault="0098620C">
            <w:pPr>
              <w:pStyle w:val="Footer"/>
              <w:jc w:val="right"/>
            </w:pPr>
            <w:r w:rsidRPr="00287E20">
              <w:rPr>
                <w:rFonts w:ascii="Cambria" w:hAnsi="Cambria"/>
                <w:szCs w:val="16"/>
              </w:rPr>
              <w:t xml:space="preserve">Strana </w:t>
            </w:r>
            <w:r w:rsidRPr="00287E20">
              <w:rPr>
                <w:rFonts w:ascii="Cambria" w:hAnsi="Cambria"/>
                <w:b/>
                <w:bCs/>
                <w:szCs w:val="16"/>
              </w:rPr>
              <w:fldChar w:fldCharType="begin"/>
            </w:r>
            <w:r w:rsidRPr="00287E20">
              <w:rPr>
                <w:rFonts w:ascii="Cambria" w:hAnsi="Cambria"/>
                <w:b/>
                <w:bCs/>
                <w:szCs w:val="16"/>
              </w:rPr>
              <w:instrText xml:space="preserve"> PAGE </w:instrText>
            </w:r>
            <w:r w:rsidRPr="00287E20">
              <w:rPr>
                <w:rFonts w:ascii="Cambria" w:hAnsi="Cambria"/>
                <w:b/>
                <w:bCs/>
                <w:szCs w:val="16"/>
              </w:rPr>
              <w:fldChar w:fldCharType="separate"/>
            </w:r>
            <w:r>
              <w:rPr>
                <w:rFonts w:ascii="Cambria" w:hAnsi="Cambria"/>
                <w:b/>
                <w:bCs/>
                <w:noProof/>
                <w:szCs w:val="16"/>
              </w:rPr>
              <w:t>30</w:t>
            </w:r>
            <w:r w:rsidRPr="00287E20">
              <w:rPr>
                <w:rFonts w:ascii="Cambria" w:hAnsi="Cambria"/>
                <w:b/>
                <w:bCs/>
                <w:szCs w:val="16"/>
              </w:rPr>
              <w:fldChar w:fldCharType="end"/>
            </w:r>
            <w:r w:rsidRPr="00287E20">
              <w:rPr>
                <w:rFonts w:ascii="Cambria" w:hAnsi="Cambria"/>
                <w:szCs w:val="16"/>
              </w:rPr>
              <w:t xml:space="preserve"> z </w:t>
            </w:r>
            <w:r w:rsidRPr="00287E20">
              <w:rPr>
                <w:rFonts w:ascii="Cambria" w:hAnsi="Cambria"/>
                <w:b/>
                <w:bCs/>
                <w:szCs w:val="16"/>
              </w:rPr>
              <w:fldChar w:fldCharType="begin"/>
            </w:r>
            <w:r w:rsidRPr="00287E20">
              <w:rPr>
                <w:rFonts w:ascii="Cambria" w:hAnsi="Cambria"/>
                <w:b/>
                <w:bCs/>
                <w:szCs w:val="16"/>
              </w:rPr>
              <w:instrText xml:space="preserve"> NUMPAGES  </w:instrText>
            </w:r>
            <w:r w:rsidRPr="00287E20">
              <w:rPr>
                <w:rFonts w:ascii="Cambria" w:hAnsi="Cambria"/>
                <w:b/>
                <w:bCs/>
                <w:szCs w:val="16"/>
              </w:rPr>
              <w:fldChar w:fldCharType="separate"/>
            </w:r>
            <w:r>
              <w:rPr>
                <w:rFonts w:ascii="Cambria" w:hAnsi="Cambria"/>
                <w:b/>
                <w:bCs/>
                <w:noProof/>
                <w:szCs w:val="16"/>
              </w:rPr>
              <w:t>30</w:t>
            </w:r>
            <w:r w:rsidRPr="00287E20">
              <w:rPr>
                <w:rFonts w:ascii="Cambria" w:hAnsi="Cambria"/>
                <w:b/>
                <w:bCs/>
                <w:szCs w:val="16"/>
              </w:rPr>
              <w:fldChar w:fldCharType="end"/>
            </w:r>
          </w:p>
        </w:sdtContent>
      </w:sdt>
    </w:sdtContent>
  </w:sdt>
  <w:p w14:paraId="44336993" w14:textId="77777777" w:rsidR="0098620C" w:rsidRDefault="009862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E9EE59" w14:textId="77777777" w:rsidR="0098620C" w:rsidRDefault="0098620C" w:rsidP="00287E20">
      <w:pPr>
        <w:spacing w:before="0" w:line="240" w:lineRule="auto"/>
      </w:pPr>
      <w:r>
        <w:separator/>
      </w:r>
    </w:p>
  </w:footnote>
  <w:footnote w:type="continuationSeparator" w:id="0">
    <w:p w14:paraId="00167153" w14:textId="77777777" w:rsidR="0098620C" w:rsidRDefault="0098620C" w:rsidP="00287E20">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950FF"/>
    <w:multiLevelType w:val="multilevel"/>
    <w:tmpl w:val="62D26B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ascii="Arial" w:hAnsi="Arial" w:cs="Arial" w:hint="default"/>
        <w:b w:val="0"/>
      </w:rPr>
    </w:lvl>
    <w:lvl w:ilvl="3">
      <w:start w:val="1"/>
      <w:numFmt w:val="decimal"/>
      <w:lvlText w:val="%1.%2.%3.%4"/>
      <w:lvlJc w:val="left"/>
      <w:pPr>
        <w:tabs>
          <w:tab w:val="num" w:pos="851"/>
        </w:tabs>
        <w:ind w:left="0" w:firstLine="0"/>
      </w:pPr>
      <w:rPr>
        <w:rFonts w:ascii="Arial" w:hAnsi="Arial" w:cs="Arial" w:hint="default"/>
        <w:b w:val="0"/>
        <w:i w:val="0"/>
        <w:sz w:val="20"/>
        <w:szCs w:val="20"/>
      </w:rPr>
    </w:lvl>
    <w:lvl w:ilvl="4">
      <w:start w:val="1"/>
      <w:numFmt w:val="decimal"/>
      <w:lvlText w:val="%1.%2.%3.%4.%5"/>
      <w:lvlJc w:val="left"/>
      <w:pPr>
        <w:tabs>
          <w:tab w:val="num" w:pos="851"/>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outline w:val="0"/>
        <w:shadow w:val="0"/>
        <w:emboss w:val="0"/>
        <w:imprint w:val="0"/>
        <w:vanish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2F9D67FC"/>
    <w:multiLevelType w:val="multilevel"/>
    <w:tmpl w:val="33940C2C"/>
    <w:numStyleLink w:val="TOMAS"/>
  </w:abstractNum>
  <w:abstractNum w:abstractNumId="6"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376D1BDC"/>
    <w:multiLevelType w:val="hybridMultilevel"/>
    <w:tmpl w:val="766A2A80"/>
    <w:lvl w:ilvl="0" w:tplc="041B000F">
      <w:start w:val="1"/>
      <w:numFmt w:val="decimal"/>
      <w:lvlText w:val="%1."/>
      <w:lvlJc w:val="left"/>
      <w:pPr>
        <w:tabs>
          <w:tab w:val="num" w:pos="720"/>
        </w:tabs>
        <w:ind w:left="720" w:hanging="360"/>
      </w:pPr>
      <w:rPr>
        <w:b w:val="0"/>
      </w:rPr>
    </w:lvl>
    <w:lvl w:ilvl="1" w:tplc="041B0019">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rPr>
        <w:b w:val="0"/>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3F142EF6"/>
    <w:multiLevelType w:val="multilevel"/>
    <w:tmpl w:val="3034B7BC"/>
    <w:lvl w:ilvl="0">
      <w:start w:val="1"/>
      <w:numFmt w:val="upperRoman"/>
      <w:pStyle w:val="Heading1"/>
      <w:lvlText w:val="ODDIEL %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37" w:hanging="737"/>
      </w:pPr>
      <w:rPr>
        <w:rFonts w:ascii="Proba Pro" w:hAnsi="Proba Pro" w:hint="default"/>
        <w:b w:val="0"/>
        <w:color w:val="auto"/>
      </w:rPr>
    </w:lvl>
    <w:lvl w:ilvl="3">
      <w:start w:val="1"/>
      <w:numFmt w:val="decimal"/>
      <w:pStyle w:val="Heading4"/>
      <w:lvlText w:val="%2.%3.%4"/>
      <w:lvlJc w:val="left"/>
      <w:pPr>
        <w:ind w:left="1148" w:hanging="864"/>
      </w:pPr>
      <w:rPr>
        <w:rFonts w:hint="default"/>
        <w:b w:val="0"/>
        <w:color w:val="auto"/>
      </w:rPr>
    </w:lvl>
    <w:lvl w:ilvl="4">
      <w:start w:val="1"/>
      <w:numFmt w:val="decimal"/>
      <w:pStyle w:val="Heading5"/>
      <w:lvlText w:val="%2.%3.%4.%5"/>
      <w:lvlJc w:val="left"/>
      <w:pPr>
        <w:ind w:left="1008" w:hanging="1008"/>
      </w:pPr>
      <w:rPr>
        <w:rFonts w:ascii="Proba Pro" w:hAnsi="Proba Pro" w:hint="default"/>
        <w:color w:val="auto"/>
        <w:sz w:val="20"/>
        <w:szCs w:val="2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42AA304F"/>
    <w:multiLevelType w:val="hybridMultilevel"/>
    <w:tmpl w:val="001A39A4"/>
    <w:lvl w:ilvl="0" w:tplc="2E501C5A">
      <w:numFmt w:val="bullet"/>
      <w:lvlText w:val="-"/>
      <w:lvlJc w:val="left"/>
      <w:pPr>
        <w:ind w:left="2203" w:hanging="360"/>
      </w:pPr>
      <w:rPr>
        <w:rFonts w:ascii="Cambria" w:eastAsiaTheme="minorHAnsi" w:hAnsi="Cambria" w:cstheme="minorBidi" w:hint="default"/>
      </w:rPr>
    </w:lvl>
    <w:lvl w:ilvl="1" w:tplc="041B0003" w:tentative="1">
      <w:start w:val="1"/>
      <w:numFmt w:val="bullet"/>
      <w:lvlText w:val="o"/>
      <w:lvlJc w:val="left"/>
      <w:pPr>
        <w:ind w:left="2923" w:hanging="360"/>
      </w:pPr>
      <w:rPr>
        <w:rFonts w:ascii="Courier New" w:hAnsi="Courier New" w:cs="Courier New" w:hint="default"/>
      </w:rPr>
    </w:lvl>
    <w:lvl w:ilvl="2" w:tplc="041B0005" w:tentative="1">
      <w:start w:val="1"/>
      <w:numFmt w:val="bullet"/>
      <w:lvlText w:val=""/>
      <w:lvlJc w:val="left"/>
      <w:pPr>
        <w:ind w:left="3643" w:hanging="360"/>
      </w:pPr>
      <w:rPr>
        <w:rFonts w:ascii="Wingdings" w:hAnsi="Wingdings" w:hint="default"/>
      </w:rPr>
    </w:lvl>
    <w:lvl w:ilvl="3" w:tplc="041B0001" w:tentative="1">
      <w:start w:val="1"/>
      <w:numFmt w:val="bullet"/>
      <w:lvlText w:val=""/>
      <w:lvlJc w:val="left"/>
      <w:pPr>
        <w:ind w:left="4363" w:hanging="360"/>
      </w:pPr>
      <w:rPr>
        <w:rFonts w:ascii="Symbol" w:hAnsi="Symbol" w:hint="default"/>
      </w:rPr>
    </w:lvl>
    <w:lvl w:ilvl="4" w:tplc="041B0003" w:tentative="1">
      <w:start w:val="1"/>
      <w:numFmt w:val="bullet"/>
      <w:lvlText w:val="o"/>
      <w:lvlJc w:val="left"/>
      <w:pPr>
        <w:ind w:left="5083" w:hanging="360"/>
      </w:pPr>
      <w:rPr>
        <w:rFonts w:ascii="Courier New" w:hAnsi="Courier New" w:cs="Courier New" w:hint="default"/>
      </w:rPr>
    </w:lvl>
    <w:lvl w:ilvl="5" w:tplc="041B0005" w:tentative="1">
      <w:start w:val="1"/>
      <w:numFmt w:val="bullet"/>
      <w:lvlText w:val=""/>
      <w:lvlJc w:val="left"/>
      <w:pPr>
        <w:ind w:left="5803" w:hanging="360"/>
      </w:pPr>
      <w:rPr>
        <w:rFonts w:ascii="Wingdings" w:hAnsi="Wingdings" w:hint="default"/>
      </w:rPr>
    </w:lvl>
    <w:lvl w:ilvl="6" w:tplc="041B0001" w:tentative="1">
      <w:start w:val="1"/>
      <w:numFmt w:val="bullet"/>
      <w:lvlText w:val=""/>
      <w:lvlJc w:val="left"/>
      <w:pPr>
        <w:ind w:left="6523" w:hanging="360"/>
      </w:pPr>
      <w:rPr>
        <w:rFonts w:ascii="Symbol" w:hAnsi="Symbol" w:hint="default"/>
      </w:rPr>
    </w:lvl>
    <w:lvl w:ilvl="7" w:tplc="041B0003" w:tentative="1">
      <w:start w:val="1"/>
      <w:numFmt w:val="bullet"/>
      <w:lvlText w:val="o"/>
      <w:lvlJc w:val="left"/>
      <w:pPr>
        <w:ind w:left="7243" w:hanging="360"/>
      </w:pPr>
      <w:rPr>
        <w:rFonts w:ascii="Courier New" w:hAnsi="Courier New" w:cs="Courier New" w:hint="default"/>
      </w:rPr>
    </w:lvl>
    <w:lvl w:ilvl="8" w:tplc="041B0005" w:tentative="1">
      <w:start w:val="1"/>
      <w:numFmt w:val="bullet"/>
      <w:lvlText w:val=""/>
      <w:lvlJc w:val="left"/>
      <w:pPr>
        <w:ind w:left="7963" w:hanging="360"/>
      </w:pPr>
      <w:rPr>
        <w:rFonts w:ascii="Wingdings" w:hAnsi="Wingdings" w:hint="default"/>
      </w:rPr>
    </w:lvl>
  </w:abstractNum>
  <w:abstractNum w:abstractNumId="12"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BA87640"/>
    <w:multiLevelType w:val="hybridMultilevel"/>
    <w:tmpl w:val="0E6A7726"/>
    <w:lvl w:ilvl="0" w:tplc="76CA7EA4">
      <w:start w:val="1"/>
      <w:numFmt w:val="lowerRoman"/>
      <w:lvlText w:val="(%1)"/>
      <w:lvlJc w:val="left"/>
      <w:pPr>
        <w:ind w:left="1919" w:hanging="360"/>
      </w:pPr>
      <w:rPr>
        <w:rFonts w:ascii="Proba Pro" w:eastAsiaTheme="minorHAnsi" w:hAnsi="Proba Pro" w:cs="Arial"/>
      </w:rPr>
    </w:lvl>
    <w:lvl w:ilvl="1" w:tplc="041B0003">
      <w:start w:val="1"/>
      <w:numFmt w:val="bullet"/>
      <w:lvlText w:val="o"/>
      <w:lvlJc w:val="left"/>
      <w:pPr>
        <w:ind w:left="2639" w:hanging="360"/>
      </w:pPr>
      <w:rPr>
        <w:rFonts w:ascii="Courier New" w:hAnsi="Courier New" w:cs="Courier New" w:hint="default"/>
      </w:rPr>
    </w:lvl>
    <w:lvl w:ilvl="2" w:tplc="041B0005">
      <w:start w:val="1"/>
      <w:numFmt w:val="bullet"/>
      <w:lvlText w:val=""/>
      <w:lvlJc w:val="left"/>
      <w:pPr>
        <w:ind w:left="3359" w:hanging="360"/>
      </w:pPr>
      <w:rPr>
        <w:rFonts w:ascii="Wingdings" w:hAnsi="Wingdings" w:hint="default"/>
      </w:rPr>
    </w:lvl>
    <w:lvl w:ilvl="3" w:tplc="041B0001">
      <w:start w:val="1"/>
      <w:numFmt w:val="bullet"/>
      <w:lvlText w:val=""/>
      <w:lvlJc w:val="left"/>
      <w:pPr>
        <w:ind w:left="4079" w:hanging="360"/>
      </w:pPr>
      <w:rPr>
        <w:rFonts w:ascii="Symbol" w:hAnsi="Symbol" w:hint="default"/>
      </w:rPr>
    </w:lvl>
    <w:lvl w:ilvl="4" w:tplc="041B0003">
      <w:start w:val="1"/>
      <w:numFmt w:val="bullet"/>
      <w:lvlText w:val="o"/>
      <w:lvlJc w:val="left"/>
      <w:pPr>
        <w:ind w:left="4799" w:hanging="360"/>
      </w:pPr>
      <w:rPr>
        <w:rFonts w:ascii="Courier New" w:hAnsi="Courier New" w:cs="Courier New" w:hint="default"/>
      </w:rPr>
    </w:lvl>
    <w:lvl w:ilvl="5" w:tplc="041B0005">
      <w:start w:val="1"/>
      <w:numFmt w:val="bullet"/>
      <w:lvlText w:val=""/>
      <w:lvlJc w:val="left"/>
      <w:pPr>
        <w:ind w:left="5519" w:hanging="360"/>
      </w:pPr>
      <w:rPr>
        <w:rFonts w:ascii="Wingdings" w:hAnsi="Wingdings" w:hint="default"/>
      </w:rPr>
    </w:lvl>
    <w:lvl w:ilvl="6" w:tplc="041B0001">
      <w:start w:val="1"/>
      <w:numFmt w:val="bullet"/>
      <w:lvlText w:val=""/>
      <w:lvlJc w:val="left"/>
      <w:pPr>
        <w:ind w:left="6239" w:hanging="360"/>
      </w:pPr>
      <w:rPr>
        <w:rFonts w:ascii="Symbol" w:hAnsi="Symbol" w:hint="default"/>
      </w:rPr>
    </w:lvl>
    <w:lvl w:ilvl="7" w:tplc="041B0003">
      <w:start w:val="1"/>
      <w:numFmt w:val="bullet"/>
      <w:lvlText w:val="o"/>
      <w:lvlJc w:val="left"/>
      <w:pPr>
        <w:ind w:left="6959" w:hanging="360"/>
      </w:pPr>
      <w:rPr>
        <w:rFonts w:ascii="Courier New" w:hAnsi="Courier New" w:cs="Courier New" w:hint="default"/>
      </w:rPr>
    </w:lvl>
    <w:lvl w:ilvl="8" w:tplc="041B0005">
      <w:start w:val="1"/>
      <w:numFmt w:val="bullet"/>
      <w:lvlText w:val=""/>
      <w:lvlJc w:val="left"/>
      <w:pPr>
        <w:ind w:left="7679" w:hanging="360"/>
      </w:pPr>
      <w:rPr>
        <w:rFonts w:ascii="Wingdings" w:hAnsi="Wingdings" w:hint="default"/>
      </w:rPr>
    </w:lvl>
  </w:abstractNum>
  <w:abstractNum w:abstractNumId="15" w15:restartNumberingAfterBreak="0">
    <w:nsid w:val="5D27611F"/>
    <w:multiLevelType w:val="hybridMultilevel"/>
    <w:tmpl w:val="4F54B0DA"/>
    <w:lvl w:ilvl="0" w:tplc="F76A5E12">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8" w15:restartNumberingAfterBreak="0">
    <w:nsid w:val="75E76B75"/>
    <w:multiLevelType w:val="hybridMultilevel"/>
    <w:tmpl w:val="F76EFFCA"/>
    <w:lvl w:ilvl="0" w:tplc="041B000F">
      <w:start w:val="1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6C66B6B"/>
    <w:multiLevelType w:val="hybridMultilevel"/>
    <w:tmpl w:val="855471D4"/>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0"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2"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abstractNumId w:val="20"/>
  </w:num>
  <w:num w:numId="2">
    <w:abstractNumId w:val="16"/>
  </w:num>
  <w:num w:numId="3">
    <w:abstractNumId w:val="17"/>
  </w:num>
  <w:num w:numId="4">
    <w:abstractNumId w:val="10"/>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22"/>
  </w:num>
  <w:num w:numId="13">
    <w:abstractNumId w:val="21"/>
  </w:num>
  <w:num w:numId="14">
    <w:abstractNumId w:val="1"/>
  </w:num>
  <w:num w:numId="15">
    <w:abstractNumId w:val="6"/>
  </w:num>
  <w:num w:numId="16">
    <w:abstractNumId w:val="5"/>
    <w:lvlOverride w:ilvl="0">
      <w:lvl w:ilvl="0">
        <w:start w:val="1"/>
        <w:numFmt w:val="decimal"/>
        <w:lvlText w:val="%1."/>
        <w:lvlJc w:val="left"/>
        <w:pPr>
          <w:ind w:left="709" w:hanging="709"/>
        </w:pPr>
        <w:rPr>
          <w:rFonts w:ascii="Cambria" w:hAnsi="Cambria" w:cs="Times New Roman" w:hint="default"/>
          <w:sz w:val="22"/>
          <w:szCs w:val="22"/>
        </w:rPr>
      </w:lvl>
    </w:lvlOverride>
    <w:lvlOverride w:ilvl="2">
      <w:lvl w:ilvl="2">
        <w:start w:val="1"/>
        <w:numFmt w:val="decimal"/>
        <w:lvlText w:val="%1.%2.%3"/>
        <w:lvlJc w:val="left"/>
        <w:pPr>
          <w:ind w:left="709" w:hanging="709"/>
        </w:pPr>
        <w:rPr>
          <w:rFonts w:cs="Times New Roman" w:hint="default"/>
          <w:b w:val="0"/>
        </w:rPr>
      </w:lvl>
    </w:lvlOverride>
  </w:num>
  <w:num w:numId="17">
    <w:abstractNumId w:val="19"/>
  </w:num>
  <w:num w:numId="18">
    <w:abstractNumId w:val="0"/>
  </w:num>
  <w:num w:numId="19">
    <w:abstractNumId w:val="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0">
    <w:abstractNumId w:val="14"/>
    <w:lvlOverride w:ilvl="0">
      <w:startOverride w:val="1"/>
    </w:lvlOverride>
    <w:lvlOverride w:ilvl="1"/>
    <w:lvlOverride w:ilvl="2"/>
    <w:lvlOverride w:ilvl="3"/>
    <w:lvlOverride w:ilvl="4"/>
    <w:lvlOverride w:ilvl="5"/>
    <w:lvlOverride w:ilvl="6"/>
    <w:lvlOverride w:ilvl="7"/>
    <w:lvlOverride w:ilvl="8"/>
  </w:num>
  <w:num w:numId="21">
    <w:abstractNumId w:val="5"/>
    <w:lvlOverride w:ilvl="0">
      <w:lvl w:ilvl="0">
        <w:start w:val="1"/>
        <w:numFmt w:val="decimal"/>
        <w:lvlText w:val="%1"/>
        <w:lvlJc w:val="left"/>
        <w:pPr>
          <w:ind w:left="709" w:hanging="709"/>
        </w:pPr>
        <w:rPr>
          <w:rFonts w:hint="default"/>
        </w:rPr>
      </w:lvl>
    </w:lvlOverride>
    <w:lvlOverride w:ilvl="1">
      <w:lvl w:ilvl="1">
        <w:start w:val="1"/>
        <w:numFmt w:val="decimal"/>
        <w:lvlText w:val="%1.%2"/>
        <w:lvlJc w:val="left"/>
        <w:pPr>
          <w:ind w:left="709" w:hanging="709"/>
        </w:pPr>
        <w:rPr>
          <w:rFonts w:hint="default"/>
        </w:rPr>
      </w:lvl>
    </w:lvlOverride>
    <w:lvlOverride w:ilvl="2">
      <w:lvl w:ilvl="2">
        <w:start w:val="1"/>
        <w:numFmt w:val="decimal"/>
        <w:lvlText w:val="%1.%2.%3"/>
        <w:lvlJc w:val="left"/>
        <w:pPr>
          <w:ind w:left="709" w:hanging="709"/>
        </w:pPr>
        <w:rPr>
          <w:rFonts w:hint="default"/>
          <w:b w:val="0"/>
          <w:sz w:val="20"/>
          <w:szCs w:val="20"/>
        </w:rPr>
      </w:lvl>
    </w:lvlOverride>
    <w:lvlOverride w:ilvl="3">
      <w:lvl w:ilvl="3">
        <w:start w:val="1"/>
        <w:numFmt w:val="lowerLetter"/>
        <w:lvlText w:val="%4)"/>
        <w:lvlJc w:val="left"/>
        <w:pPr>
          <w:ind w:left="1134" w:hanging="425"/>
        </w:pPr>
        <w:rPr>
          <w:rFonts w:hint="default"/>
          <w:b w:val="0"/>
          <w:sz w:val="20"/>
          <w:szCs w:val="20"/>
        </w:rPr>
      </w:lvl>
    </w:lvlOverride>
    <w:lvlOverride w:ilvl="4">
      <w:lvl w:ilvl="4">
        <w:start w:val="1"/>
        <w:numFmt w:val="lowerRoman"/>
        <w:lvlText w:val="(%5)"/>
        <w:lvlJc w:val="left"/>
        <w:pPr>
          <w:ind w:left="1559" w:hanging="425"/>
        </w:pPr>
        <w:rPr>
          <w:rFonts w:hint="default"/>
          <w:sz w:val="20"/>
          <w:szCs w:val="20"/>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5"/>
  </w:num>
  <w:num w:numId="25">
    <w:abstractNumId w:val="18"/>
  </w:num>
  <w:num w:numId="26">
    <w:abstractNumId w:val="11"/>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as Uricek">
    <w15:presenceInfo w15:providerId="None" w15:userId="Tomas Uric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5F6"/>
    <w:rsid w:val="00001449"/>
    <w:rsid w:val="000017C4"/>
    <w:rsid w:val="00007ED0"/>
    <w:rsid w:val="00012D6E"/>
    <w:rsid w:val="00016FF0"/>
    <w:rsid w:val="00023BEB"/>
    <w:rsid w:val="00034522"/>
    <w:rsid w:val="000351D9"/>
    <w:rsid w:val="00035FDB"/>
    <w:rsid w:val="00037B30"/>
    <w:rsid w:val="00050121"/>
    <w:rsid w:val="00053680"/>
    <w:rsid w:val="00053DA1"/>
    <w:rsid w:val="0005425E"/>
    <w:rsid w:val="00056C30"/>
    <w:rsid w:val="00061F0F"/>
    <w:rsid w:val="0006400F"/>
    <w:rsid w:val="00064C8F"/>
    <w:rsid w:val="000704B4"/>
    <w:rsid w:val="00076E9B"/>
    <w:rsid w:val="00081D05"/>
    <w:rsid w:val="000839C1"/>
    <w:rsid w:val="0008772E"/>
    <w:rsid w:val="000917B0"/>
    <w:rsid w:val="000927A4"/>
    <w:rsid w:val="00093723"/>
    <w:rsid w:val="000941EC"/>
    <w:rsid w:val="000A2FE3"/>
    <w:rsid w:val="000A3572"/>
    <w:rsid w:val="000A555D"/>
    <w:rsid w:val="000B0259"/>
    <w:rsid w:val="000B2329"/>
    <w:rsid w:val="000B57E2"/>
    <w:rsid w:val="000B5833"/>
    <w:rsid w:val="000B6001"/>
    <w:rsid w:val="000C33C5"/>
    <w:rsid w:val="000C56C7"/>
    <w:rsid w:val="000D7D45"/>
    <w:rsid w:val="000E5F52"/>
    <w:rsid w:val="000F00AE"/>
    <w:rsid w:val="000F101C"/>
    <w:rsid w:val="000F2825"/>
    <w:rsid w:val="000F49B6"/>
    <w:rsid w:val="000F5938"/>
    <w:rsid w:val="0010209A"/>
    <w:rsid w:val="00104688"/>
    <w:rsid w:val="00110DD2"/>
    <w:rsid w:val="00111952"/>
    <w:rsid w:val="0011644C"/>
    <w:rsid w:val="00116613"/>
    <w:rsid w:val="00124091"/>
    <w:rsid w:val="0012637D"/>
    <w:rsid w:val="00135481"/>
    <w:rsid w:val="001361E4"/>
    <w:rsid w:val="00136AFB"/>
    <w:rsid w:val="0013723A"/>
    <w:rsid w:val="00140C14"/>
    <w:rsid w:val="00153863"/>
    <w:rsid w:val="001552BC"/>
    <w:rsid w:val="001555AD"/>
    <w:rsid w:val="001556F7"/>
    <w:rsid w:val="00157BCE"/>
    <w:rsid w:val="001611B3"/>
    <w:rsid w:val="00162BC3"/>
    <w:rsid w:val="001652DE"/>
    <w:rsid w:val="00166CF6"/>
    <w:rsid w:val="00167EA8"/>
    <w:rsid w:val="001767E8"/>
    <w:rsid w:val="0018114B"/>
    <w:rsid w:val="001852D7"/>
    <w:rsid w:val="00186AAD"/>
    <w:rsid w:val="0018786A"/>
    <w:rsid w:val="0019106C"/>
    <w:rsid w:val="00195413"/>
    <w:rsid w:val="001A1DD1"/>
    <w:rsid w:val="001A256B"/>
    <w:rsid w:val="001B0E70"/>
    <w:rsid w:val="001B2403"/>
    <w:rsid w:val="001B404D"/>
    <w:rsid w:val="001C00D0"/>
    <w:rsid w:val="001C15EE"/>
    <w:rsid w:val="001C7525"/>
    <w:rsid w:val="001C779E"/>
    <w:rsid w:val="001D388B"/>
    <w:rsid w:val="001E0604"/>
    <w:rsid w:val="001E0CD9"/>
    <w:rsid w:val="001E3063"/>
    <w:rsid w:val="001E3DBC"/>
    <w:rsid w:val="001E594A"/>
    <w:rsid w:val="001E5F69"/>
    <w:rsid w:val="001F2AC2"/>
    <w:rsid w:val="001F43EE"/>
    <w:rsid w:val="001F7015"/>
    <w:rsid w:val="001F7C95"/>
    <w:rsid w:val="002130A3"/>
    <w:rsid w:val="00213F7C"/>
    <w:rsid w:val="0021732E"/>
    <w:rsid w:val="00222BF3"/>
    <w:rsid w:val="0022316F"/>
    <w:rsid w:val="00226D1B"/>
    <w:rsid w:val="00227716"/>
    <w:rsid w:val="00244E2F"/>
    <w:rsid w:val="00251AD1"/>
    <w:rsid w:val="00253274"/>
    <w:rsid w:val="00253B86"/>
    <w:rsid w:val="0026432B"/>
    <w:rsid w:val="002645B9"/>
    <w:rsid w:val="00280B10"/>
    <w:rsid w:val="002822A8"/>
    <w:rsid w:val="00287E20"/>
    <w:rsid w:val="002940A7"/>
    <w:rsid w:val="0029575C"/>
    <w:rsid w:val="00297FA9"/>
    <w:rsid w:val="002A2180"/>
    <w:rsid w:val="002A5076"/>
    <w:rsid w:val="002B6302"/>
    <w:rsid w:val="002B6ABD"/>
    <w:rsid w:val="002C3DC9"/>
    <w:rsid w:val="002C4359"/>
    <w:rsid w:val="002C4DF1"/>
    <w:rsid w:val="002C5251"/>
    <w:rsid w:val="002C7EF3"/>
    <w:rsid w:val="002D4718"/>
    <w:rsid w:val="002D53E6"/>
    <w:rsid w:val="002D59A1"/>
    <w:rsid w:val="002D5AE6"/>
    <w:rsid w:val="002F4603"/>
    <w:rsid w:val="002F609B"/>
    <w:rsid w:val="00301CEB"/>
    <w:rsid w:val="00302353"/>
    <w:rsid w:val="003030C0"/>
    <w:rsid w:val="003074A2"/>
    <w:rsid w:val="00322E8A"/>
    <w:rsid w:val="0032492A"/>
    <w:rsid w:val="00330971"/>
    <w:rsid w:val="003312CF"/>
    <w:rsid w:val="003433FF"/>
    <w:rsid w:val="00346328"/>
    <w:rsid w:val="00352387"/>
    <w:rsid w:val="00361147"/>
    <w:rsid w:val="00362762"/>
    <w:rsid w:val="00367137"/>
    <w:rsid w:val="003748AE"/>
    <w:rsid w:val="00375A10"/>
    <w:rsid w:val="00375CB6"/>
    <w:rsid w:val="003875CD"/>
    <w:rsid w:val="00390719"/>
    <w:rsid w:val="003946B4"/>
    <w:rsid w:val="00395EEB"/>
    <w:rsid w:val="00397277"/>
    <w:rsid w:val="003A143B"/>
    <w:rsid w:val="003B3C9E"/>
    <w:rsid w:val="003B4ABC"/>
    <w:rsid w:val="003B72E8"/>
    <w:rsid w:val="003B7366"/>
    <w:rsid w:val="003C1267"/>
    <w:rsid w:val="003C153E"/>
    <w:rsid w:val="003C45D1"/>
    <w:rsid w:val="003D15AB"/>
    <w:rsid w:val="003D1FD0"/>
    <w:rsid w:val="003D33BD"/>
    <w:rsid w:val="003E2B6E"/>
    <w:rsid w:val="003E47B9"/>
    <w:rsid w:val="003F0C35"/>
    <w:rsid w:val="003F7AA5"/>
    <w:rsid w:val="0040089E"/>
    <w:rsid w:val="0041017A"/>
    <w:rsid w:val="00410311"/>
    <w:rsid w:val="00411231"/>
    <w:rsid w:val="00420B94"/>
    <w:rsid w:val="00421FC5"/>
    <w:rsid w:val="00426C94"/>
    <w:rsid w:val="004331CC"/>
    <w:rsid w:val="004345F1"/>
    <w:rsid w:val="00440049"/>
    <w:rsid w:val="0044443D"/>
    <w:rsid w:val="00445E68"/>
    <w:rsid w:val="00445FCD"/>
    <w:rsid w:val="00451F80"/>
    <w:rsid w:val="00457476"/>
    <w:rsid w:val="004576F6"/>
    <w:rsid w:val="00463BCF"/>
    <w:rsid w:val="00465316"/>
    <w:rsid w:val="00466E36"/>
    <w:rsid w:val="00475D07"/>
    <w:rsid w:val="004760A3"/>
    <w:rsid w:val="00476128"/>
    <w:rsid w:val="00482BAA"/>
    <w:rsid w:val="004842F0"/>
    <w:rsid w:val="004864D4"/>
    <w:rsid w:val="00487BDD"/>
    <w:rsid w:val="0049106E"/>
    <w:rsid w:val="0049497A"/>
    <w:rsid w:val="00494D73"/>
    <w:rsid w:val="00495372"/>
    <w:rsid w:val="004A15E9"/>
    <w:rsid w:val="004B0119"/>
    <w:rsid w:val="004B3CB6"/>
    <w:rsid w:val="004B4BD1"/>
    <w:rsid w:val="004C2848"/>
    <w:rsid w:val="004C50F3"/>
    <w:rsid w:val="004C788B"/>
    <w:rsid w:val="004C7EF2"/>
    <w:rsid w:val="004D401C"/>
    <w:rsid w:val="004D6547"/>
    <w:rsid w:val="004E0F87"/>
    <w:rsid w:val="004E10A5"/>
    <w:rsid w:val="004E3426"/>
    <w:rsid w:val="004E400E"/>
    <w:rsid w:val="004E47C6"/>
    <w:rsid w:val="004E4952"/>
    <w:rsid w:val="004E66AD"/>
    <w:rsid w:val="004F027E"/>
    <w:rsid w:val="004F1ACC"/>
    <w:rsid w:val="00506C07"/>
    <w:rsid w:val="005146B7"/>
    <w:rsid w:val="005154EE"/>
    <w:rsid w:val="00517782"/>
    <w:rsid w:val="00522002"/>
    <w:rsid w:val="0052215A"/>
    <w:rsid w:val="005307AD"/>
    <w:rsid w:val="005409AC"/>
    <w:rsid w:val="005409B7"/>
    <w:rsid w:val="00542633"/>
    <w:rsid w:val="00543A54"/>
    <w:rsid w:val="00551E90"/>
    <w:rsid w:val="00553F9F"/>
    <w:rsid w:val="00562E0A"/>
    <w:rsid w:val="00567D0F"/>
    <w:rsid w:val="00570DCA"/>
    <w:rsid w:val="0057334F"/>
    <w:rsid w:val="00573C88"/>
    <w:rsid w:val="00584CEF"/>
    <w:rsid w:val="005858E9"/>
    <w:rsid w:val="005869C8"/>
    <w:rsid w:val="0059490A"/>
    <w:rsid w:val="0059639C"/>
    <w:rsid w:val="005A00F1"/>
    <w:rsid w:val="005A17E1"/>
    <w:rsid w:val="005A192E"/>
    <w:rsid w:val="005A1988"/>
    <w:rsid w:val="005A2344"/>
    <w:rsid w:val="005A6252"/>
    <w:rsid w:val="005B1E5C"/>
    <w:rsid w:val="005B42BB"/>
    <w:rsid w:val="005D0DCA"/>
    <w:rsid w:val="005D43B1"/>
    <w:rsid w:val="005D5EC6"/>
    <w:rsid w:val="005D7B43"/>
    <w:rsid w:val="005E1007"/>
    <w:rsid w:val="005E438A"/>
    <w:rsid w:val="005E7392"/>
    <w:rsid w:val="005E7738"/>
    <w:rsid w:val="005E78F8"/>
    <w:rsid w:val="005F1CFA"/>
    <w:rsid w:val="005F3514"/>
    <w:rsid w:val="005F7D37"/>
    <w:rsid w:val="00611CDF"/>
    <w:rsid w:val="00614270"/>
    <w:rsid w:val="00616228"/>
    <w:rsid w:val="00620973"/>
    <w:rsid w:val="006236CC"/>
    <w:rsid w:val="00623F8D"/>
    <w:rsid w:val="006314E2"/>
    <w:rsid w:val="00641C58"/>
    <w:rsid w:val="00645668"/>
    <w:rsid w:val="00647205"/>
    <w:rsid w:val="006475D2"/>
    <w:rsid w:val="0065073A"/>
    <w:rsid w:val="00650E72"/>
    <w:rsid w:val="00652DDC"/>
    <w:rsid w:val="00654342"/>
    <w:rsid w:val="00656616"/>
    <w:rsid w:val="00665712"/>
    <w:rsid w:val="00670F3E"/>
    <w:rsid w:val="00672A61"/>
    <w:rsid w:val="00673FB0"/>
    <w:rsid w:val="006809EF"/>
    <w:rsid w:val="0068321F"/>
    <w:rsid w:val="006855D9"/>
    <w:rsid w:val="00685E0E"/>
    <w:rsid w:val="00691AD2"/>
    <w:rsid w:val="00692C8A"/>
    <w:rsid w:val="00695202"/>
    <w:rsid w:val="006A31D8"/>
    <w:rsid w:val="006A55D8"/>
    <w:rsid w:val="006B0654"/>
    <w:rsid w:val="006B10C7"/>
    <w:rsid w:val="006B500B"/>
    <w:rsid w:val="006C0DC8"/>
    <w:rsid w:val="006C3789"/>
    <w:rsid w:val="006C52F1"/>
    <w:rsid w:val="006D2C40"/>
    <w:rsid w:val="006D540E"/>
    <w:rsid w:val="006D6650"/>
    <w:rsid w:val="006E0782"/>
    <w:rsid w:val="006E68C0"/>
    <w:rsid w:val="006E73F3"/>
    <w:rsid w:val="006E7954"/>
    <w:rsid w:val="006F3CA2"/>
    <w:rsid w:val="006F417A"/>
    <w:rsid w:val="006F5B18"/>
    <w:rsid w:val="00700C02"/>
    <w:rsid w:val="00700D9C"/>
    <w:rsid w:val="00700FA2"/>
    <w:rsid w:val="0070320F"/>
    <w:rsid w:val="00705837"/>
    <w:rsid w:val="00706092"/>
    <w:rsid w:val="0071110C"/>
    <w:rsid w:val="00713C1E"/>
    <w:rsid w:val="007175CF"/>
    <w:rsid w:val="00723369"/>
    <w:rsid w:val="00723A1B"/>
    <w:rsid w:val="00725C90"/>
    <w:rsid w:val="00737637"/>
    <w:rsid w:val="00740E04"/>
    <w:rsid w:val="00742A15"/>
    <w:rsid w:val="00752452"/>
    <w:rsid w:val="00754312"/>
    <w:rsid w:val="007563B9"/>
    <w:rsid w:val="00757369"/>
    <w:rsid w:val="0075774D"/>
    <w:rsid w:val="0075791A"/>
    <w:rsid w:val="00760657"/>
    <w:rsid w:val="007628F3"/>
    <w:rsid w:val="00763F57"/>
    <w:rsid w:val="00766A01"/>
    <w:rsid w:val="00771438"/>
    <w:rsid w:val="007747CC"/>
    <w:rsid w:val="00775F0C"/>
    <w:rsid w:val="00782607"/>
    <w:rsid w:val="00790239"/>
    <w:rsid w:val="007919D9"/>
    <w:rsid w:val="007922D3"/>
    <w:rsid w:val="00793AF2"/>
    <w:rsid w:val="007A0470"/>
    <w:rsid w:val="007A0D50"/>
    <w:rsid w:val="007A2252"/>
    <w:rsid w:val="007B03E2"/>
    <w:rsid w:val="007B39F5"/>
    <w:rsid w:val="007C0937"/>
    <w:rsid w:val="007C1AA0"/>
    <w:rsid w:val="007C2703"/>
    <w:rsid w:val="007C4319"/>
    <w:rsid w:val="007C7D58"/>
    <w:rsid w:val="007D2400"/>
    <w:rsid w:val="007D623D"/>
    <w:rsid w:val="007D6D4E"/>
    <w:rsid w:val="007D735B"/>
    <w:rsid w:val="007E4657"/>
    <w:rsid w:val="007E5CCC"/>
    <w:rsid w:val="007F13B6"/>
    <w:rsid w:val="007F176C"/>
    <w:rsid w:val="007F415E"/>
    <w:rsid w:val="007F43E2"/>
    <w:rsid w:val="007F4B91"/>
    <w:rsid w:val="007F7EC0"/>
    <w:rsid w:val="00800C13"/>
    <w:rsid w:val="00803753"/>
    <w:rsid w:val="008050BE"/>
    <w:rsid w:val="00811607"/>
    <w:rsid w:val="008147D3"/>
    <w:rsid w:val="00815701"/>
    <w:rsid w:val="008158E2"/>
    <w:rsid w:val="008215E4"/>
    <w:rsid w:val="00823404"/>
    <w:rsid w:val="00827638"/>
    <w:rsid w:val="00832D0A"/>
    <w:rsid w:val="008349BB"/>
    <w:rsid w:val="00837C0C"/>
    <w:rsid w:val="00837D33"/>
    <w:rsid w:val="00837F51"/>
    <w:rsid w:val="00840BC7"/>
    <w:rsid w:val="00842BA4"/>
    <w:rsid w:val="00844926"/>
    <w:rsid w:val="00844F1F"/>
    <w:rsid w:val="0085164C"/>
    <w:rsid w:val="00852FE0"/>
    <w:rsid w:val="00853261"/>
    <w:rsid w:val="00862FF2"/>
    <w:rsid w:val="00867315"/>
    <w:rsid w:val="00871BF7"/>
    <w:rsid w:val="00872814"/>
    <w:rsid w:val="00881220"/>
    <w:rsid w:val="00882E76"/>
    <w:rsid w:val="00883A71"/>
    <w:rsid w:val="00887232"/>
    <w:rsid w:val="00890D52"/>
    <w:rsid w:val="00890D79"/>
    <w:rsid w:val="0089391E"/>
    <w:rsid w:val="00894E06"/>
    <w:rsid w:val="00895562"/>
    <w:rsid w:val="008A0CE0"/>
    <w:rsid w:val="008A1CB0"/>
    <w:rsid w:val="008A717A"/>
    <w:rsid w:val="008B4F41"/>
    <w:rsid w:val="008B6C84"/>
    <w:rsid w:val="008C231F"/>
    <w:rsid w:val="008C2F9A"/>
    <w:rsid w:val="008C5FA8"/>
    <w:rsid w:val="008C68A1"/>
    <w:rsid w:val="008D77EE"/>
    <w:rsid w:val="008E00DC"/>
    <w:rsid w:val="008E192C"/>
    <w:rsid w:val="008E30FB"/>
    <w:rsid w:val="008E440D"/>
    <w:rsid w:val="008F464E"/>
    <w:rsid w:val="008F487A"/>
    <w:rsid w:val="008F7EF6"/>
    <w:rsid w:val="0090119B"/>
    <w:rsid w:val="0091037A"/>
    <w:rsid w:val="009161CA"/>
    <w:rsid w:val="009165AF"/>
    <w:rsid w:val="00917615"/>
    <w:rsid w:val="0092093F"/>
    <w:rsid w:val="009237F8"/>
    <w:rsid w:val="0092599B"/>
    <w:rsid w:val="00927AB5"/>
    <w:rsid w:val="0093430A"/>
    <w:rsid w:val="00934337"/>
    <w:rsid w:val="00936FE5"/>
    <w:rsid w:val="00937ADC"/>
    <w:rsid w:val="00943946"/>
    <w:rsid w:val="0094411A"/>
    <w:rsid w:val="00946C79"/>
    <w:rsid w:val="00947977"/>
    <w:rsid w:val="009529D8"/>
    <w:rsid w:val="00955A40"/>
    <w:rsid w:val="00956570"/>
    <w:rsid w:val="0096511F"/>
    <w:rsid w:val="00967CE5"/>
    <w:rsid w:val="00975060"/>
    <w:rsid w:val="0097557B"/>
    <w:rsid w:val="00976C62"/>
    <w:rsid w:val="00977427"/>
    <w:rsid w:val="00977B8F"/>
    <w:rsid w:val="0098143D"/>
    <w:rsid w:val="00981AF3"/>
    <w:rsid w:val="00982B71"/>
    <w:rsid w:val="0098403F"/>
    <w:rsid w:val="0098485C"/>
    <w:rsid w:val="00985E88"/>
    <w:rsid w:val="0098620C"/>
    <w:rsid w:val="00986623"/>
    <w:rsid w:val="009A0089"/>
    <w:rsid w:val="009A1A78"/>
    <w:rsid w:val="009A3CA4"/>
    <w:rsid w:val="009A638A"/>
    <w:rsid w:val="009B619A"/>
    <w:rsid w:val="009B7328"/>
    <w:rsid w:val="009B77AE"/>
    <w:rsid w:val="009B7F86"/>
    <w:rsid w:val="009C3EA5"/>
    <w:rsid w:val="009D1610"/>
    <w:rsid w:val="009D30C1"/>
    <w:rsid w:val="009D7645"/>
    <w:rsid w:val="009D7B6A"/>
    <w:rsid w:val="009E2BE0"/>
    <w:rsid w:val="009E42C2"/>
    <w:rsid w:val="009F16DA"/>
    <w:rsid w:val="009F2F9A"/>
    <w:rsid w:val="009F2FA1"/>
    <w:rsid w:val="009F30D9"/>
    <w:rsid w:val="009F4217"/>
    <w:rsid w:val="009F4660"/>
    <w:rsid w:val="009F6E75"/>
    <w:rsid w:val="009F70DA"/>
    <w:rsid w:val="00A00B28"/>
    <w:rsid w:val="00A016C9"/>
    <w:rsid w:val="00A0520C"/>
    <w:rsid w:val="00A05828"/>
    <w:rsid w:val="00A05910"/>
    <w:rsid w:val="00A20066"/>
    <w:rsid w:val="00A249CB"/>
    <w:rsid w:val="00A302BE"/>
    <w:rsid w:val="00A3412B"/>
    <w:rsid w:val="00A343B6"/>
    <w:rsid w:val="00A37907"/>
    <w:rsid w:val="00A41667"/>
    <w:rsid w:val="00A44D44"/>
    <w:rsid w:val="00A44F45"/>
    <w:rsid w:val="00A4611D"/>
    <w:rsid w:val="00A65268"/>
    <w:rsid w:val="00A65B7F"/>
    <w:rsid w:val="00A67312"/>
    <w:rsid w:val="00A708E4"/>
    <w:rsid w:val="00A709B2"/>
    <w:rsid w:val="00A73DBA"/>
    <w:rsid w:val="00A76679"/>
    <w:rsid w:val="00A81192"/>
    <w:rsid w:val="00A81BA6"/>
    <w:rsid w:val="00A8484C"/>
    <w:rsid w:val="00A873D6"/>
    <w:rsid w:val="00A90EBC"/>
    <w:rsid w:val="00A91F45"/>
    <w:rsid w:val="00AA497D"/>
    <w:rsid w:val="00AB1FCB"/>
    <w:rsid w:val="00AB3E1A"/>
    <w:rsid w:val="00AB50BC"/>
    <w:rsid w:val="00AB7F34"/>
    <w:rsid w:val="00AC0320"/>
    <w:rsid w:val="00AC1013"/>
    <w:rsid w:val="00AC4296"/>
    <w:rsid w:val="00AC56FD"/>
    <w:rsid w:val="00AC7DE1"/>
    <w:rsid w:val="00AD3BE4"/>
    <w:rsid w:val="00AD3EED"/>
    <w:rsid w:val="00AD53CD"/>
    <w:rsid w:val="00AE153E"/>
    <w:rsid w:val="00AE3306"/>
    <w:rsid w:val="00AF30FB"/>
    <w:rsid w:val="00AF5920"/>
    <w:rsid w:val="00AF7964"/>
    <w:rsid w:val="00B01BF8"/>
    <w:rsid w:val="00B03067"/>
    <w:rsid w:val="00B047C1"/>
    <w:rsid w:val="00B068B6"/>
    <w:rsid w:val="00B10AB5"/>
    <w:rsid w:val="00B10B21"/>
    <w:rsid w:val="00B15D75"/>
    <w:rsid w:val="00B277EE"/>
    <w:rsid w:val="00B31F00"/>
    <w:rsid w:val="00B32D52"/>
    <w:rsid w:val="00B34B81"/>
    <w:rsid w:val="00B45B0E"/>
    <w:rsid w:val="00B4626B"/>
    <w:rsid w:val="00B46375"/>
    <w:rsid w:val="00B537D2"/>
    <w:rsid w:val="00B54A43"/>
    <w:rsid w:val="00B56B12"/>
    <w:rsid w:val="00B61900"/>
    <w:rsid w:val="00B662FE"/>
    <w:rsid w:val="00B7005F"/>
    <w:rsid w:val="00B82B1D"/>
    <w:rsid w:val="00B82BF3"/>
    <w:rsid w:val="00B85330"/>
    <w:rsid w:val="00B901CA"/>
    <w:rsid w:val="00B91EDF"/>
    <w:rsid w:val="00B92DEE"/>
    <w:rsid w:val="00B97883"/>
    <w:rsid w:val="00BA1007"/>
    <w:rsid w:val="00BA2D09"/>
    <w:rsid w:val="00BA4F72"/>
    <w:rsid w:val="00BB472D"/>
    <w:rsid w:val="00BB6CBA"/>
    <w:rsid w:val="00BB7D1D"/>
    <w:rsid w:val="00BC1775"/>
    <w:rsid w:val="00BC5A3B"/>
    <w:rsid w:val="00BC6AEC"/>
    <w:rsid w:val="00BD0B52"/>
    <w:rsid w:val="00BD4A21"/>
    <w:rsid w:val="00BD63CA"/>
    <w:rsid w:val="00BE04E0"/>
    <w:rsid w:val="00BE1104"/>
    <w:rsid w:val="00BE2C12"/>
    <w:rsid w:val="00BE4D33"/>
    <w:rsid w:val="00BE53DC"/>
    <w:rsid w:val="00BF1768"/>
    <w:rsid w:val="00BF1837"/>
    <w:rsid w:val="00BF6A1F"/>
    <w:rsid w:val="00BF7596"/>
    <w:rsid w:val="00C04F72"/>
    <w:rsid w:val="00C065E2"/>
    <w:rsid w:val="00C10F17"/>
    <w:rsid w:val="00C12ED6"/>
    <w:rsid w:val="00C1336C"/>
    <w:rsid w:val="00C20A54"/>
    <w:rsid w:val="00C225BB"/>
    <w:rsid w:val="00C24545"/>
    <w:rsid w:val="00C31133"/>
    <w:rsid w:val="00C314E3"/>
    <w:rsid w:val="00C3241A"/>
    <w:rsid w:val="00C33BFB"/>
    <w:rsid w:val="00C34B03"/>
    <w:rsid w:val="00C358AF"/>
    <w:rsid w:val="00C35BEE"/>
    <w:rsid w:val="00C51075"/>
    <w:rsid w:val="00C538EF"/>
    <w:rsid w:val="00C54C7B"/>
    <w:rsid w:val="00C55C1F"/>
    <w:rsid w:val="00C57D5E"/>
    <w:rsid w:val="00C71BF8"/>
    <w:rsid w:val="00C72BD5"/>
    <w:rsid w:val="00C85146"/>
    <w:rsid w:val="00C855CA"/>
    <w:rsid w:val="00C87442"/>
    <w:rsid w:val="00C875B7"/>
    <w:rsid w:val="00C87AAB"/>
    <w:rsid w:val="00C9272B"/>
    <w:rsid w:val="00C9482F"/>
    <w:rsid w:val="00C94980"/>
    <w:rsid w:val="00CA0F82"/>
    <w:rsid w:val="00CA17B7"/>
    <w:rsid w:val="00CA2888"/>
    <w:rsid w:val="00CA2A1A"/>
    <w:rsid w:val="00CA4400"/>
    <w:rsid w:val="00CA5FB3"/>
    <w:rsid w:val="00CA6963"/>
    <w:rsid w:val="00CA74BD"/>
    <w:rsid w:val="00CB0DE6"/>
    <w:rsid w:val="00CB1560"/>
    <w:rsid w:val="00CB3AC8"/>
    <w:rsid w:val="00CB3D1E"/>
    <w:rsid w:val="00CB428D"/>
    <w:rsid w:val="00CB4D7D"/>
    <w:rsid w:val="00CC15FD"/>
    <w:rsid w:val="00CC1CA8"/>
    <w:rsid w:val="00CC1FDE"/>
    <w:rsid w:val="00CC26EB"/>
    <w:rsid w:val="00CC4330"/>
    <w:rsid w:val="00CC6CFC"/>
    <w:rsid w:val="00CC71C6"/>
    <w:rsid w:val="00CD36E7"/>
    <w:rsid w:val="00CD3D0C"/>
    <w:rsid w:val="00CD3E9F"/>
    <w:rsid w:val="00CD40EB"/>
    <w:rsid w:val="00CD493F"/>
    <w:rsid w:val="00CE102C"/>
    <w:rsid w:val="00CE1FA0"/>
    <w:rsid w:val="00D01C44"/>
    <w:rsid w:val="00D03AC1"/>
    <w:rsid w:val="00D04600"/>
    <w:rsid w:val="00D046CC"/>
    <w:rsid w:val="00D06779"/>
    <w:rsid w:val="00D06814"/>
    <w:rsid w:val="00D10475"/>
    <w:rsid w:val="00D10CDC"/>
    <w:rsid w:val="00D14DEF"/>
    <w:rsid w:val="00D1715A"/>
    <w:rsid w:val="00D314EE"/>
    <w:rsid w:val="00D3692E"/>
    <w:rsid w:val="00D36E30"/>
    <w:rsid w:val="00D40C5A"/>
    <w:rsid w:val="00D413B4"/>
    <w:rsid w:val="00D50A3E"/>
    <w:rsid w:val="00D54AD7"/>
    <w:rsid w:val="00D61587"/>
    <w:rsid w:val="00D66367"/>
    <w:rsid w:val="00D766E0"/>
    <w:rsid w:val="00D85D34"/>
    <w:rsid w:val="00D87BE1"/>
    <w:rsid w:val="00D9056D"/>
    <w:rsid w:val="00D9122F"/>
    <w:rsid w:val="00D94116"/>
    <w:rsid w:val="00DA1CCB"/>
    <w:rsid w:val="00DA3837"/>
    <w:rsid w:val="00DA4E91"/>
    <w:rsid w:val="00DB352B"/>
    <w:rsid w:val="00DB4A30"/>
    <w:rsid w:val="00DB599A"/>
    <w:rsid w:val="00DC13B6"/>
    <w:rsid w:val="00DC2CA9"/>
    <w:rsid w:val="00DC3D29"/>
    <w:rsid w:val="00DD2A64"/>
    <w:rsid w:val="00DD50EB"/>
    <w:rsid w:val="00DD7857"/>
    <w:rsid w:val="00DE16BC"/>
    <w:rsid w:val="00DE171C"/>
    <w:rsid w:val="00DE1974"/>
    <w:rsid w:val="00DE4A87"/>
    <w:rsid w:val="00DF4D94"/>
    <w:rsid w:val="00E06421"/>
    <w:rsid w:val="00E06BE3"/>
    <w:rsid w:val="00E1553B"/>
    <w:rsid w:val="00E17995"/>
    <w:rsid w:val="00E20477"/>
    <w:rsid w:val="00E22567"/>
    <w:rsid w:val="00E23737"/>
    <w:rsid w:val="00E24E94"/>
    <w:rsid w:val="00E27586"/>
    <w:rsid w:val="00E3115E"/>
    <w:rsid w:val="00E31FD1"/>
    <w:rsid w:val="00E35777"/>
    <w:rsid w:val="00E438BF"/>
    <w:rsid w:val="00E47F2E"/>
    <w:rsid w:val="00E56A6E"/>
    <w:rsid w:val="00E605D0"/>
    <w:rsid w:val="00E62D55"/>
    <w:rsid w:val="00E6551A"/>
    <w:rsid w:val="00E66C2A"/>
    <w:rsid w:val="00E84E29"/>
    <w:rsid w:val="00E85CC5"/>
    <w:rsid w:val="00E876F5"/>
    <w:rsid w:val="00E9191A"/>
    <w:rsid w:val="00E95A28"/>
    <w:rsid w:val="00EA0509"/>
    <w:rsid w:val="00EA0CDA"/>
    <w:rsid w:val="00EA30BE"/>
    <w:rsid w:val="00EA312E"/>
    <w:rsid w:val="00EA7647"/>
    <w:rsid w:val="00EA7F1A"/>
    <w:rsid w:val="00EB4525"/>
    <w:rsid w:val="00EC2139"/>
    <w:rsid w:val="00EC2619"/>
    <w:rsid w:val="00ED17D8"/>
    <w:rsid w:val="00ED493D"/>
    <w:rsid w:val="00ED698F"/>
    <w:rsid w:val="00EE33F0"/>
    <w:rsid w:val="00EE7B40"/>
    <w:rsid w:val="00EF23D8"/>
    <w:rsid w:val="00EF32F4"/>
    <w:rsid w:val="00EF35F6"/>
    <w:rsid w:val="00F015FE"/>
    <w:rsid w:val="00F05EAF"/>
    <w:rsid w:val="00F06985"/>
    <w:rsid w:val="00F111A3"/>
    <w:rsid w:val="00F140B9"/>
    <w:rsid w:val="00F14E9B"/>
    <w:rsid w:val="00F177F7"/>
    <w:rsid w:val="00F17E64"/>
    <w:rsid w:val="00F25944"/>
    <w:rsid w:val="00F32BBE"/>
    <w:rsid w:val="00F45D88"/>
    <w:rsid w:val="00F4653D"/>
    <w:rsid w:val="00F508DC"/>
    <w:rsid w:val="00F50C44"/>
    <w:rsid w:val="00F5113E"/>
    <w:rsid w:val="00F55D14"/>
    <w:rsid w:val="00F578AB"/>
    <w:rsid w:val="00F57E4D"/>
    <w:rsid w:val="00F70FE0"/>
    <w:rsid w:val="00F71C84"/>
    <w:rsid w:val="00F74FF3"/>
    <w:rsid w:val="00F75235"/>
    <w:rsid w:val="00F75286"/>
    <w:rsid w:val="00F769E5"/>
    <w:rsid w:val="00F77FB6"/>
    <w:rsid w:val="00F841E4"/>
    <w:rsid w:val="00F84984"/>
    <w:rsid w:val="00F92086"/>
    <w:rsid w:val="00F923ED"/>
    <w:rsid w:val="00F92669"/>
    <w:rsid w:val="00F9282C"/>
    <w:rsid w:val="00FA1F7F"/>
    <w:rsid w:val="00FA35F6"/>
    <w:rsid w:val="00FA522E"/>
    <w:rsid w:val="00FA6A35"/>
    <w:rsid w:val="00FA710F"/>
    <w:rsid w:val="00FA7315"/>
    <w:rsid w:val="00FB1130"/>
    <w:rsid w:val="00FB4E2A"/>
    <w:rsid w:val="00FB715B"/>
    <w:rsid w:val="00FC33BF"/>
    <w:rsid w:val="00FC40D8"/>
    <w:rsid w:val="00FC4C59"/>
    <w:rsid w:val="00FC7685"/>
    <w:rsid w:val="00FD5D39"/>
    <w:rsid w:val="00FE0938"/>
    <w:rsid w:val="00FE36B0"/>
    <w:rsid w:val="00FE5BE4"/>
    <w:rsid w:val="00FE617E"/>
    <w:rsid w:val="00FF0158"/>
    <w:rsid w:val="00FF09F4"/>
    <w:rsid w:val="00FF39BB"/>
    <w:rsid w:val="00FF4D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7883F"/>
  <w15:chartTrackingRefBased/>
  <w15:docId w15:val="{F838EC5F-EEB0-4DDE-A095-33AA81FE5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 ADBEE"/>
    <w:qFormat/>
    <w:rsid w:val="00862FF2"/>
    <w:pPr>
      <w:spacing w:before="240" w:after="0" w:line="360" w:lineRule="auto"/>
    </w:pPr>
    <w:rPr>
      <w:rFonts w:ascii="PT Serif" w:hAnsi="PT Serif"/>
      <w:color w:val="000000" w:themeColor="text1"/>
      <w:sz w:val="16"/>
    </w:rPr>
  </w:style>
  <w:style w:type="paragraph" w:styleId="Heading1">
    <w:name w:val="heading 1"/>
    <w:basedOn w:val="Normal"/>
    <w:next w:val="Normal"/>
    <w:link w:val="Heading1Char"/>
    <w:uiPriority w:val="9"/>
    <w:qFormat/>
    <w:rsid w:val="00862FF2"/>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iPriority w:val="9"/>
    <w:unhideWhenUsed/>
    <w:qFormat/>
    <w:rsid w:val="00862FF2"/>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862FF2"/>
    <w:pPr>
      <w:keepNext/>
      <w:keepLines/>
      <w:numPr>
        <w:ilvl w:val="2"/>
        <w:numId w:val="4"/>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862FF2"/>
    <w:pPr>
      <w:keepNext/>
      <w:keepLines/>
      <w:numPr>
        <w:ilvl w:val="3"/>
        <w:numId w:val="4"/>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862FF2"/>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862FF2"/>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qFormat/>
    <w:rsid w:val="00862FF2"/>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qFormat/>
    <w:rsid w:val="00862FF2"/>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62FF2"/>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2FF2"/>
    <w:rPr>
      <w:rFonts w:ascii="Proba Pro" w:eastAsiaTheme="majorEastAsia" w:hAnsi="Proba Pro" w:cstheme="majorBidi"/>
      <w:color w:val="000000" w:themeColor="text1"/>
      <w:spacing w:val="30"/>
      <w:sz w:val="24"/>
      <w:szCs w:val="24"/>
    </w:rPr>
  </w:style>
  <w:style w:type="character" w:customStyle="1" w:styleId="Heading2Char">
    <w:name w:val="Heading 2 Char"/>
    <w:basedOn w:val="DefaultParagraphFont"/>
    <w:link w:val="Heading2"/>
    <w:uiPriority w:val="9"/>
    <w:rsid w:val="00862FF2"/>
    <w:rPr>
      <w:rFonts w:ascii="Proba Pro" w:eastAsiaTheme="majorEastAsia" w:hAnsi="Proba Pro" w:cstheme="majorBidi"/>
      <w:caps/>
      <w:color w:val="000000" w:themeColor="text1"/>
      <w:spacing w:val="30"/>
      <w:sz w:val="24"/>
      <w:szCs w:val="24"/>
      <w:lang w:val="en-US"/>
    </w:rPr>
  </w:style>
  <w:style w:type="character" w:customStyle="1" w:styleId="Heading3Char">
    <w:name w:val="Heading 3 Char"/>
    <w:basedOn w:val="DefaultParagraphFont"/>
    <w:link w:val="Heading3"/>
    <w:uiPriority w:val="9"/>
    <w:rsid w:val="00862FF2"/>
    <w:rPr>
      <w:rFonts w:ascii="Proba Pro" w:eastAsiaTheme="majorEastAsia" w:hAnsi="Proba Pro" w:cstheme="majorBidi"/>
      <w:color w:val="000000" w:themeColor="text1"/>
      <w:sz w:val="20"/>
      <w:szCs w:val="24"/>
    </w:rPr>
  </w:style>
  <w:style w:type="character" w:customStyle="1" w:styleId="Heading4Char">
    <w:name w:val="Heading 4 Char"/>
    <w:basedOn w:val="DefaultParagraphFont"/>
    <w:link w:val="Heading4"/>
    <w:uiPriority w:val="9"/>
    <w:rsid w:val="00862FF2"/>
    <w:rPr>
      <w:rFonts w:ascii="Proba Pro" w:eastAsiaTheme="majorEastAsia" w:hAnsi="Proba Pro" w:cstheme="majorBidi"/>
      <w:iCs/>
      <w:color w:val="000000" w:themeColor="text1"/>
      <w:sz w:val="20"/>
    </w:rPr>
  </w:style>
  <w:style w:type="character" w:customStyle="1" w:styleId="Heading5Char">
    <w:name w:val="Heading 5 Char"/>
    <w:basedOn w:val="DefaultParagraphFont"/>
    <w:link w:val="Heading5"/>
    <w:uiPriority w:val="9"/>
    <w:rsid w:val="00862FF2"/>
    <w:rPr>
      <w:rFonts w:asciiTheme="majorHAnsi" w:eastAsiaTheme="majorEastAsia" w:hAnsiTheme="majorHAnsi" w:cstheme="majorBidi"/>
      <w:color w:val="2F5496" w:themeColor="accent1" w:themeShade="BF"/>
      <w:sz w:val="16"/>
    </w:rPr>
  </w:style>
  <w:style w:type="character" w:customStyle="1" w:styleId="Heading6Char">
    <w:name w:val="Heading 6 Char"/>
    <w:basedOn w:val="DefaultParagraphFont"/>
    <w:link w:val="Heading6"/>
    <w:uiPriority w:val="9"/>
    <w:rsid w:val="00862FF2"/>
    <w:rPr>
      <w:rFonts w:asciiTheme="majorHAnsi" w:eastAsiaTheme="majorEastAsia" w:hAnsiTheme="majorHAnsi" w:cstheme="majorBidi"/>
      <w:color w:val="1F3763" w:themeColor="accent1" w:themeShade="7F"/>
      <w:sz w:val="16"/>
    </w:rPr>
  </w:style>
  <w:style w:type="character" w:customStyle="1" w:styleId="Heading7Char">
    <w:name w:val="Heading 7 Char"/>
    <w:basedOn w:val="DefaultParagraphFont"/>
    <w:link w:val="Heading7"/>
    <w:uiPriority w:val="9"/>
    <w:rsid w:val="00862FF2"/>
    <w:rPr>
      <w:rFonts w:asciiTheme="majorHAnsi" w:eastAsiaTheme="majorEastAsia" w:hAnsiTheme="majorHAnsi" w:cstheme="majorBidi"/>
      <w:i/>
      <w:iCs/>
      <w:color w:val="1F3763" w:themeColor="accent1" w:themeShade="7F"/>
      <w:sz w:val="16"/>
    </w:rPr>
  </w:style>
  <w:style w:type="character" w:customStyle="1" w:styleId="Heading8Char">
    <w:name w:val="Heading 8 Char"/>
    <w:basedOn w:val="DefaultParagraphFont"/>
    <w:link w:val="Heading8"/>
    <w:uiPriority w:val="9"/>
    <w:rsid w:val="00862FF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62FF2"/>
    <w:rPr>
      <w:rFonts w:asciiTheme="majorHAnsi" w:eastAsiaTheme="majorEastAsia" w:hAnsiTheme="majorHAnsi" w:cstheme="majorBidi"/>
      <w:i/>
      <w:iCs/>
      <w:color w:val="272727" w:themeColor="text1" w:themeTint="D8"/>
      <w:sz w:val="21"/>
      <w:szCs w:val="21"/>
    </w:rPr>
  </w:style>
  <w:style w:type="paragraph" w:styleId="Header">
    <w:name w:val="header"/>
    <w:aliases w:val="Header - Table"/>
    <w:basedOn w:val="Normal"/>
    <w:link w:val="HeaderChar"/>
    <w:uiPriority w:val="99"/>
    <w:unhideWhenUsed/>
    <w:rsid w:val="00862FF2"/>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862FF2"/>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862FF2"/>
    <w:rPr>
      <w:color w:val="000000" w:themeColor="text1"/>
      <w:u w:val="none"/>
    </w:rPr>
  </w:style>
  <w:style w:type="paragraph" w:customStyle="1" w:styleId="ADBEENumberedlist">
    <w:name w:val="ADBEE Numbered list"/>
    <w:basedOn w:val="Normal"/>
    <w:qFormat/>
    <w:rsid w:val="00862FF2"/>
    <w:pPr>
      <w:numPr>
        <w:numId w:val="1"/>
      </w:numPr>
      <w:spacing w:before="0" w:line="288" w:lineRule="auto"/>
      <w:ind w:right="380"/>
    </w:pPr>
    <w:rPr>
      <w:color w:val="auto"/>
      <w:sz w:val="18"/>
      <w:szCs w:val="18"/>
    </w:rPr>
  </w:style>
  <w:style w:type="numbering" w:customStyle="1" w:styleId="Style2">
    <w:name w:val="Style2"/>
    <w:rsid w:val="00862FF2"/>
    <w:pPr>
      <w:numPr>
        <w:numId w:val="2"/>
      </w:numPr>
    </w:pPr>
  </w:style>
  <w:style w:type="numbering" w:customStyle="1" w:styleId="Tatratender">
    <w:name w:val="Tatra tender"/>
    <w:rsid w:val="00862FF2"/>
    <w:pPr>
      <w:numPr>
        <w:numId w:val="3"/>
      </w:numPr>
    </w:pPr>
  </w:style>
  <w:style w:type="paragraph" w:styleId="Footer">
    <w:name w:val="footer"/>
    <w:basedOn w:val="Normal"/>
    <w:link w:val="FooterChar"/>
    <w:uiPriority w:val="99"/>
    <w:unhideWhenUsed/>
    <w:rsid w:val="00862FF2"/>
    <w:pPr>
      <w:tabs>
        <w:tab w:val="center" w:pos="4536"/>
        <w:tab w:val="right" w:pos="9072"/>
      </w:tabs>
      <w:spacing w:before="0" w:line="240" w:lineRule="auto"/>
    </w:pPr>
  </w:style>
  <w:style w:type="character" w:customStyle="1" w:styleId="FooterChar">
    <w:name w:val="Footer Char"/>
    <w:basedOn w:val="DefaultParagraphFont"/>
    <w:link w:val="Footer"/>
    <w:uiPriority w:val="99"/>
    <w:rsid w:val="00862FF2"/>
    <w:rPr>
      <w:rFonts w:ascii="PT Serif" w:hAnsi="PT Serif"/>
      <w:color w:val="000000" w:themeColor="text1"/>
      <w:sz w:val="16"/>
    </w:rPr>
  </w:style>
  <w:style w:type="table" w:styleId="TableGrid">
    <w:name w:val="Table Grid"/>
    <w:basedOn w:val="TableNormal"/>
    <w:uiPriority w:val="39"/>
    <w:rsid w:val="00862FF2"/>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862FF2"/>
    <w:pPr>
      <w:spacing w:before="0"/>
    </w:pPr>
    <w:rPr>
      <w:rFonts w:asciiTheme="minorHAnsi" w:hAnsiTheme="minorHAnsi"/>
      <w:sz w:val="22"/>
    </w:rPr>
  </w:style>
  <w:style w:type="paragraph" w:styleId="TOC1">
    <w:name w:val="toc 1"/>
    <w:aliases w:val="Tatra Tender"/>
    <w:next w:val="Normal"/>
    <w:autoRedefine/>
    <w:uiPriority w:val="39"/>
    <w:unhideWhenUsed/>
    <w:qFormat/>
    <w:rsid w:val="00862FF2"/>
    <w:pPr>
      <w:tabs>
        <w:tab w:val="left" w:pos="1120"/>
        <w:tab w:val="right" w:leader="dot" w:pos="9056"/>
      </w:tabs>
      <w:spacing w:before="120" w:after="0" w:line="240" w:lineRule="auto"/>
    </w:pPr>
    <w:rPr>
      <w:rFonts w:asciiTheme="majorHAnsi" w:hAnsiTheme="majorHAnsi"/>
      <w:b/>
      <w:noProof/>
      <w:sz w:val="24"/>
      <w:szCs w:val="24"/>
    </w:rPr>
  </w:style>
  <w:style w:type="paragraph" w:styleId="TOC3">
    <w:name w:val="toc 3"/>
    <w:basedOn w:val="Normal"/>
    <w:next w:val="Normal"/>
    <w:autoRedefine/>
    <w:uiPriority w:val="39"/>
    <w:unhideWhenUsed/>
    <w:rsid w:val="00862FF2"/>
    <w:pPr>
      <w:spacing w:before="0"/>
      <w:ind w:left="160"/>
    </w:pPr>
    <w:rPr>
      <w:rFonts w:asciiTheme="minorHAnsi" w:hAnsiTheme="minorHAnsi"/>
      <w:i/>
      <w:sz w:val="22"/>
    </w:rPr>
  </w:style>
  <w:style w:type="paragraph" w:styleId="TOC4">
    <w:name w:val="toc 4"/>
    <w:basedOn w:val="Normal"/>
    <w:next w:val="Normal"/>
    <w:autoRedefine/>
    <w:uiPriority w:val="39"/>
    <w:unhideWhenUsed/>
    <w:rsid w:val="00862FF2"/>
    <w:pPr>
      <w:pBdr>
        <w:between w:val="double" w:sz="6" w:space="0" w:color="auto"/>
      </w:pBdr>
      <w:spacing w:before="0"/>
      <w:ind w:left="320"/>
    </w:pPr>
    <w:rPr>
      <w:rFonts w:asciiTheme="minorHAnsi" w:hAnsiTheme="minorHAnsi"/>
      <w:sz w:val="20"/>
      <w:szCs w:val="20"/>
    </w:rPr>
  </w:style>
  <w:style w:type="paragraph" w:styleId="TOC5">
    <w:name w:val="toc 5"/>
    <w:basedOn w:val="Normal"/>
    <w:next w:val="Normal"/>
    <w:autoRedefine/>
    <w:uiPriority w:val="39"/>
    <w:unhideWhenUsed/>
    <w:rsid w:val="00862FF2"/>
    <w:pPr>
      <w:pBdr>
        <w:between w:val="double" w:sz="6" w:space="0" w:color="auto"/>
      </w:pBdr>
      <w:spacing w:before="0"/>
      <w:ind w:left="480"/>
    </w:pPr>
    <w:rPr>
      <w:rFonts w:asciiTheme="minorHAnsi" w:hAnsiTheme="minorHAnsi"/>
      <w:sz w:val="20"/>
      <w:szCs w:val="20"/>
    </w:rPr>
  </w:style>
  <w:style w:type="paragraph" w:styleId="TOC6">
    <w:name w:val="toc 6"/>
    <w:basedOn w:val="Normal"/>
    <w:next w:val="Normal"/>
    <w:autoRedefine/>
    <w:uiPriority w:val="39"/>
    <w:unhideWhenUsed/>
    <w:rsid w:val="00862FF2"/>
    <w:pPr>
      <w:pBdr>
        <w:between w:val="double" w:sz="6" w:space="0" w:color="auto"/>
      </w:pBdr>
      <w:spacing w:before="0"/>
      <w:ind w:left="640"/>
    </w:pPr>
    <w:rPr>
      <w:rFonts w:asciiTheme="minorHAnsi" w:hAnsiTheme="minorHAnsi"/>
      <w:sz w:val="20"/>
      <w:szCs w:val="20"/>
    </w:rPr>
  </w:style>
  <w:style w:type="paragraph" w:styleId="TOC7">
    <w:name w:val="toc 7"/>
    <w:basedOn w:val="Normal"/>
    <w:next w:val="Normal"/>
    <w:autoRedefine/>
    <w:uiPriority w:val="39"/>
    <w:unhideWhenUsed/>
    <w:rsid w:val="00862FF2"/>
    <w:pPr>
      <w:pBdr>
        <w:between w:val="double" w:sz="6" w:space="0" w:color="auto"/>
      </w:pBdr>
      <w:spacing w:before="0"/>
      <w:ind w:left="800"/>
    </w:pPr>
    <w:rPr>
      <w:rFonts w:asciiTheme="minorHAnsi" w:hAnsiTheme="minorHAnsi"/>
      <w:sz w:val="20"/>
      <w:szCs w:val="20"/>
    </w:rPr>
  </w:style>
  <w:style w:type="paragraph" w:styleId="TOC8">
    <w:name w:val="toc 8"/>
    <w:basedOn w:val="Normal"/>
    <w:next w:val="Normal"/>
    <w:autoRedefine/>
    <w:uiPriority w:val="39"/>
    <w:unhideWhenUsed/>
    <w:rsid w:val="00862FF2"/>
    <w:pPr>
      <w:pBdr>
        <w:between w:val="double" w:sz="6" w:space="0" w:color="auto"/>
      </w:pBdr>
      <w:spacing w:before="0"/>
      <w:ind w:left="960"/>
    </w:pPr>
    <w:rPr>
      <w:rFonts w:asciiTheme="minorHAnsi" w:hAnsiTheme="minorHAnsi"/>
      <w:sz w:val="20"/>
      <w:szCs w:val="20"/>
    </w:rPr>
  </w:style>
  <w:style w:type="paragraph" w:styleId="TOC9">
    <w:name w:val="toc 9"/>
    <w:basedOn w:val="Normal"/>
    <w:next w:val="Normal"/>
    <w:autoRedefine/>
    <w:uiPriority w:val="39"/>
    <w:unhideWhenUsed/>
    <w:rsid w:val="00862FF2"/>
    <w:pPr>
      <w:pBdr>
        <w:between w:val="double" w:sz="6" w:space="0" w:color="auto"/>
      </w:pBdr>
      <w:spacing w:before="0"/>
      <w:ind w:left="1120"/>
    </w:pPr>
    <w:rPr>
      <w:rFonts w:asciiTheme="minorHAnsi" w:hAnsiTheme="minorHAnsi"/>
      <w:sz w:val="20"/>
      <w:szCs w:val="20"/>
    </w:rPr>
  </w:style>
  <w:style w:type="paragraph" w:styleId="TOCHeading">
    <w:name w:val="TOC Heading"/>
    <w:basedOn w:val="Heading1"/>
    <w:next w:val="Normal"/>
    <w:uiPriority w:val="39"/>
    <w:unhideWhenUsed/>
    <w:qFormat/>
    <w:rsid w:val="00862FF2"/>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PageNumber">
    <w:name w:val="page number"/>
    <w:basedOn w:val="DefaultParagraphFont"/>
    <w:uiPriority w:val="99"/>
    <w:semiHidden/>
    <w:unhideWhenUsed/>
    <w:rsid w:val="00862FF2"/>
  </w:style>
  <w:style w:type="paragraph" w:styleId="BalloonText">
    <w:name w:val="Balloon Text"/>
    <w:basedOn w:val="Normal"/>
    <w:link w:val="BalloonTextChar"/>
    <w:uiPriority w:val="99"/>
    <w:unhideWhenUsed/>
    <w:rsid w:val="00862FF2"/>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862FF2"/>
    <w:rPr>
      <w:rFonts w:ascii="Times New Roman" w:hAnsi="Times New Roman" w:cs="Times New Roman"/>
      <w:color w:val="000000" w:themeColor="text1"/>
      <w:sz w:val="18"/>
      <w:szCs w:val="18"/>
    </w:rPr>
  </w:style>
  <w:style w:type="paragraph" w:customStyle="1" w:styleId="NadpisoznaenedouasA">
    <w:name w:val="Nadpis (označené šedou) Časť A"/>
    <w:basedOn w:val="Normal"/>
    <w:link w:val="NadpisoznaenedouasAChar"/>
    <w:autoRedefine/>
    <w:qFormat/>
    <w:locked/>
    <w:rsid w:val="00862FF2"/>
    <w:pPr>
      <w:numPr>
        <w:numId w:val="5"/>
      </w:numPr>
      <w:spacing w:before="0" w:line="240" w:lineRule="auto"/>
    </w:pPr>
    <w:rPr>
      <w:rFonts w:ascii="Arial" w:eastAsia="Times New Roman" w:hAnsi="Arial" w:cs="Arial"/>
      <w:b/>
      <w:color w:val="2E74B5" w:themeColor="accent5" w:themeShade="BF"/>
      <w:sz w:val="22"/>
      <w:lang w:eastAsia="sk-SK"/>
    </w:rPr>
  </w:style>
  <w:style w:type="numbering" w:customStyle="1" w:styleId="tl1">
    <w:name w:val="Štýl1"/>
    <w:rsid w:val="00862FF2"/>
    <w:pPr>
      <w:numPr>
        <w:numId w:val="6"/>
      </w:numPr>
    </w:pPr>
  </w:style>
  <w:style w:type="paragraph" w:styleId="CommentText">
    <w:name w:val="annotation text"/>
    <w:basedOn w:val="Normal"/>
    <w:link w:val="CommentTextChar"/>
    <w:unhideWhenUsed/>
    <w:rsid w:val="00862FF2"/>
    <w:pPr>
      <w:spacing w:before="0" w:line="240" w:lineRule="auto"/>
    </w:pPr>
    <w:rPr>
      <w:rFonts w:ascii="Arial" w:eastAsia="Times New Roman" w:hAnsi="Arial" w:cs="Times New Roman"/>
      <w:color w:val="auto"/>
      <w:sz w:val="20"/>
      <w:szCs w:val="20"/>
      <w:lang w:val="cs-CZ" w:eastAsia="sk-SK"/>
    </w:rPr>
  </w:style>
  <w:style w:type="character" w:customStyle="1" w:styleId="CommentTextChar">
    <w:name w:val="Comment Text Char"/>
    <w:basedOn w:val="DefaultParagraphFont"/>
    <w:link w:val="CommentText"/>
    <w:rsid w:val="00862FF2"/>
    <w:rPr>
      <w:rFonts w:ascii="Arial" w:eastAsia="Times New Roman" w:hAnsi="Arial" w:cs="Times New Roman"/>
      <w:sz w:val="20"/>
      <w:szCs w:val="20"/>
      <w:lang w:val="cs-CZ" w:eastAsia="sk-SK"/>
    </w:rPr>
  </w:style>
  <w:style w:type="character" w:styleId="CommentReference">
    <w:name w:val="annotation reference"/>
    <w:unhideWhenUsed/>
    <w:rsid w:val="00862FF2"/>
    <w:rPr>
      <w:rFonts w:ascii="Times New Roman" w:hAnsi="Times New Roman" w:cs="Times New Roman" w:hint="default"/>
      <w:sz w:val="16"/>
      <w:szCs w:val="16"/>
    </w:rPr>
  </w:style>
  <w:style w:type="paragraph" w:customStyle="1" w:styleId="Nadpis2oddiel">
    <w:name w:val="Nadpis 2 (oddiel)"/>
    <w:basedOn w:val="Normal"/>
    <w:link w:val="Nadpis2oddielChar"/>
    <w:autoRedefine/>
    <w:qFormat/>
    <w:locked/>
    <w:rsid w:val="00862FF2"/>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DefaultParagraphFont"/>
    <w:link w:val="Nadpis2oddiel"/>
    <w:rsid w:val="00862FF2"/>
    <w:rPr>
      <w:rFonts w:ascii="Arial" w:eastAsia="Times New Roman" w:hAnsi="Arial" w:cs="Arial"/>
      <w:b/>
      <w:sz w:val="26"/>
      <w:szCs w:val="26"/>
      <w:lang w:eastAsia="sk-SK"/>
    </w:rPr>
  </w:style>
  <w:style w:type="character" w:customStyle="1" w:styleId="NadpisoznaenedouasAChar">
    <w:name w:val="Nadpis (označené šedou) Časť A Char"/>
    <w:basedOn w:val="DefaultParagraphFont"/>
    <w:link w:val="NadpisoznaenedouasA"/>
    <w:rsid w:val="00862FF2"/>
    <w:rPr>
      <w:rFonts w:ascii="Arial" w:eastAsia="Times New Roman" w:hAnsi="Arial" w:cs="Arial"/>
      <w:b/>
      <w:color w:val="2E74B5" w:themeColor="accent5" w:themeShade="BF"/>
      <w:lang w:eastAsia="sk-SK"/>
    </w:rPr>
  </w:style>
  <w:style w:type="paragraph" w:styleId="ListParagraph">
    <w:name w:val="List Paragraph"/>
    <w:aliases w:val="body,Odsek zoznamu2,Odsek zoznamu1"/>
    <w:basedOn w:val="Normal"/>
    <w:link w:val="ListParagraphChar"/>
    <w:uiPriority w:val="34"/>
    <w:qFormat/>
    <w:rsid w:val="00862FF2"/>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BodyTextIndent2">
    <w:name w:val="Body Text Indent 2"/>
    <w:basedOn w:val="Normal"/>
    <w:link w:val="BodyTextIndent2Char"/>
    <w:uiPriority w:val="99"/>
    <w:unhideWhenUsed/>
    <w:rsid w:val="00862FF2"/>
    <w:pPr>
      <w:spacing w:before="0" w:line="240" w:lineRule="auto"/>
      <w:ind w:left="360"/>
      <w:jc w:val="both"/>
    </w:pPr>
    <w:rPr>
      <w:rFonts w:ascii="Arial" w:eastAsia="Times New Roman" w:hAnsi="Arial" w:cs="Times New Roman"/>
      <w:color w:val="auto"/>
      <w:sz w:val="20"/>
      <w:szCs w:val="24"/>
      <w:lang w:eastAsia="sk-SK"/>
    </w:rPr>
  </w:style>
  <w:style w:type="character" w:customStyle="1" w:styleId="BodyTextIndent2Char">
    <w:name w:val="Body Text Indent 2 Char"/>
    <w:basedOn w:val="DefaultParagraphFont"/>
    <w:link w:val="BodyTextIndent2"/>
    <w:uiPriority w:val="99"/>
    <w:rsid w:val="00862FF2"/>
    <w:rPr>
      <w:rFonts w:ascii="Arial" w:eastAsia="Times New Roman" w:hAnsi="Arial" w:cs="Times New Roman"/>
      <w:sz w:val="20"/>
      <w:szCs w:val="24"/>
      <w:lang w:eastAsia="sk-SK"/>
    </w:rPr>
  </w:style>
  <w:style w:type="paragraph" w:customStyle="1" w:styleId="NadpisoznaenedouasB">
    <w:name w:val="Nadpis (označený šedou) časť B"/>
    <w:basedOn w:val="Normal"/>
    <w:link w:val="NadpisoznaenedouasBChar"/>
    <w:autoRedefine/>
    <w:qFormat/>
    <w:locked/>
    <w:rsid w:val="00862FF2"/>
    <w:pPr>
      <w:numPr>
        <w:numId w:val="7"/>
      </w:numPr>
      <w:spacing w:before="0" w:line="240" w:lineRule="auto"/>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al"/>
    <w:link w:val="nadpisedouasCChar"/>
    <w:autoRedefine/>
    <w:qFormat/>
    <w:locked/>
    <w:rsid w:val="00862FF2"/>
    <w:pPr>
      <w:numPr>
        <w:numId w:val="8"/>
      </w:numPr>
      <w:spacing w:before="0" w:line="240" w:lineRule="auto"/>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Heading7Char"/>
    <w:link w:val="nadpisedouasC"/>
    <w:rsid w:val="00862FF2"/>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al"/>
    <w:link w:val="NADPISasChar"/>
    <w:qFormat/>
    <w:rsid w:val="00862FF2"/>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DefaultParagraphFont"/>
    <w:link w:val="NADPISas"/>
    <w:rsid w:val="00862FF2"/>
    <w:rPr>
      <w:rFonts w:ascii="Arial" w:eastAsia="Times New Roman" w:hAnsi="Arial" w:cs="Arial"/>
      <w:b/>
      <w:bCs/>
      <w:smallCaps/>
      <w:sz w:val="30"/>
      <w:szCs w:val="30"/>
      <w:lang w:eastAsia="sk-SK"/>
    </w:rPr>
  </w:style>
  <w:style w:type="paragraph" w:customStyle="1" w:styleId="nadpisedouasD">
    <w:name w:val="nadpis (šedou) časť D"/>
    <w:basedOn w:val="Normal"/>
    <w:link w:val="nadpisedouasDChar"/>
    <w:autoRedefine/>
    <w:qFormat/>
    <w:locked/>
    <w:rsid w:val="00862FF2"/>
    <w:pPr>
      <w:numPr>
        <w:numId w:val="9"/>
      </w:numPr>
      <w:spacing w:before="0" w:line="240" w:lineRule="auto"/>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Heading7Char"/>
    <w:link w:val="nadpisedouasD"/>
    <w:rsid w:val="00862FF2"/>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al"/>
    <w:link w:val="nadpisedouasEChar"/>
    <w:autoRedefine/>
    <w:qFormat/>
    <w:locked/>
    <w:rsid w:val="00862FF2"/>
    <w:pPr>
      <w:numPr>
        <w:numId w:val="10"/>
      </w:numPr>
      <w:spacing w:before="0" w:line="240" w:lineRule="auto"/>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Heading7Char"/>
    <w:link w:val="nadpisedouasE"/>
    <w:rsid w:val="00862FF2"/>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al"/>
    <w:link w:val="nadpisedouasGChar"/>
    <w:autoRedefine/>
    <w:qFormat/>
    <w:locked/>
    <w:rsid w:val="00862FF2"/>
    <w:pPr>
      <w:spacing w:before="0" w:line="240" w:lineRule="auto"/>
      <w:ind w:left="360" w:hanging="360"/>
      <w:jc w:val="both"/>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Heading7Char"/>
    <w:link w:val="nadpisedouasG"/>
    <w:rsid w:val="00862FF2"/>
    <w:rPr>
      <w:rFonts w:ascii="Arial" w:eastAsia="Times New Roman" w:hAnsi="Arial" w:cs="Arial"/>
      <w:b/>
      <w:bCs/>
      <w:i w:val="0"/>
      <w:iCs w:val="0"/>
      <w:smallCaps/>
      <w:color w:val="2E74B5" w:themeColor="accent5" w:themeShade="BF"/>
      <w:sz w:val="16"/>
      <w:lang w:eastAsia="sk-SK"/>
    </w:rPr>
  </w:style>
  <w:style w:type="paragraph" w:styleId="FootnoteText">
    <w:name w:val="footnote text"/>
    <w:basedOn w:val="Normal"/>
    <w:link w:val="FootnoteTextChar"/>
    <w:uiPriority w:val="99"/>
    <w:semiHidden/>
    <w:unhideWhenUsed/>
    <w:rsid w:val="00862FF2"/>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862FF2"/>
    <w:rPr>
      <w:rFonts w:ascii="PT Serif" w:hAnsi="PT Serif"/>
      <w:color w:val="000000" w:themeColor="text1"/>
      <w:sz w:val="20"/>
      <w:szCs w:val="20"/>
    </w:rPr>
  </w:style>
  <w:style w:type="character" w:styleId="FootnoteReference">
    <w:name w:val="footnote reference"/>
    <w:basedOn w:val="DefaultParagraphFont"/>
    <w:uiPriority w:val="99"/>
    <w:semiHidden/>
    <w:unhideWhenUsed/>
    <w:rsid w:val="00862FF2"/>
    <w:rPr>
      <w:vertAlign w:val="superscript"/>
    </w:rPr>
  </w:style>
  <w:style w:type="paragraph" w:styleId="EndnoteText">
    <w:name w:val="endnote text"/>
    <w:basedOn w:val="Normal"/>
    <w:link w:val="EndnoteTextChar"/>
    <w:uiPriority w:val="99"/>
    <w:semiHidden/>
    <w:unhideWhenUsed/>
    <w:rsid w:val="00862FF2"/>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862FF2"/>
    <w:rPr>
      <w:rFonts w:ascii="PT Serif" w:hAnsi="PT Serif"/>
      <w:color w:val="000000" w:themeColor="text1"/>
      <w:sz w:val="20"/>
      <w:szCs w:val="20"/>
    </w:rPr>
  </w:style>
  <w:style w:type="character" w:styleId="EndnoteReference">
    <w:name w:val="endnote reference"/>
    <w:basedOn w:val="DefaultParagraphFont"/>
    <w:uiPriority w:val="99"/>
    <w:semiHidden/>
    <w:unhideWhenUsed/>
    <w:rsid w:val="00862FF2"/>
    <w:rPr>
      <w:vertAlign w:val="superscript"/>
    </w:rPr>
  </w:style>
  <w:style w:type="character" w:customStyle="1" w:styleId="ListParagraphChar">
    <w:name w:val="List Paragraph Char"/>
    <w:aliases w:val="body Char,Odsek zoznamu2 Char,Odsek zoznamu1 Char"/>
    <w:link w:val="ListParagraph"/>
    <w:uiPriority w:val="34"/>
    <w:locked/>
    <w:rsid w:val="00862FF2"/>
    <w:rPr>
      <w:rFonts w:ascii="Times New Roman" w:eastAsia="Times New Roman" w:hAnsi="Times New Roman" w:cs="Times New Roman"/>
      <w:sz w:val="20"/>
      <w:szCs w:val="20"/>
      <w:lang w:eastAsia="sk-SK"/>
    </w:rPr>
  </w:style>
  <w:style w:type="character" w:styleId="PlaceholderText">
    <w:name w:val="Placeholder Text"/>
    <w:basedOn w:val="DefaultParagraphFont"/>
    <w:uiPriority w:val="99"/>
    <w:semiHidden/>
    <w:rsid w:val="00862FF2"/>
    <w:rPr>
      <w:color w:val="808080"/>
    </w:rPr>
  </w:style>
  <w:style w:type="paragraph" w:styleId="CommentSubject">
    <w:name w:val="annotation subject"/>
    <w:basedOn w:val="CommentText"/>
    <w:next w:val="CommentText"/>
    <w:link w:val="CommentSubjectChar"/>
    <w:uiPriority w:val="99"/>
    <w:semiHidden/>
    <w:unhideWhenUsed/>
    <w:rsid w:val="00862FF2"/>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862FF2"/>
    <w:rPr>
      <w:rFonts w:ascii="PT Serif" w:eastAsia="Times New Roman" w:hAnsi="PT Serif" w:cs="Times New Roman"/>
      <w:b/>
      <w:bCs/>
      <w:color w:val="000000" w:themeColor="text1"/>
      <w:sz w:val="20"/>
      <w:szCs w:val="20"/>
      <w:lang w:val="cs-CZ" w:eastAsia="sk-SK"/>
    </w:rPr>
  </w:style>
  <w:style w:type="paragraph" w:styleId="BodyText">
    <w:name w:val="Body Text"/>
    <w:basedOn w:val="Normal"/>
    <w:link w:val="BodyTextChar"/>
    <w:uiPriority w:val="99"/>
    <w:unhideWhenUsed/>
    <w:rsid w:val="00862FF2"/>
    <w:pPr>
      <w:spacing w:before="0" w:after="120" w:line="240" w:lineRule="auto"/>
    </w:pPr>
  </w:style>
  <w:style w:type="character" w:customStyle="1" w:styleId="BodyTextChar">
    <w:name w:val="Body Text Char"/>
    <w:basedOn w:val="DefaultParagraphFont"/>
    <w:link w:val="BodyText"/>
    <w:uiPriority w:val="99"/>
    <w:rsid w:val="00862FF2"/>
    <w:rPr>
      <w:rFonts w:ascii="PT Serif" w:hAnsi="PT Serif"/>
      <w:color w:val="000000" w:themeColor="text1"/>
      <w:sz w:val="16"/>
    </w:rPr>
  </w:style>
  <w:style w:type="character" w:customStyle="1" w:styleId="NadpisoznaenedouasBChar">
    <w:name w:val="Nadpis (označený šedou) časť B Char"/>
    <w:basedOn w:val="Heading7Char"/>
    <w:link w:val="NadpisoznaenedouasB"/>
    <w:rsid w:val="00862FF2"/>
    <w:rPr>
      <w:rFonts w:ascii="Arial" w:eastAsia="Times New Roman" w:hAnsi="Arial" w:cs="Arial"/>
      <w:b/>
      <w:bCs/>
      <w:i w:val="0"/>
      <w:iCs w:val="0"/>
      <w:smallCaps/>
      <w:color w:val="2E74B5" w:themeColor="accent5" w:themeShade="BF"/>
      <w:sz w:val="16"/>
      <w:lang w:eastAsia="sk-SK"/>
    </w:rPr>
  </w:style>
  <w:style w:type="character" w:styleId="Strong">
    <w:name w:val="Strong"/>
    <w:basedOn w:val="DefaultParagraphFont"/>
    <w:uiPriority w:val="99"/>
    <w:qFormat/>
    <w:rsid w:val="00862FF2"/>
    <w:rPr>
      <w:rFonts w:cs="Times New Roman"/>
      <w:b/>
    </w:rPr>
  </w:style>
  <w:style w:type="character" w:customStyle="1" w:styleId="Zkladntext">
    <w:name w:val="Základný text_"/>
    <w:link w:val="Zkladntext2"/>
    <w:locked/>
    <w:rsid w:val="00862FF2"/>
    <w:rPr>
      <w:rFonts w:ascii="Times New Roman" w:hAnsi="Times New Roman"/>
      <w:sz w:val="21"/>
      <w:shd w:val="clear" w:color="auto" w:fill="FFFFFF"/>
    </w:rPr>
  </w:style>
  <w:style w:type="paragraph" w:customStyle="1" w:styleId="Zkladntext2">
    <w:name w:val="Základný text2"/>
    <w:basedOn w:val="Normal"/>
    <w:link w:val="Zkladntext"/>
    <w:rsid w:val="00862FF2"/>
    <w:pPr>
      <w:widowControl w:val="0"/>
      <w:shd w:val="clear" w:color="auto" w:fill="FFFFFF"/>
      <w:spacing w:before="0" w:after="300" w:line="302" w:lineRule="exact"/>
      <w:ind w:hanging="460"/>
      <w:jc w:val="center"/>
    </w:pPr>
    <w:rPr>
      <w:rFonts w:ascii="Times New Roman" w:hAnsi="Times New Roman"/>
      <w:color w:val="auto"/>
      <w:sz w:val="21"/>
    </w:rPr>
  </w:style>
  <w:style w:type="character" w:customStyle="1" w:styleId="apple-converted-space">
    <w:name w:val="apple-converted-space"/>
    <w:rsid w:val="00862FF2"/>
  </w:style>
  <w:style w:type="paragraph" w:customStyle="1" w:styleId="05Bullets">
    <w:name w:val="05_Bullets"/>
    <w:basedOn w:val="Normal"/>
    <w:link w:val="05BulletsChar"/>
    <w:qFormat/>
    <w:rsid w:val="00862FF2"/>
    <w:pPr>
      <w:numPr>
        <w:numId w:val="11"/>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862FF2"/>
    <w:rPr>
      <w:rFonts w:ascii="Arial" w:eastAsiaTheme="minorEastAsia" w:hAnsi="Arial" w:cs="Arial"/>
      <w:lang w:eastAsia="hu-HU"/>
    </w:rPr>
  </w:style>
  <w:style w:type="paragraph" w:styleId="Revision">
    <w:name w:val="Revision"/>
    <w:hidden/>
    <w:uiPriority w:val="99"/>
    <w:semiHidden/>
    <w:rsid w:val="00862FF2"/>
    <w:pPr>
      <w:spacing w:after="0" w:line="240" w:lineRule="auto"/>
    </w:pPr>
    <w:rPr>
      <w:rFonts w:ascii="PT Serif" w:eastAsiaTheme="minorEastAsia" w:hAnsi="PT Serif" w:cs="Times New Roman"/>
      <w:color w:val="000000"/>
      <w:sz w:val="16"/>
    </w:rPr>
  </w:style>
  <w:style w:type="character" w:styleId="FollowedHyperlink">
    <w:name w:val="FollowedHyperlink"/>
    <w:basedOn w:val="DefaultParagraphFont"/>
    <w:uiPriority w:val="99"/>
    <w:semiHidden/>
    <w:unhideWhenUsed/>
    <w:rsid w:val="00862FF2"/>
    <w:rPr>
      <w:rFonts w:cs="Times New Roman"/>
      <w:color w:val="954F72"/>
      <w:u w:val="single"/>
    </w:rPr>
  </w:style>
  <w:style w:type="paragraph" w:customStyle="1" w:styleId="msonormal0">
    <w:name w:val="msonormal"/>
    <w:basedOn w:val="Normal"/>
    <w:rsid w:val="00862FF2"/>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862FF2"/>
    <w:rPr>
      <w:sz w:val="22"/>
    </w:rPr>
  </w:style>
  <w:style w:type="character" w:customStyle="1" w:styleId="HeaderChar19">
    <w:name w:val="Header Char19"/>
    <w:aliases w:val="Header - Table Char19"/>
    <w:uiPriority w:val="99"/>
    <w:semiHidden/>
    <w:rsid w:val="00862FF2"/>
    <w:rPr>
      <w:sz w:val="22"/>
    </w:rPr>
  </w:style>
  <w:style w:type="character" w:customStyle="1" w:styleId="HeaderChar18">
    <w:name w:val="Header Char18"/>
    <w:aliases w:val="Header - Table Char18"/>
    <w:uiPriority w:val="99"/>
    <w:semiHidden/>
    <w:rsid w:val="00862FF2"/>
    <w:rPr>
      <w:sz w:val="22"/>
    </w:rPr>
  </w:style>
  <w:style w:type="character" w:customStyle="1" w:styleId="HeaderChar17">
    <w:name w:val="Header Char17"/>
    <w:aliases w:val="Header - Table Char17"/>
    <w:uiPriority w:val="99"/>
    <w:semiHidden/>
    <w:rsid w:val="00862FF2"/>
    <w:rPr>
      <w:sz w:val="22"/>
    </w:rPr>
  </w:style>
  <w:style w:type="character" w:customStyle="1" w:styleId="HeaderChar16">
    <w:name w:val="Header Char16"/>
    <w:aliases w:val="Header - Table Char16"/>
    <w:uiPriority w:val="99"/>
    <w:semiHidden/>
    <w:rsid w:val="00862FF2"/>
    <w:rPr>
      <w:sz w:val="22"/>
    </w:rPr>
  </w:style>
  <w:style w:type="character" w:customStyle="1" w:styleId="HeaderChar15">
    <w:name w:val="Header Char15"/>
    <w:aliases w:val="Header - Table Char15"/>
    <w:uiPriority w:val="99"/>
    <w:semiHidden/>
    <w:rsid w:val="00862FF2"/>
  </w:style>
  <w:style w:type="character" w:customStyle="1" w:styleId="HeaderChar14">
    <w:name w:val="Header Char14"/>
    <w:aliases w:val="Header - Table Char14"/>
    <w:uiPriority w:val="99"/>
    <w:semiHidden/>
    <w:rsid w:val="00862FF2"/>
  </w:style>
  <w:style w:type="character" w:customStyle="1" w:styleId="HeaderChar13">
    <w:name w:val="Header Char13"/>
    <w:aliases w:val="Header - Table Char13"/>
    <w:uiPriority w:val="99"/>
    <w:semiHidden/>
    <w:rsid w:val="00862FF2"/>
  </w:style>
  <w:style w:type="character" w:customStyle="1" w:styleId="HeaderChar12">
    <w:name w:val="Header Char12"/>
    <w:aliases w:val="Header - Table Char12"/>
    <w:uiPriority w:val="99"/>
    <w:semiHidden/>
    <w:rsid w:val="00862FF2"/>
  </w:style>
  <w:style w:type="character" w:customStyle="1" w:styleId="HeaderChar11">
    <w:name w:val="Header Char11"/>
    <w:aliases w:val="Header - Table Char11"/>
    <w:uiPriority w:val="99"/>
    <w:semiHidden/>
    <w:rsid w:val="00862FF2"/>
  </w:style>
  <w:style w:type="character" w:customStyle="1" w:styleId="code">
    <w:name w:val="code"/>
    <w:rsid w:val="00862FF2"/>
  </w:style>
  <w:style w:type="character" w:customStyle="1" w:styleId="Nzov1">
    <w:name w:val="Názov1"/>
    <w:rsid w:val="00862FF2"/>
  </w:style>
  <w:style w:type="numbering" w:customStyle="1" w:styleId="TOMAS">
    <w:name w:val="TOMAS"/>
    <w:rsid w:val="00862FF2"/>
    <w:pPr>
      <w:numPr>
        <w:numId w:val="14"/>
      </w:numPr>
    </w:pPr>
  </w:style>
  <w:style w:type="numbering" w:customStyle="1" w:styleId="Styl1">
    <w:name w:val="Styl1"/>
    <w:rsid w:val="00862FF2"/>
    <w:pPr>
      <w:numPr>
        <w:numId w:val="12"/>
      </w:numPr>
    </w:pPr>
  </w:style>
  <w:style w:type="paragraph" w:customStyle="1" w:styleId="Default">
    <w:name w:val="Default"/>
    <w:rsid w:val="00862FF2"/>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rsid w:val="00862FF2"/>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DefaultParagraphFont"/>
    <w:uiPriority w:val="99"/>
    <w:semiHidden/>
    <w:unhideWhenUsed/>
    <w:rsid w:val="00862FF2"/>
    <w:rPr>
      <w:color w:val="808080"/>
      <w:shd w:val="clear" w:color="auto" w:fill="E6E6E6"/>
    </w:rPr>
  </w:style>
  <w:style w:type="paragraph" w:customStyle="1" w:styleId="Normal3">
    <w:name w:val="Normal 3"/>
    <w:basedOn w:val="Normal"/>
    <w:rsid w:val="00C51075"/>
    <w:pPr>
      <w:widowControl w:val="0"/>
      <w:tabs>
        <w:tab w:val="left" w:pos="709"/>
      </w:tabs>
      <w:autoSpaceDE w:val="0"/>
      <w:autoSpaceDN w:val="0"/>
      <w:adjustRightInd w:val="0"/>
      <w:spacing w:before="60" w:after="120" w:line="360" w:lineRule="atLeast"/>
      <w:ind w:left="2126"/>
      <w:jc w:val="both"/>
    </w:pPr>
    <w:rPr>
      <w:rFonts w:ascii="Times New Roman" w:eastAsia="Times New Roman" w:hAnsi="Times New Roman" w:cs="Times New Roman"/>
      <w:color w:val="auto"/>
      <w:sz w:val="22"/>
      <w:lang w:val="cs-CZ"/>
    </w:rPr>
  </w:style>
  <w:style w:type="paragraph" w:customStyle="1" w:styleId="Normal2">
    <w:name w:val="Normal 2"/>
    <w:basedOn w:val="Normal"/>
    <w:rsid w:val="001F7C9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76851">
      <w:bodyDiv w:val="1"/>
      <w:marLeft w:val="0"/>
      <w:marRight w:val="0"/>
      <w:marTop w:val="0"/>
      <w:marBottom w:val="0"/>
      <w:divBdr>
        <w:top w:val="none" w:sz="0" w:space="0" w:color="auto"/>
        <w:left w:val="none" w:sz="0" w:space="0" w:color="auto"/>
        <w:bottom w:val="none" w:sz="0" w:space="0" w:color="auto"/>
        <w:right w:val="none" w:sz="0" w:space="0" w:color="auto"/>
      </w:divBdr>
    </w:div>
    <w:div w:id="92092354">
      <w:bodyDiv w:val="1"/>
      <w:marLeft w:val="0"/>
      <w:marRight w:val="0"/>
      <w:marTop w:val="0"/>
      <w:marBottom w:val="0"/>
      <w:divBdr>
        <w:top w:val="none" w:sz="0" w:space="0" w:color="auto"/>
        <w:left w:val="none" w:sz="0" w:space="0" w:color="auto"/>
        <w:bottom w:val="none" w:sz="0" w:space="0" w:color="auto"/>
        <w:right w:val="none" w:sz="0" w:space="0" w:color="auto"/>
      </w:divBdr>
    </w:div>
    <w:div w:id="396167645">
      <w:bodyDiv w:val="1"/>
      <w:marLeft w:val="0"/>
      <w:marRight w:val="0"/>
      <w:marTop w:val="0"/>
      <w:marBottom w:val="0"/>
      <w:divBdr>
        <w:top w:val="none" w:sz="0" w:space="0" w:color="auto"/>
        <w:left w:val="none" w:sz="0" w:space="0" w:color="auto"/>
        <w:bottom w:val="none" w:sz="0" w:space="0" w:color="auto"/>
        <w:right w:val="none" w:sz="0" w:space="0" w:color="auto"/>
      </w:divBdr>
    </w:div>
    <w:div w:id="462964177">
      <w:bodyDiv w:val="1"/>
      <w:marLeft w:val="0"/>
      <w:marRight w:val="0"/>
      <w:marTop w:val="0"/>
      <w:marBottom w:val="0"/>
      <w:divBdr>
        <w:top w:val="none" w:sz="0" w:space="0" w:color="auto"/>
        <w:left w:val="none" w:sz="0" w:space="0" w:color="auto"/>
        <w:bottom w:val="none" w:sz="0" w:space="0" w:color="auto"/>
        <w:right w:val="none" w:sz="0" w:space="0" w:color="auto"/>
      </w:divBdr>
    </w:div>
    <w:div w:id="518855580">
      <w:bodyDiv w:val="1"/>
      <w:marLeft w:val="0"/>
      <w:marRight w:val="0"/>
      <w:marTop w:val="0"/>
      <w:marBottom w:val="0"/>
      <w:divBdr>
        <w:top w:val="none" w:sz="0" w:space="0" w:color="auto"/>
        <w:left w:val="none" w:sz="0" w:space="0" w:color="auto"/>
        <w:bottom w:val="none" w:sz="0" w:space="0" w:color="auto"/>
        <w:right w:val="none" w:sz="0" w:space="0" w:color="auto"/>
      </w:divBdr>
    </w:div>
    <w:div w:id="655761193">
      <w:bodyDiv w:val="1"/>
      <w:marLeft w:val="0"/>
      <w:marRight w:val="0"/>
      <w:marTop w:val="0"/>
      <w:marBottom w:val="0"/>
      <w:divBdr>
        <w:top w:val="none" w:sz="0" w:space="0" w:color="auto"/>
        <w:left w:val="none" w:sz="0" w:space="0" w:color="auto"/>
        <w:bottom w:val="none" w:sz="0" w:space="0" w:color="auto"/>
        <w:right w:val="none" w:sz="0" w:space="0" w:color="auto"/>
      </w:divBdr>
    </w:div>
    <w:div w:id="848176897">
      <w:bodyDiv w:val="1"/>
      <w:marLeft w:val="0"/>
      <w:marRight w:val="0"/>
      <w:marTop w:val="0"/>
      <w:marBottom w:val="0"/>
      <w:divBdr>
        <w:top w:val="none" w:sz="0" w:space="0" w:color="auto"/>
        <w:left w:val="none" w:sz="0" w:space="0" w:color="auto"/>
        <w:bottom w:val="none" w:sz="0" w:space="0" w:color="auto"/>
        <w:right w:val="none" w:sz="0" w:space="0" w:color="auto"/>
      </w:divBdr>
    </w:div>
    <w:div w:id="986669949">
      <w:bodyDiv w:val="1"/>
      <w:marLeft w:val="0"/>
      <w:marRight w:val="0"/>
      <w:marTop w:val="0"/>
      <w:marBottom w:val="0"/>
      <w:divBdr>
        <w:top w:val="none" w:sz="0" w:space="0" w:color="auto"/>
        <w:left w:val="none" w:sz="0" w:space="0" w:color="auto"/>
        <w:bottom w:val="none" w:sz="0" w:space="0" w:color="auto"/>
        <w:right w:val="none" w:sz="0" w:space="0" w:color="auto"/>
      </w:divBdr>
    </w:div>
    <w:div w:id="999389671">
      <w:bodyDiv w:val="1"/>
      <w:marLeft w:val="0"/>
      <w:marRight w:val="0"/>
      <w:marTop w:val="0"/>
      <w:marBottom w:val="0"/>
      <w:divBdr>
        <w:top w:val="none" w:sz="0" w:space="0" w:color="auto"/>
        <w:left w:val="none" w:sz="0" w:space="0" w:color="auto"/>
        <w:bottom w:val="none" w:sz="0" w:space="0" w:color="auto"/>
        <w:right w:val="none" w:sz="0" w:space="0" w:color="auto"/>
      </w:divBdr>
    </w:div>
    <w:div w:id="1007446767">
      <w:bodyDiv w:val="1"/>
      <w:marLeft w:val="0"/>
      <w:marRight w:val="0"/>
      <w:marTop w:val="0"/>
      <w:marBottom w:val="0"/>
      <w:divBdr>
        <w:top w:val="none" w:sz="0" w:space="0" w:color="auto"/>
        <w:left w:val="none" w:sz="0" w:space="0" w:color="auto"/>
        <w:bottom w:val="none" w:sz="0" w:space="0" w:color="auto"/>
        <w:right w:val="none" w:sz="0" w:space="0" w:color="auto"/>
      </w:divBdr>
    </w:div>
    <w:div w:id="1038580142">
      <w:bodyDiv w:val="1"/>
      <w:marLeft w:val="0"/>
      <w:marRight w:val="0"/>
      <w:marTop w:val="0"/>
      <w:marBottom w:val="0"/>
      <w:divBdr>
        <w:top w:val="none" w:sz="0" w:space="0" w:color="auto"/>
        <w:left w:val="none" w:sz="0" w:space="0" w:color="auto"/>
        <w:bottom w:val="none" w:sz="0" w:space="0" w:color="auto"/>
        <w:right w:val="none" w:sz="0" w:space="0" w:color="auto"/>
      </w:divBdr>
    </w:div>
    <w:div w:id="1068842474">
      <w:bodyDiv w:val="1"/>
      <w:marLeft w:val="0"/>
      <w:marRight w:val="0"/>
      <w:marTop w:val="0"/>
      <w:marBottom w:val="0"/>
      <w:divBdr>
        <w:top w:val="none" w:sz="0" w:space="0" w:color="auto"/>
        <w:left w:val="none" w:sz="0" w:space="0" w:color="auto"/>
        <w:bottom w:val="none" w:sz="0" w:space="0" w:color="auto"/>
        <w:right w:val="none" w:sz="0" w:space="0" w:color="auto"/>
      </w:divBdr>
    </w:div>
    <w:div w:id="1245606986">
      <w:bodyDiv w:val="1"/>
      <w:marLeft w:val="0"/>
      <w:marRight w:val="0"/>
      <w:marTop w:val="0"/>
      <w:marBottom w:val="0"/>
      <w:divBdr>
        <w:top w:val="none" w:sz="0" w:space="0" w:color="auto"/>
        <w:left w:val="none" w:sz="0" w:space="0" w:color="auto"/>
        <w:bottom w:val="none" w:sz="0" w:space="0" w:color="auto"/>
        <w:right w:val="none" w:sz="0" w:space="0" w:color="auto"/>
      </w:divBdr>
    </w:div>
    <w:div w:id="1419054866">
      <w:bodyDiv w:val="1"/>
      <w:marLeft w:val="0"/>
      <w:marRight w:val="0"/>
      <w:marTop w:val="0"/>
      <w:marBottom w:val="0"/>
      <w:divBdr>
        <w:top w:val="none" w:sz="0" w:space="0" w:color="auto"/>
        <w:left w:val="none" w:sz="0" w:space="0" w:color="auto"/>
        <w:bottom w:val="none" w:sz="0" w:space="0" w:color="auto"/>
        <w:right w:val="none" w:sz="0" w:space="0" w:color="auto"/>
      </w:divBdr>
    </w:div>
    <w:div w:id="1494953609">
      <w:bodyDiv w:val="1"/>
      <w:marLeft w:val="0"/>
      <w:marRight w:val="0"/>
      <w:marTop w:val="0"/>
      <w:marBottom w:val="0"/>
      <w:divBdr>
        <w:top w:val="none" w:sz="0" w:space="0" w:color="auto"/>
        <w:left w:val="none" w:sz="0" w:space="0" w:color="auto"/>
        <w:bottom w:val="none" w:sz="0" w:space="0" w:color="auto"/>
        <w:right w:val="none" w:sz="0" w:space="0" w:color="auto"/>
      </w:divBdr>
    </w:div>
    <w:div w:id="1526361140">
      <w:bodyDiv w:val="1"/>
      <w:marLeft w:val="0"/>
      <w:marRight w:val="0"/>
      <w:marTop w:val="0"/>
      <w:marBottom w:val="0"/>
      <w:divBdr>
        <w:top w:val="none" w:sz="0" w:space="0" w:color="auto"/>
        <w:left w:val="none" w:sz="0" w:space="0" w:color="auto"/>
        <w:bottom w:val="none" w:sz="0" w:space="0" w:color="auto"/>
        <w:right w:val="none" w:sz="0" w:space="0" w:color="auto"/>
      </w:divBdr>
    </w:div>
    <w:div w:id="182684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E632F-C210-44A4-A02A-8192BDDC7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31</Pages>
  <Words>15346</Words>
  <Characters>87473</Characters>
  <Application>Microsoft Office Word</Application>
  <DocSecurity>0</DocSecurity>
  <Lines>728</Lines>
  <Paragraphs>205</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102614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Heribanová</dc:creator>
  <cp:keywords/>
  <dc:description/>
  <cp:lastModifiedBy>Tomas Uricek</cp:lastModifiedBy>
  <cp:revision>5</cp:revision>
  <cp:lastPrinted>2019-11-28T12:44:00Z</cp:lastPrinted>
  <dcterms:created xsi:type="dcterms:W3CDTF">2020-04-30T15:10:00Z</dcterms:created>
  <dcterms:modified xsi:type="dcterms:W3CDTF">2020-05-20T13:14:00Z</dcterms:modified>
</cp:coreProperties>
</file>